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F7107" w14:textId="77777777" w:rsidR="001168EB" w:rsidRDefault="001168EB" w:rsidP="001168EB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14:paraId="011FD5DD" w14:textId="1D44887C" w:rsidR="001168EB" w:rsidRDefault="001168EB" w:rsidP="001168EB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14:paraId="6934C833" w14:textId="77777777" w:rsidR="001F680B" w:rsidRDefault="001F680B" w:rsidP="001168EB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14:paraId="363711CF" w14:textId="77777777" w:rsidR="001F680B" w:rsidRDefault="001F680B" w:rsidP="001F680B">
      <w:pPr>
        <w:pStyle w:val="Normal-pool"/>
      </w:pPr>
    </w:p>
    <w:tbl>
      <w:tblPr>
        <w:tblW w:w="5000" w:type="pct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3"/>
        <w:gridCol w:w="3589"/>
      </w:tblGrid>
      <w:tr w:rsidR="001F680B" w14:paraId="3F38C9BA" w14:textId="77777777" w:rsidTr="000057AA">
        <w:trPr>
          <w:trHeight w:val="1155"/>
          <w:jc w:val="right"/>
        </w:trPr>
        <w:tc>
          <w:tcPr>
            <w:tcW w:w="62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0F144" w14:textId="77777777" w:rsidR="001F680B" w:rsidRDefault="001F680B" w:rsidP="000057AA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</w:pPr>
            <w:r>
              <w:rPr>
                <w:b/>
                <w:sz w:val="36"/>
              </w:rPr>
              <w:t>United Nations</w:t>
            </w:r>
            <w:r>
              <w:rPr>
                <w:b/>
                <w:sz w:val="36"/>
              </w:rPr>
              <w:br/>
              <w:t xml:space="preserve">  Environment</w:t>
            </w:r>
            <w:r>
              <w:rPr>
                <w:b/>
                <w:sz w:val="36"/>
              </w:rPr>
              <w:br/>
              <w:t xml:space="preserve">  Programme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4A15C" w14:textId="6F665DFC" w:rsidR="001F680B" w:rsidRPr="00391744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CA"/>
              </w:rPr>
            </w:pPr>
            <w:r w:rsidRPr="008825B1">
              <w:rPr>
                <w:b/>
                <w:sz w:val="28"/>
                <w:lang w:val="en-CA"/>
              </w:rPr>
              <w:t>UNEP/</w:t>
            </w:r>
            <w:r w:rsidR="008E6054" w:rsidRPr="008825B1">
              <w:rPr>
                <w:lang w:val="en-CA"/>
              </w:rPr>
              <w:t>OzL.Pro.</w:t>
            </w:r>
            <w:r w:rsidRPr="008825B1">
              <w:rPr>
                <w:lang w:val="en-CA"/>
              </w:rPr>
              <w:t>2</w:t>
            </w:r>
            <w:r w:rsidR="00EB0516" w:rsidRPr="008825B1">
              <w:rPr>
                <w:lang w:val="en-CA"/>
              </w:rPr>
              <w:t>9/</w:t>
            </w:r>
            <w:r w:rsidR="00EB0516" w:rsidRPr="00391744">
              <w:rPr>
                <w:lang w:val="en-CA"/>
              </w:rPr>
              <w:t>CRP.</w:t>
            </w:r>
            <w:r w:rsidR="00391744" w:rsidRPr="00391744">
              <w:rPr>
                <w:lang w:val="en-CA"/>
              </w:rPr>
              <w:t>6</w:t>
            </w:r>
          </w:p>
          <w:p w14:paraId="04DF103B" w14:textId="7D7E9C77" w:rsidR="001F680B" w:rsidRPr="008825B1" w:rsidRDefault="00391744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CA"/>
              </w:rPr>
            </w:pPr>
            <w:r w:rsidRPr="00391744">
              <w:rPr>
                <w:lang w:val="en-US"/>
              </w:rPr>
              <w:t>20</w:t>
            </w:r>
            <w:r w:rsidR="00EB0516" w:rsidRPr="00391744">
              <w:rPr>
                <w:lang w:val="en-US"/>
              </w:rPr>
              <w:t xml:space="preserve"> November 2017</w:t>
            </w:r>
          </w:p>
          <w:p w14:paraId="7C7E57AF" w14:textId="3760840D"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120" w:after="0"/>
              <w:ind w:left="0"/>
              <w:rPr>
                <w:lang w:val="en-GB"/>
              </w:rPr>
            </w:pPr>
            <w:r w:rsidRPr="00FA18CA">
              <w:rPr>
                <w:lang w:val="en-GB"/>
              </w:rPr>
              <w:t xml:space="preserve">Original: English </w:t>
            </w:r>
          </w:p>
          <w:p w14:paraId="15F6D3E1" w14:textId="77777777"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392B2998" w14:textId="77777777"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47E7714D" w14:textId="77777777"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14F282F3" w14:textId="77777777"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lang w:val="en-GB"/>
              </w:rPr>
            </w:pPr>
          </w:p>
          <w:p w14:paraId="36964DF0" w14:textId="77777777" w:rsidR="001F680B" w:rsidRPr="00FA18CA" w:rsidRDefault="001F680B" w:rsidP="000057AA">
            <w:pPr>
              <w:pStyle w:val="FootnoteText"/>
              <w:tabs>
                <w:tab w:val="left" w:pos="624"/>
                <w:tab w:val="left" w:pos="1871"/>
                <w:tab w:val="left" w:pos="2495"/>
                <w:tab w:val="left" w:pos="3119"/>
                <w:tab w:val="left" w:pos="3742"/>
              </w:tabs>
              <w:ind w:left="0"/>
              <w:rPr>
                <w:lang w:val="en-GB"/>
              </w:rPr>
            </w:pPr>
          </w:p>
        </w:tc>
      </w:tr>
    </w:tbl>
    <w:p w14:paraId="2FE3775F" w14:textId="036A00C6" w:rsidR="001168EB" w:rsidRPr="00A62F8A" w:rsidRDefault="003B3F6F" w:rsidP="003B3F6F">
      <w:pPr>
        <w:pStyle w:val="AATitle"/>
      </w:pPr>
      <w:r>
        <w:t>Twenty-</w:t>
      </w:r>
      <w:r w:rsidR="00EB0516">
        <w:t xml:space="preserve">Ninth </w:t>
      </w:r>
      <w:r>
        <w:t>Meeting of the Parties to the Montreal Protocol</w:t>
      </w:r>
      <w:r w:rsidR="00E54067">
        <w:t xml:space="preserve"> on Substances that Deplete the Ozone Layer</w:t>
      </w:r>
    </w:p>
    <w:p w14:paraId="446735DA" w14:textId="0FACA52C" w:rsidR="001168EB" w:rsidRPr="00FA18CA" w:rsidRDefault="00EB0516" w:rsidP="001168EB">
      <w:pPr>
        <w:pStyle w:val="AATitle"/>
        <w:rPr>
          <w:b w:val="0"/>
          <w:lang w:val="pt-PT"/>
        </w:rPr>
      </w:pPr>
      <w:r w:rsidRPr="00FA18CA">
        <w:rPr>
          <w:b w:val="0"/>
          <w:lang w:val="pt-PT"/>
        </w:rPr>
        <w:t>Montreal</w:t>
      </w:r>
      <w:r w:rsidR="001168EB" w:rsidRPr="00FA18CA">
        <w:rPr>
          <w:b w:val="0"/>
          <w:lang w:val="pt-PT"/>
        </w:rPr>
        <w:t xml:space="preserve">, </w:t>
      </w:r>
      <w:r w:rsidR="00DD1E8F" w:rsidRPr="00FA18CA">
        <w:rPr>
          <w:b w:val="0"/>
          <w:lang w:val="pt-PT"/>
        </w:rPr>
        <w:t xml:space="preserve">Canada, </w:t>
      </w:r>
      <w:proofErr w:type="gramStart"/>
      <w:r w:rsidRPr="00FA18CA">
        <w:rPr>
          <w:b w:val="0"/>
          <w:lang w:val="pt-PT"/>
        </w:rPr>
        <w:t>20–24</w:t>
      </w:r>
      <w:proofErr w:type="gramEnd"/>
      <w:r w:rsidR="001168EB" w:rsidRPr="00FA18CA">
        <w:rPr>
          <w:b w:val="0"/>
          <w:lang w:val="pt-PT"/>
        </w:rPr>
        <w:t xml:space="preserve"> </w:t>
      </w:r>
      <w:proofErr w:type="spellStart"/>
      <w:r w:rsidRPr="00FA18CA">
        <w:rPr>
          <w:b w:val="0"/>
          <w:lang w:val="pt-PT"/>
        </w:rPr>
        <w:t>November</w:t>
      </w:r>
      <w:proofErr w:type="spellEnd"/>
      <w:r w:rsidRPr="00FA18CA">
        <w:rPr>
          <w:b w:val="0"/>
          <w:lang w:val="pt-PT"/>
        </w:rPr>
        <w:t xml:space="preserve"> </w:t>
      </w:r>
      <w:r w:rsidR="001168EB" w:rsidRPr="00FA18CA">
        <w:rPr>
          <w:b w:val="0"/>
          <w:lang w:val="pt-PT"/>
        </w:rPr>
        <w:t>201</w:t>
      </w:r>
      <w:r w:rsidRPr="00FA18CA">
        <w:rPr>
          <w:b w:val="0"/>
          <w:lang w:val="pt-PT"/>
        </w:rPr>
        <w:t>7</w:t>
      </w:r>
    </w:p>
    <w:p w14:paraId="3D582E81" w14:textId="5981EBEF" w:rsidR="00BC2432" w:rsidRPr="00FA18CA" w:rsidRDefault="00E54067" w:rsidP="007A35B3">
      <w:pPr>
        <w:suppressAutoHyphens w:val="0"/>
        <w:autoSpaceDN/>
        <w:textAlignment w:val="auto"/>
        <w:rPr>
          <w:bCs/>
          <w:szCs w:val="20"/>
          <w:lang w:val="pt-PT" w:eastAsia="en-US"/>
        </w:rPr>
      </w:pPr>
      <w:r w:rsidRPr="00FA18CA">
        <w:rPr>
          <w:bCs/>
          <w:szCs w:val="20"/>
          <w:lang w:val="pt-PT" w:eastAsia="en-US"/>
        </w:rPr>
        <w:t>Agenda i</w:t>
      </w:r>
      <w:r w:rsidR="00456D07" w:rsidRPr="00FA18CA">
        <w:rPr>
          <w:bCs/>
          <w:szCs w:val="20"/>
          <w:lang w:val="pt-PT" w:eastAsia="en-US"/>
        </w:rPr>
        <w:t xml:space="preserve">tem </w:t>
      </w:r>
      <w:r w:rsidR="00BC2432" w:rsidRPr="00FA18CA">
        <w:rPr>
          <w:bCs/>
          <w:szCs w:val="20"/>
          <w:lang w:val="pt-PT" w:eastAsia="en-US"/>
        </w:rPr>
        <w:t>4 (h)</w:t>
      </w:r>
    </w:p>
    <w:p w14:paraId="3D3C7CC4" w14:textId="0D6699AB" w:rsidR="007A35B3" w:rsidRPr="00FA18CA" w:rsidRDefault="00BC2432" w:rsidP="007A35B3">
      <w:pPr>
        <w:suppressAutoHyphens w:val="0"/>
        <w:autoSpaceDN/>
        <w:textAlignment w:val="auto"/>
        <w:rPr>
          <w:b/>
          <w:sz w:val="24"/>
          <w:lang w:val="en-ZA" w:eastAsia="en-ZA"/>
        </w:rPr>
      </w:pPr>
      <w:r w:rsidRPr="00FA18CA">
        <w:rPr>
          <w:b/>
          <w:bCs/>
          <w:szCs w:val="20"/>
          <w:lang w:val="en-US" w:eastAsia="en-US"/>
        </w:rPr>
        <w:t xml:space="preserve">Montreal Protocol issues: safety standards relevant to low-global-warming-potential alternatives </w:t>
      </w:r>
    </w:p>
    <w:p w14:paraId="2F3710AA" w14:textId="5A34B325" w:rsidR="00456D07" w:rsidRPr="00456D07" w:rsidRDefault="00456D07" w:rsidP="00456D07">
      <w:pPr>
        <w:pStyle w:val="AATitle2"/>
        <w:spacing w:before="60"/>
        <w:rPr>
          <w:lang w:val="en-US"/>
        </w:rPr>
      </w:pPr>
    </w:p>
    <w:p w14:paraId="6F2C9C72" w14:textId="611238E3" w:rsidR="00391744" w:rsidRPr="00545BDB" w:rsidRDefault="00391744" w:rsidP="00391744">
      <w:pPr>
        <w:spacing w:before="320" w:after="240"/>
        <w:ind w:left="1247" w:right="567"/>
        <w:rPr>
          <w:b/>
          <w:sz w:val="24"/>
        </w:rPr>
      </w:pPr>
      <w:r w:rsidRPr="00545BDB">
        <w:rPr>
          <w:b/>
          <w:sz w:val="24"/>
        </w:rPr>
        <w:t>Safety standards</w:t>
      </w:r>
    </w:p>
    <w:p w14:paraId="7D7CE1A9" w14:textId="3B291516" w:rsidR="00545BDB" w:rsidRDefault="00BE4BE0" w:rsidP="00E14D0C">
      <w:pPr>
        <w:pStyle w:val="CH1"/>
        <w:rPr>
          <w:i/>
          <w:lang w:eastAsia="zh-CN"/>
        </w:rPr>
      </w:pPr>
      <w:r w:rsidRPr="00545BDB">
        <w:rPr>
          <w:sz w:val="20"/>
          <w:szCs w:val="20"/>
        </w:rPr>
        <w:tab/>
      </w:r>
      <w:r w:rsidRPr="00545BDB">
        <w:rPr>
          <w:sz w:val="20"/>
          <w:szCs w:val="20"/>
        </w:rPr>
        <w:tab/>
        <w:t xml:space="preserve">Submission by </w:t>
      </w:r>
      <w:r w:rsidR="00A1752C">
        <w:rPr>
          <w:sz w:val="20"/>
          <w:szCs w:val="20"/>
        </w:rPr>
        <w:t xml:space="preserve">China and </w:t>
      </w:r>
      <w:r w:rsidRPr="00545BDB">
        <w:rPr>
          <w:sz w:val="20"/>
          <w:szCs w:val="20"/>
        </w:rPr>
        <w:t>the European Union</w:t>
      </w:r>
    </w:p>
    <w:p w14:paraId="1D7AB388" w14:textId="321AC14A" w:rsidR="00391744" w:rsidRPr="00035EA6" w:rsidRDefault="00391744" w:rsidP="00391744">
      <w:pPr>
        <w:tabs>
          <w:tab w:val="left" w:pos="624"/>
        </w:tabs>
        <w:spacing w:after="120"/>
        <w:ind w:left="1247" w:firstLine="624"/>
        <w:rPr>
          <w:i/>
          <w:sz w:val="32"/>
          <w:szCs w:val="32"/>
          <w:lang w:eastAsia="zh-CN"/>
        </w:rPr>
      </w:pPr>
      <w:r w:rsidRPr="00035EA6">
        <w:rPr>
          <w:i/>
          <w:sz w:val="32"/>
          <w:szCs w:val="32"/>
          <w:lang w:eastAsia="zh-CN"/>
        </w:rPr>
        <w:t>The Twenty-</w:t>
      </w:r>
      <w:r w:rsidR="00BE4BE0" w:rsidRPr="00035EA6">
        <w:rPr>
          <w:i/>
          <w:sz w:val="32"/>
          <w:szCs w:val="32"/>
          <w:lang w:eastAsia="zh-CN"/>
        </w:rPr>
        <w:t>N</w:t>
      </w:r>
      <w:r w:rsidRPr="00035EA6">
        <w:rPr>
          <w:i/>
          <w:sz w:val="32"/>
          <w:szCs w:val="32"/>
          <w:lang w:eastAsia="zh-CN"/>
        </w:rPr>
        <w:t>inth Meeting of the Parties decides:</w:t>
      </w:r>
    </w:p>
    <w:p w14:paraId="07463476" w14:textId="2CB5D2D9" w:rsidR="00391744" w:rsidRPr="00035EA6" w:rsidRDefault="00391744" w:rsidP="00391744">
      <w:pPr>
        <w:tabs>
          <w:tab w:val="left" w:pos="624"/>
        </w:tabs>
        <w:spacing w:after="120"/>
        <w:ind w:left="1247" w:firstLine="624"/>
        <w:rPr>
          <w:ins w:id="0" w:author="RHEIN Cornelius (CLIMA)" w:date="2017-11-22T06:49:00Z"/>
          <w:sz w:val="32"/>
          <w:szCs w:val="32"/>
          <w:lang w:eastAsia="zh-CN"/>
        </w:rPr>
      </w:pPr>
      <w:r w:rsidRPr="00035EA6">
        <w:rPr>
          <w:i/>
          <w:sz w:val="32"/>
          <w:szCs w:val="32"/>
          <w:lang w:eastAsia="zh-CN"/>
        </w:rPr>
        <w:t xml:space="preserve">Recalling </w:t>
      </w:r>
      <w:r w:rsidR="00BE4BE0" w:rsidRPr="00035EA6">
        <w:rPr>
          <w:sz w:val="32"/>
          <w:szCs w:val="32"/>
          <w:lang w:eastAsia="zh-CN"/>
        </w:rPr>
        <w:t>d</w:t>
      </w:r>
      <w:r w:rsidRPr="00035EA6">
        <w:rPr>
          <w:sz w:val="32"/>
          <w:szCs w:val="32"/>
          <w:lang w:eastAsia="zh-CN"/>
        </w:rPr>
        <w:t>ecision XXVIII/4 on the establishment of regular consultations on safety standards,</w:t>
      </w:r>
      <w:ins w:id="1" w:author="RHEIN Cornelius (CLIMA)" w:date="2017-11-22T16:02:00Z">
        <w:r w:rsidR="00BD3DF4" w:rsidRPr="00035EA6">
          <w:rPr>
            <w:sz w:val="32"/>
            <w:szCs w:val="32"/>
            <w:lang w:eastAsia="zh-CN"/>
          </w:rPr>
          <w:t xml:space="preserve"> including the </w:t>
        </w:r>
      </w:ins>
      <w:ins w:id="2" w:author="RHEIN Cornelius (CLIMA)" w:date="2017-11-22T16:23:00Z">
        <w:r w:rsidR="001D01A7" w:rsidRPr="00035EA6">
          <w:rPr>
            <w:sz w:val="32"/>
            <w:szCs w:val="32"/>
            <w:lang w:eastAsia="zh-CN"/>
          </w:rPr>
          <w:t xml:space="preserve">request to </w:t>
        </w:r>
      </w:ins>
      <w:ins w:id="3" w:author="RHEIN Cornelius (CLIMA)" w:date="2017-11-22T16:25:00Z">
        <w:r w:rsidR="001D01A7" w:rsidRPr="00035EA6">
          <w:rPr>
            <w:sz w:val="32"/>
            <w:szCs w:val="32"/>
            <w:lang w:eastAsia="zh-CN"/>
          </w:rPr>
          <w:t>the Executive Committee of the Multilateral Fund for the Implementation of the Montreal Protocol to consider maintaining or, if required, increasing the Fund’s technical and capacity-building assistance, in particular through the United Nations Environment Programme's Compliance Assistance Programme, with a view to improving cooperation between national authorities in charge of implementation of the Montreal Protocol and national and regional standards committees;</w:t>
        </w:r>
      </w:ins>
    </w:p>
    <w:p w14:paraId="1A84A47D" w14:textId="4E4BF672" w:rsidR="003817C1" w:rsidRPr="00035EA6" w:rsidRDefault="003817C1" w:rsidP="00391744">
      <w:pPr>
        <w:tabs>
          <w:tab w:val="left" w:pos="624"/>
        </w:tabs>
        <w:spacing w:after="120"/>
        <w:ind w:left="1247" w:firstLine="624"/>
        <w:rPr>
          <w:ins w:id="4" w:author="RHEIN Cornelius (CLIMA)" w:date="2017-11-22T06:45:00Z"/>
          <w:sz w:val="32"/>
          <w:szCs w:val="32"/>
          <w:lang w:eastAsia="zh-CN"/>
        </w:rPr>
      </w:pPr>
      <w:ins w:id="5" w:author="RHEIN Cornelius (CLIMA)" w:date="2017-11-22T06:50:00Z">
        <w:r w:rsidRPr="00035EA6">
          <w:rPr>
            <w:i/>
            <w:sz w:val="32"/>
            <w:szCs w:val="32"/>
            <w:lang w:eastAsia="zh-CN"/>
          </w:rPr>
          <w:t xml:space="preserve">Recognisant </w:t>
        </w:r>
      </w:ins>
      <w:ins w:id="6" w:author="RHEIN Cornelius (CLIMA)" w:date="2017-11-22T06:51:00Z">
        <w:r w:rsidRPr="00035EA6">
          <w:rPr>
            <w:sz w:val="32"/>
            <w:szCs w:val="32"/>
            <w:lang w:eastAsia="zh-CN"/>
          </w:rPr>
          <w:t xml:space="preserve">of the </w:t>
        </w:r>
      </w:ins>
      <w:ins w:id="7" w:author="RHEIN Cornelius (CLIMA)" w:date="2017-11-22T16:42:00Z">
        <w:r w:rsidR="00B569EE" w:rsidRPr="00035EA6">
          <w:rPr>
            <w:sz w:val="32"/>
            <w:szCs w:val="32"/>
            <w:lang w:eastAsia="zh-CN"/>
          </w:rPr>
          <w:t xml:space="preserve">task of the standardisation bodies </w:t>
        </w:r>
      </w:ins>
      <w:ins w:id="8" w:author="RHEIN Cornelius (CLIMA)" w:date="2017-11-22T07:12:00Z">
        <w:r w:rsidR="00E61490" w:rsidRPr="00035EA6">
          <w:rPr>
            <w:sz w:val="32"/>
            <w:szCs w:val="32"/>
            <w:lang w:eastAsia="zh-CN"/>
          </w:rPr>
          <w:t xml:space="preserve">to </w:t>
        </w:r>
      </w:ins>
      <w:ins w:id="9" w:author="RHEIN Cornelius (CLIMA)" w:date="2017-11-22T14:37:00Z">
        <w:r w:rsidR="003C09B7" w:rsidRPr="00035EA6">
          <w:rPr>
            <w:sz w:val="32"/>
            <w:szCs w:val="32"/>
            <w:lang w:eastAsia="zh-CN"/>
          </w:rPr>
          <w:t xml:space="preserve">maintain </w:t>
        </w:r>
      </w:ins>
      <w:ins w:id="10" w:author="RHEIN Cornelius (CLIMA)" w:date="2017-11-22T16:00:00Z">
        <w:r w:rsidR="00BD3DF4" w:rsidRPr="00035EA6">
          <w:rPr>
            <w:sz w:val="32"/>
            <w:szCs w:val="32"/>
            <w:lang w:eastAsia="zh-CN"/>
          </w:rPr>
          <w:t xml:space="preserve">or </w:t>
        </w:r>
      </w:ins>
      <w:ins w:id="11" w:author="RHEIN Cornelius (CLIMA)" w:date="2017-11-22T16:01:00Z">
        <w:r w:rsidR="00BD3DF4" w:rsidRPr="00035EA6">
          <w:rPr>
            <w:sz w:val="32"/>
            <w:szCs w:val="32"/>
            <w:lang w:eastAsia="zh-CN"/>
          </w:rPr>
          <w:t>enhance</w:t>
        </w:r>
      </w:ins>
      <w:ins w:id="12" w:author="RHEIN Cornelius (CLIMA)" w:date="2017-11-22T16:00:00Z">
        <w:r w:rsidR="00BD3DF4" w:rsidRPr="00035EA6">
          <w:rPr>
            <w:sz w:val="32"/>
            <w:szCs w:val="32"/>
            <w:lang w:eastAsia="zh-CN"/>
          </w:rPr>
          <w:t xml:space="preserve"> </w:t>
        </w:r>
      </w:ins>
      <w:ins w:id="13" w:author="RHEIN Cornelius (CLIMA)" w:date="2017-11-22T14:37:00Z">
        <w:r w:rsidR="003C09B7" w:rsidRPr="00035EA6">
          <w:rPr>
            <w:sz w:val="32"/>
            <w:szCs w:val="32"/>
            <w:lang w:eastAsia="zh-CN"/>
          </w:rPr>
          <w:t xml:space="preserve">the level </w:t>
        </w:r>
      </w:ins>
      <w:ins w:id="14" w:author="RHEIN Cornelius (CLIMA)" w:date="2017-11-22T16:00:00Z">
        <w:r w:rsidR="00BD3DF4" w:rsidRPr="00035EA6">
          <w:rPr>
            <w:sz w:val="32"/>
            <w:szCs w:val="32"/>
            <w:lang w:eastAsia="zh-CN"/>
          </w:rPr>
          <w:t>of protection of workers and users</w:t>
        </w:r>
      </w:ins>
      <w:ins w:id="15" w:author="RHEIN Cornelius (CLIMA)" w:date="2017-11-22T16:26:00Z">
        <w:r w:rsidR="001D01A7" w:rsidRPr="00035EA6">
          <w:rPr>
            <w:sz w:val="32"/>
            <w:szCs w:val="32"/>
            <w:lang w:eastAsia="zh-CN"/>
          </w:rPr>
          <w:t>;</w:t>
        </w:r>
      </w:ins>
    </w:p>
    <w:p w14:paraId="2B57545B" w14:textId="20D2144A" w:rsidR="00391744" w:rsidRPr="00035EA6" w:rsidRDefault="00BE4BE0" w:rsidP="00391744">
      <w:pPr>
        <w:tabs>
          <w:tab w:val="left" w:pos="624"/>
        </w:tabs>
        <w:spacing w:after="120"/>
        <w:ind w:left="1247" w:firstLine="624"/>
        <w:rPr>
          <w:sz w:val="32"/>
          <w:szCs w:val="32"/>
          <w:lang w:eastAsia="zh-CN"/>
        </w:rPr>
      </w:pPr>
      <w:r w:rsidRPr="00035EA6">
        <w:rPr>
          <w:i/>
          <w:sz w:val="32"/>
          <w:szCs w:val="32"/>
          <w:lang w:eastAsia="zh-CN"/>
        </w:rPr>
        <w:t xml:space="preserve">Taking note </w:t>
      </w:r>
      <w:r w:rsidR="00391744" w:rsidRPr="00035EA6">
        <w:rPr>
          <w:i/>
          <w:sz w:val="32"/>
          <w:szCs w:val="32"/>
          <w:lang w:eastAsia="zh-CN"/>
        </w:rPr>
        <w:t>with appreciation</w:t>
      </w:r>
      <w:r w:rsidR="00391744" w:rsidRPr="00035EA6">
        <w:rPr>
          <w:sz w:val="32"/>
          <w:szCs w:val="32"/>
          <w:lang w:eastAsia="zh-CN"/>
        </w:rPr>
        <w:t xml:space="preserve"> </w:t>
      </w:r>
      <w:r w:rsidRPr="00035EA6">
        <w:rPr>
          <w:sz w:val="32"/>
          <w:szCs w:val="32"/>
          <w:lang w:eastAsia="zh-CN"/>
        </w:rPr>
        <w:t xml:space="preserve">of </w:t>
      </w:r>
      <w:r w:rsidR="00391744" w:rsidRPr="00035EA6">
        <w:rPr>
          <w:sz w:val="32"/>
          <w:szCs w:val="32"/>
          <w:lang w:eastAsia="zh-CN"/>
        </w:rPr>
        <w:t xml:space="preserve">the report by the Technology and Economic Assessment Panel on safety standards submitted pursuant to </w:t>
      </w:r>
      <w:r w:rsidRPr="00035EA6">
        <w:rPr>
          <w:sz w:val="32"/>
          <w:szCs w:val="32"/>
          <w:lang w:eastAsia="zh-CN"/>
        </w:rPr>
        <w:t>d</w:t>
      </w:r>
      <w:r w:rsidR="00391744" w:rsidRPr="00035EA6">
        <w:rPr>
          <w:sz w:val="32"/>
          <w:szCs w:val="32"/>
          <w:lang w:eastAsia="zh-CN"/>
        </w:rPr>
        <w:t xml:space="preserve">ecision XXVIII/4 and the </w:t>
      </w:r>
      <w:r w:rsidR="00881BF6" w:rsidRPr="00035EA6">
        <w:rPr>
          <w:sz w:val="32"/>
          <w:szCs w:val="32"/>
          <w:lang w:eastAsia="zh-CN"/>
        </w:rPr>
        <w:t xml:space="preserve">outcomes </w:t>
      </w:r>
      <w:r w:rsidR="00391744" w:rsidRPr="00035EA6">
        <w:rPr>
          <w:sz w:val="32"/>
          <w:szCs w:val="32"/>
          <w:lang w:eastAsia="zh-CN"/>
        </w:rPr>
        <w:t xml:space="preserve">of the workshop on safety standards relevant to the safe use of low-global-warming-potential alternatives held </w:t>
      </w:r>
      <w:r w:rsidRPr="00035EA6">
        <w:rPr>
          <w:sz w:val="32"/>
          <w:szCs w:val="32"/>
          <w:lang w:eastAsia="zh-CN"/>
        </w:rPr>
        <w:t xml:space="preserve">in Bangkok </w:t>
      </w:r>
      <w:r w:rsidR="00391744" w:rsidRPr="00035EA6">
        <w:rPr>
          <w:sz w:val="32"/>
          <w:szCs w:val="32"/>
          <w:lang w:eastAsia="zh-CN"/>
        </w:rPr>
        <w:t>on 10 July 2017,</w:t>
      </w:r>
    </w:p>
    <w:p w14:paraId="504BF775" w14:textId="4B211ED0" w:rsidR="00391744" w:rsidRPr="00035EA6" w:rsidRDefault="00391744" w:rsidP="00391744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rPr>
          <w:rFonts w:eastAsia="SimSun"/>
          <w:sz w:val="32"/>
          <w:szCs w:val="32"/>
        </w:rPr>
      </w:pPr>
      <w:r w:rsidRPr="00035EA6">
        <w:rPr>
          <w:rFonts w:eastAsia="SimSun"/>
          <w:sz w:val="32"/>
          <w:szCs w:val="32"/>
        </w:rPr>
        <w:t xml:space="preserve">To request the </w:t>
      </w:r>
      <w:ins w:id="16" w:author="RHEIN Cornelius (CLIMA)" w:date="2017-11-22T07:06:00Z">
        <w:r w:rsidR="00E61490" w:rsidRPr="00035EA6">
          <w:rPr>
            <w:rFonts w:eastAsia="SimSun"/>
            <w:sz w:val="32"/>
            <w:szCs w:val="32"/>
          </w:rPr>
          <w:t>Secretariat</w:t>
        </w:r>
      </w:ins>
      <w:ins w:id="17" w:author="RHEIN Cornelius (CLIMA)" w:date="2017-11-22T07:07:00Z">
        <w:r w:rsidR="00E61490" w:rsidRPr="00035EA6">
          <w:rPr>
            <w:rFonts w:eastAsia="SimSun"/>
            <w:sz w:val="32"/>
            <w:szCs w:val="32"/>
          </w:rPr>
          <w:t>,</w:t>
        </w:r>
      </w:ins>
      <w:ins w:id="18" w:author="RHEIN Cornelius (CLIMA)" w:date="2017-11-23T00:53:00Z">
        <w:r w:rsidR="00C56236">
          <w:rPr>
            <w:rFonts w:eastAsia="SimSun"/>
            <w:sz w:val="32"/>
            <w:szCs w:val="32"/>
          </w:rPr>
          <w:t>[</w:t>
        </w:r>
      </w:ins>
      <w:ins w:id="19" w:author="RHEIN Cornelius (CLIMA)" w:date="2017-11-22T16:27:00Z">
        <w:r w:rsidR="001D01A7" w:rsidRPr="00035EA6">
          <w:rPr>
            <w:rFonts w:eastAsia="SimSun"/>
            <w:sz w:val="32"/>
            <w:szCs w:val="32"/>
          </w:rPr>
          <w:t>in consultation with</w:t>
        </w:r>
      </w:ins>
      <w:ins w:id="20" w:author="RHEIN Cornelius (CLIMA)" w:date="2017-11-22T07:07:00Z">
        <w:r w:rsidR="00E61490" w:rsidRPr="00035EA6">
          <w:rPr>
            <w:rFonts w:eastAsia="SimSun"/>
            <w:sz w:val="32"/>
            <w:szCs w:val="32"/>
          </w:rPr>
          <w:t xml:space="preserve"> the</w:t>
        </w:r>
      </w:ins>
      <w:ins w:id="21" w:author="RHEIN Cornelius (CLIMA)" w:date="2017-11-22T07:05:00Z">
        <w:r w:rsidR="00E61490" w:rsidRPr="00035EA6">
          <w:rPr>
            <w:rFonts w:eastAsia="SimSun"/>
            <w:sz w:val="32"/>
            <w:szCs w:val="32"/>
          </w:rPr>
          <w:t xml:space="preserve"> </w:t>
        </w:r>
      </w:ins>
      <w:r w:rsidRPr="00035EA6">
        <w:rPr>
          <w:rFonts w:eastAsia="SimSun"/>
          <w:sz w:val="32"/>
          <w:szCs w:val="32"/>
        </w:rPr>
        <w:t>Technology and Economic Assessment Panel</w:t>
      </w:r>
      <w:ins w:id="22" w:author="RHEIN Cornelius (CLIMA)" w:date="2017-11-23T00:53:00Z">
        <w:r w:rsidR="00C56236">
          <w:rPr>
            <w:rFonts w:eastAsia="SimSun"/>
            <w:sz w:val="32"/>
            <w:szCs w:val="32"/>
          </w:rPr>
          <w:t>]</w:t>
        </w:r>
      </w:ins>
      <w:del w:id="23" w:author="RHEIN Cornelius (CLIMA)" w:date="2017-11-22T07:08:00Z">
        <w:r w:rsidRPr="00035EA6" w:rsidDel="00E61490">
          <w:rPr>
            <w:rFonts w:eastAsia="SimSun"/>
            <w:sz w:val="32"/>
            <w:szCs w:val="32"/>
          </w:rPr>
          <w:delText>, in consultation with the relevant task force</w:delText>
        </w:r>
      </w:del>
      <w:ins w:id="24" w:author="RHEIN Cornelius (CLIMA)" w:date="2017-11-23T00:39:00Z">
        <w:r w:rsidR="004C3751">
          <w:rPr>
            <w:rFonts w:eastAsia="SimSun"/>
            <w:sz w:val="32"/>
            <w:szCs w:val="32"/>
          </w:rPr>
          <w:t>:</w:t>
        </w:r>
      </w:ins>
      <w:r w:rsidRPr="00035EA6">
        <w:rPr>
          <w:rFonts w:eastAsia="SimSun"/>
          <w:sz w:val="32"/>
          <w:szCs w:val="32"/>
        </w:rPr>
        <w:t xml:space="preserve"> </w:t>
      </w:r>
    </w:p>
    <w:p w14:paraId="0D611986" w14:textId="72DADC84" w:rsidR="00391744" w:rsidRPr="00035EA6" w:rsidRDefault="007323D2" w:rsidP="001544EF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4962"/>
        </w:tabs>
        <w:spacing w:after="120"/>
        <w:rPr>
          <w:rFonts w:eastAsia="SimSun"/>
          <w:sz w:val="32"/>
          <w:szCs w:val="32"/>
        </w:rPr>
      </w:pPr>
      <w:r w:rsidRPr="00035EA6">
        <w:rPr>
          <w:rFonts w:eastAsia="SimSun"/>
          <w:sz w:val="32"/>
          <w:szCs w:val="32"/>
        </w:rPr>
        <w:t>T</w:t>
      </w:r>
      <w:r w:rsidR="00391744" w:rsidRPr="00035EA6">
        <w:rPr>
          <w:rFonts w:eastAsia="SimSun"/>
          <w:sz w:val="32"/>
          <w:szCs w:val="32"/>
        </w:rPr>
        <w:t>o provide, on the</w:t>
      </w:r>
      <w:r w:rsidRPr="00035EA6">
        <w:rPr>
          <w:rFonts w:eastAsia="SimSun"/>
          <w:sz w:val="32"/>
          <w:szCs w:val="32"/>
        </w:rPr>
        <w:t xml:space="preserve"> basis of </w:t>
      </w:r>
      <w:ins w:id="25" w:author="RHEIN Cornelius (CLIMA)" w:date="2017-11-23T00:59:00Z">
        <w:r w:rsidR="00D97E8B">
          <w:rPr>
            <w:rFonts w:eastAsia="SimSun"/>
            <w:sz w:val="32"/>
            <w:szCs w:val="32"/>
          </w:rPr>
          <w:t>the</w:t>
        </w:r>
      </w:ins>
      <w:del w:id="26" w:author="RHEIN Cornelius (CLIMA)" w:date="2017-11-23T00:59:00Z">
        <w:r w:rsidR="003D7D75" w:rsidRPr="00035EA6" w:rsidDel="00D97E8B">
          <w:rPr>
            <w:rFonts w:eastAsia="SimSun"/>
            <w:sz w:val="32"/>
            <w:szCs w:val="32"/>
          </w:rPr>
          <w:delText>its</w:delText>
        </w:r>
      </w:del>
      <w:r w:rsidR="00391744" w:rsidRPr="00035EA6">
        <w:rPr>
          <w:rFonts w:eastAsia="SimSun"/>
          <w:sz w:val="32"/>
          <w:szCs w:val="32"/>
        </w:rPr>
        <w:t xml:space="preserve"> </w:t>
      </w:r>
      <w:ins w:id="27" w:author="RHEIN Cornelius (CLIMA)" w:date="2017-11-23T01:06:00Z">
        <w:r w:rsidR="00251BA6">
          <w:rPr>
            <w:rFonts w:eastAsia="SimSun"/>
            <w:sz w:val="32"/>
            <w:szCs w:val="32"/>
          </w:rPr>
          <w:t xml:space="preserve">TEAP </w:t>
        </w:r>
      </w:ins>
      <w:r w:rsidR="00391744" w:rsidRPr="00035EA6">
        <w:rPr>
          <w:rFonts w:eastAsia="SimSun"/>
          <w:sz w:val="32"/>
          <w:szCs w:val="32"/>
        </w:rPr>
        <w:t xml:space="preserve">report </w:t>
      </w:r>
      <w:r w:rsidR="005821C6" w:rsidRPr="00035EA6">
        <w:rPr>
          <w:rFonts w:eastAsia="SimSun"/>
          <w:sz w:val="32"/>
          <w:szCs w:val="32"/>
        </w:rPr>
        <w:t xml:space="preserve">of 2017 </w:t>
      </w:r>
      <w:r w:rsidR="00AB7916" w:rsidRPr="00035EA6">
        <w:rPr>
          <w:sz w:val="32"/>
          <w:szCs w:val="32"/>
          <w:lang w:eastAsia="zh-CN"/>
        </w:rPr>
        <w:t>on safety standards</w:t>
      </w:r>
      <w:r w:rsidR="00391744" w:rsidRPr="00035EA6">
        <w:rPr>
          <w:rFonts w:eastAsia="SimSun"/>
          <w:sz w:val="32"/>
          <w:szCs w:val="32"/>
        </w:rPr>
        <w:t xml:space="preserve">, a tabular overview </w:t>
      </w:r>
      <w:r w:rsidRPr="00035EA6">
        <w:rPr>
          <w:rFonts w:eastAsia="SimSun"/>
          <w:sz w:val="32"/>
          <w:szCs w:val="32"/>
        </w:rPr>
        <w:t xml:space="preserve">of </w:t>
      </w:r>
      <w:r w:rsidR="00391744" w:rsidRPr="00035EA6">
        <w:rPr>
          <w:rFonts w:eastAsia="SimSun"/>
          <w:sz w:val="32"/>
          <w:szCs w:val="32"/>
        </w:rPr>
        <w:t>the safety standards relevant</w:t>
      </w:r>
      <w:r w:rsidR="00391744" w:rsidRPr="00035EA6">
        <w:rPr>
          <w:sz w:val="32"/>
          <w:szCs w:val="32"/>
          <w:lang w:eastAsia="zh-CN"/>
        </w:rPr>
        <w:t xml:space="preserve"> to the safe use of </w:t>
      </w:r>
      <w:ins w:id="28" w:author="RHEIN Cornelius (CLIMA)" w:date="2017-11-23T01:14:00Z">
        <w:r w:rsidR="00251BA6">
          <w:rPr>
            <w:sz w:val="32"/>
            <w:szCs w:val="32"/>
            <w:lang w:eastAsia="zh-CN"/>
          </w:rPr>
          <w:t xml:space="preserve">flammable </w:t>
        </w:r>
      </w:ins>
      <w:r w:rsidR="00391744" w:rsidRPr="00035EA6">
        <w:rPr>
          <w:sz w:val="32"/>
          <w:szCs w:val="32"/>
          <w:lang w:eastAsia="zh-CN"/>
        </w:rPr>
        <w:t xml:space="preserve">low-global-warming-potential alternatives </w:t>
      </w:r>
      <w:ins w:id="29" w:author="RHEIN Cornelius (CLIMA)" w:date="2017-11-23T01:13:00Z">
        <w:r w:rsidR="00251BA6">
          <w:rPr>
            <w:sz w:val="32"/>
            <w:szCs w:val="32"/>
            <w:lang w:eastAsia="zh-CN"/>
          </w:rPr>
          <w:t>[</w:t>
        </w:r>
      </w:ins>
      <w:r w:rsidR="00391744" w:rsidRPr="00035EA6">
        <w:rPr>
          <w:sz w:val="32"/>
          <w:szCs w:val="32"/>
          <w:lang w:eastAsia="zh-CN"/>
        </w:rPr>
        <w:t>in refrigeration, air-conditioning and heat</w:t>
      </w:r>
      <w:r w:rsidRPr="00035EA6">
        <w:rPr>
          <w:sz w:val="32"/>
          <w:szCs w:val="32"/>
          <w:lang w:eastAsia="zh-CN"/>
        </w:rPr>
        <w:t>-</w:t>
      </w:r>
      <w:r w:rsidR="00391744" w:rsidRPr="00035EA6">
        <w:rPr>
          <w:sz w:val="32"/>
          <w:szCs w:val="32"/>
          <w:lang w:eastAsia="zh-CN"/>
        </w:rPr>
        <w:t>pump equipment</w:t>
      </w:r>
      <w:ins w:id="30" w:author="RHEIN Cornelius (CLIMA)" w:date="2017-11-23T01:13:00Z">
        <w:r w:rsidR="00251BA6">
          <w:rPr>
            <w:sz w:val="32"/>
            <w:szCs w:val="32"/>
            <w:lang w:eastAsia="zh-CN"/>
          </w:rPr>
          <w:t>]</w:t>
        </w:r>
      </w:ins>
      <w:r w:rsidR="00391744" w:rsidRPr="00035EA6">
        <w:rPr>
          <w:sz w:val="32"/>
          <w:szCs w:val="32"/>
          <w:lang w:eastAsia="zh-CN"/>
        </w:rPr>
        <w:t xml:space="preserve">, providing </w:t>
      </w:r>
      <w:r w:rsidR="00AF2517" w:rsidRPr="00035EA6">
        <w:rPr>
          <w:sz w:val="32"/>
          <w:szCs w:val="32"/>
          <w:lang w:eastAsia="zh-CN"/>
        </w:rPr>
        <w:t xml:space="preserve">therein </w:t>
      </w:r>
      <w:r w:rsidR="00391744" w:rsidRPr="00035EA6">
        <w:rPr>
          <w:sz w:val="32"/>
          <w:szCs w:val="32"/>
          <w:lang w:eastAsia="zh-CN"/>
        </w:rPr>
        <w:t>information on the scope and content of th</w:t>
      </w:r>
      <w:r w:rsidRPr="00035EA6">
        <w:rPr>
          <w:sz w:val="32"/>
          <w:szCs w:val="32"/>
          <w:lang w:eastAsia="zh-CN"/>
        </w:rPr>
        <w:t>o</w:t>
      </w:r>
      <w:r w:rsidR="00391744" w:rsidRPr="00035EA6">
        <w:rPr>
          <w:sz w:val="32"/>
          <w:szCs w:val="32"/>
          <w:lang w:eastAsia="zh-CN"/>
        </w:rPr>
        <w:t xml:space="preserve">se standards, the responsible </w:t>
      </w:r>
      <w:r w:rsidR="00391744" w:rsidRPr="00035EA6">
        <w:rPr>
          <w:rFonts w:eastAsia="SimSun"/>
          <w:sz w:val="32"/>
          <w:szCs w:val="32"/>
        </w:rPr>
        <w:t xml:space="preserve">standards organizations and their subsidiary bodies </w:t>
      </w:r>
      <w:r w:rsidRPr="00035EA6">
        <w:rPr>
          <w:rFonts w:eastAsia="SimSun"/>
          <w:sz w:val="32"/>
          <w:szCs w:val="32"/>
        </w:rPr>
        <w:t>and</w:t>
      </w:r>
      <w:r w:rsidR="00391744" w:rsidRPr="00035EA6">
        <w:rPr>
          <w:rFonts w:eastAsia="SimSun"/>
          <w:sz w:val="32"/>
          <w:szCs w:val="32"/>
        </w:rPr>
        <w:t xml:space="preserve"> the status of </w:t>
      </w:r>
      <w:del w:id="31" w:author="RHEIN Cornelius (CLIMA)" w:date="2017-11-23T01:06:00Z">
        <w:r w:rsidR="00391744" w:rsidRPr="00035EA6" w:rsidDel="00251BA6">
          <w:rPr>
            <w:rFonts w:eastAsia="SimSun"/>
            <w:sz w:val="32"/>
            <w:szCs w:val="32"/>
          </w:rPr>
          <w:delText xml:space="preserve">the </w:delText>
        </w:r>
      </w:del>
      <w:ins w:id="32" w:author="RHEIN Cornelius (CLIMA)" w:date="2017-11-23T01:06:00Z">
        <w:r w:rsidR="00251BA6">
          <w:rPr>
            <w:rFonts w:eastAsia="SimSun"/>
            <w:sz w:val="32"/>
            <w:szCs w:val="32"/>
          </w:rPr>
          <w:t>any</w:t>
        </w:r>
        <w:r w:rsidR="00251BA6" w:rsidRPr="00035EA6">
          <w:rPr>
            <w:rFonts w:eastAsia="SimSun"/>
            <w:sz w:val="32"/>
            <w:szCs w:val="32"/>
          </w:rPr>
          <w:t xml:space="preserve"> </w:t>
        </w:r>
      </w:ins>
      <w:r w:rsidR="00391744" w:rsidRPr="00035EA6">
        <w:rPr>
          <w:rFonts w:eastAsia="SimSun"/>
          <w:sz w:val="32"/>
          <w:szCs w:val="32"/>
        </w:rPr>
        <w:t>review of th</w:t>
      </w:r>
      <w:r w:rsidRPr="00035EA6">
        <w:rPr>
          <w:rFonts w:eastAsia="SimSun"/>
          <w:sz w:val="32"/>
          <w:szCs w:val="32"/>
        </w:rPr>
        <w:t>o</w:t>
      </w:r>
      <w:r w:rsidR="00391744" w:rsidRPr="00035EA6">
        <w:rPr>
          <w:rFonts w:eastAsia="SimSun"/>
          <w:sz w:val="32"/>
          <w:szCs w:val="32"/>
        </w:rPr>
        <w:t>se standards</w:t>
      </w:r>
      <w:ins w:id="33" w:author="RHEIN Cornelius (CLIMA)" w:date="2017-11-22T16:47:00Z">
        <w:r w:rsidR="00B569EE" w:rsidRPr="00035EA6">
          <w:rPr>
            <w:rFonts w:eastAsia="SimSun"/>
            <w:sz w:val="32"/>
            <w:szCs w:val="32"/>
          </w:rPr>
          <w:t xml:space="preserve">, </w:t>
        </w:r>
      </w:ins>
      <w:ins w:id="34" w:author="RHEIN Cornelius (CLIMA)" w:date="2017-11-23T00:53:00Z">
        <w:r w:rsidR="00C56236">
          <w:rPr>
            <w:rFonts w:eastAsia="SimSun"/>
            <w:sz w:val="32"/>
            <w:szCs w:val="32"/>
          </w:rPr>
          <w:t>[</w:t>
        </w:r>
      </w:ins>
      <w:ins w:id="35" w:author="RHEIN Cornelius (CLIMA)" w:date="2017-11-22T16:47:00Z">
        <w:r w:rsidR="00B569EE" w:rsidRPr="00035EA6">
          <w:rPr>
            <w:rFonts w:eastAsia="SimSun"/>
            <w:sz w:val="32"/>
            <w:szCs w:val="32"/>
          </w:rPr>
          <w:t>including the issues under review</w:t>
        </w:r>
      </w:ins>
      <w:ins w:id="36" w:author="RHEIN Cornelius (CLIMA)" w:date="2017-11-23T00:54:00Z">
        <w:r w:rsidR="00C56236">
          <w:rPr>
            <w:rFonts w:eastAsia="SimSun"/>
            <w:sz w:val="32"/>
            <w:szCs w:val="32"/>
          </w:rPr>
          <w:t>]</w:t>
        </w:r>
      </w:ins>
      <w:r w:rsidR="00391744" w:rsidRPr="00035EA6">
        <w:rPr>
          <w:rFonts w:eastAsia="SimSun"/>
          <w:sz w:val="32"/>
          <w:szCs w:val="32"/>
        </w:rPr>
        <w:t>;</w:t>
      </w:r>
      <w:ins w:id="37" w:author="RHEIN Cornelius (CLIMA)" w:date="2017-11-23T01:04:00Z">
        <w:r w:rsidR="00D97E8B">
          <w:rPr>
            <w:rFonts w:eastAsia="SimSun"/>
            <w:sz w:val="32"/>
            <w:szCs w:val="32"/>
          </w:rPr>
          <w:t>{</w:t>
        </w:r>
        <w:r w:rsidR="00D97E8B" w:rsidRPr="00D97E8B">
          <w:rPr>
            <w:rFonts w:eastAsia="SimSun"/>
            <w:sz w:val="32"/>
            <w:szCs w:val="32"/>
            <w:highlight w:val="yellow"/>
            <w:rPrChange w:id="38" w:author="RHEIN Cornelius (CLIMA)" w:date="2017-11-23T01:05:00Z">
              <w:rPr>
                <w:rFonts w:eastAsia="SimSun"/>
                <w:sz w:val="32"/>
                <w:szCs w:val="32"/>
              </w:rPr>
            </w:rPrChange>
          </w:rPr>
          <w:t>Insert bullet list with content</w:t>
        </w:r>
        <w:r w:rsidR="00D97E8B">
          <w:rPr>
            <w:rFonts w:eastAsia="SimSun"/>
            <w:sz w:val="32"/>
            <w:szCs w:val="32"/>
          </w:rPr>
          <w:t>}</w:t>
        </w:r>
      </w:ins>
      <w:ins w:id="39" w:author="RHEIN Cornelius (CLIMA)" w:date="2017-11-23T01:15:00Z">
        <w:r w:rsidR="00251BA6">
          <w:rPr>
            <w:rFonts w:eastAsia="SimSun"/>
            <w:sz w:val="32"/>
            <w:szCs w:val="32"/>
          </w:rPr>
          <w:t>{</w:t>
        </w:r>
        <w:proofErr w:type="spellStart"/>
        <w:r w:rsidR="00251BA6">
          <w:rPr>
            <w:rFonts w:eastAsia="SimSun"/>
            <w:sz w:val="32"/>
            <w:szCs w:val="32"/>
          </w:rPr>
          <w:t>aligne</w:t>
        </w:r>
        <w:proofErr w:type="spellEnd"/>
        <w:r w:rsidR="00251BA6">
          <w:rPr>
            <w:rFonts w:eastAsia="SimSun"/>
            <w:sz w:val="32"/>
            <w:szCs w:val="32"/>
          </w:rPr>
          <w:t xml:space="preserve"> with XXVIII/4}</w:t>
        </w:r>
      </w:ins>
    </w:p>
    <w:p w14:paraId="103B31C8" w14:textId="2F6DA22A" w:rsidR="003E7407" w:rsidRPr="00035EA6" w:rsidRDefault="00C56236" w:rsidP="003E7407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rPr>
          <w:ins w:id="40" w:author="RHEIN Cornelius (CLIMA)" w:date="2017-11-22T07:51:00Z"/>
          <w:rFonts w:eastAsia="SimSun"/>
          <w:sz w:val="32"/>
          <w:szCs w:val="32"/>
        </w:rPr>
      </w:pPr>
      <w:ins w:id="41" w:author="RHEIN Cornelius (CLIMA)" w:date="2017-11-23T00:55:00Z">
        <w:r>
          <w:rPr>
            <w:rFonts w:eastAsia="SimSun"/>
            <w:sz w:val="32"/>
            <w:szCs w:val="32"/>
          </w:rPr>
          <w:t>[</w:t>
        </w:r>
      </w:ins>
      <w:ins w:id="42" w:author="RHEIN Cornelius (CLIMA)" w:date="2017-11-21T04:07:00Z">
        <w:r w:rsidR="0031037B" w:rsidRPr="00035EA6">
          <w:rPr>
            <w:rFonts w:eastAsia="SimSun"/>
            <w:sz w:val="32"/>
            <w:szCs w:val="32"/>
          </w:rPr>
          <w:t>To complement the overview</w:t>
        </w:r>
      </w:ins>
      <w:ins w:id="43" w:author="RHEIN Cornelius (CLIMA)" w:date="2017-11-23T01:17:00Z">
        <w:r w:rsidR="009F30E3">
          <w:rPr>
            <w:rFonts w:eastAsia="SimSun"/>
            <w:sz w:val="32"/>
            <w:szCs w:val="32"/>
          </w:rPr>
          <w:t xml:space="preserve"> </w:t>
        </w:r>
        <w:proofErr w:type="spellStart"/>
        <w:r w:rsidR="009F30E3">
          <w:rPr>
            <w:rFonts w:eastAsia="SimSun"/>
            <w:sz w:val="32"/>
            <w:szCs w:val="32"/>
          </w:rPr>
          <w:t>refered</w:t>
        </w:r>
      </w:ins>
      <w:proofErr w:type="spellEnd"/>
      <w:ins w:id="44" w:author="RHEIN Cornelius (CLIMA)" w:date="2017-11-23T01:18:00Z">
        <w:r w:rsidR="009F30E3">
          <w:rPr>
            <w:rFonts w:eastAsia="SimSun"/>
            <w:sz w:val="32"/>
            <w:szCs w:val="32"/>
          </w:rPr>
          <w:t xml:space="preserve"> to in paragraph a)</w:t>
        </w:r>
      </w:ins>
      <w:ins w:id="45" w:author="RHEIN Cornelius (CLIMA)" w:date="2017-11-21T06:47:00Z">
        <w:r w:rsidR="00675A1C" w:rsidRPr="00035EA6">
          <w:rPr>
            <w:rFonts w:eastAsia="SimSun"/>
            <w:sz w:val="32"/>
            <w:szCs w:val="32"/>
          </w:rPr>
          <w:t xml:space="preserve"> </w:t>
        </w:r>
      </w:ins>
      <w:ins w:id="46" w:author="RHEIN Cornelius (CLIMA)" w:date="2017-11-21T04:07:00Z">
        <w:r w:rsidR="0031037B" w:rsidRPr="00035EA6">
          <w:rPr>
            <w:rFonts w:eastAsia="SimSun"/>
            <w:sz w:val="32"/>
            <w:szCs w:val="32"/>
          </w:rPr>
          <w:t xml:space="preserve">with information </w:t>
        </w:r>
      </w:ins>
      <w:ins w:id="47" w:author="RHEIN Cornelius (CLIMA)" w:date="2017-11-21T04:13:00Z">
        <w:r w:rsidR="00564E4C" w:rsidRPr="00035EA6">
          <w:rPr>
            <w:rFonts w:eastAsia="SimSun"/>
            <w:sz w:val="32"/>
            <w:szCs w:val="32"/>
          </w:rPr>
          <w:t>on</w:t>
        </w:r>
      </w:ins>
      <w:ins w:id="48" w:author="RHEIN Cornelius (CLIMA)" w:date="2017-11-21T04:14:00Z">
        <w:r w:rsidR="00564E4C" w:rsidRPr="00035EA6">
          <w:rPr>
            <w:rFonts w:eastAsia="SimSun"/>
            <w:sz w:val="32"/>
            <w:szCs w:val="32"/>
          </w:rPr>
          <w:t xml:space="preserve"> standards</w:t>
        </w:r>
      </w:ins>
      <w:ins w:id="49" w:author="RHEIN Cornelius (CLIMA)" w:date="2017-11-21T04:16:00Z">
        <w:r w:rsidR="00564E4C" w:rsidRPr="00035EA6">
          <w:rPr>
            <w:rFonts w:eastAsia="SimSun"/>
            <w:sz w:val="32"/>
            <w:szCs w:val="32"/>
          </w:rPr>
          <w:t xml:space="preserve"> of</w:t>
        </w:r>
      </w:ins>
      <w:ins w:id="50" w:author="RHEIN Cornelius (CLIMA)" w:date="2017-11-21T04:07:00Z">
        <w:r w:rsidR="0031037B" w:rsidRPr="00035EA6">
          <w:rPr>
            <w:rFonts w:eastAsia="SimSun"/>
            <w:sz w:val="32"/>
            <w:szCs w:val="32"/>
          </w:rPr>
          <w:t xml:space="preserve"> </w:t>
        </w:r>
      </w:ins>
      <w:ins w:id="51" w:author="RHEIN Cornelius (CLIMA)" w:date="2017-11-23T01:26:00Z">
        <w:r w:rsidR="000F0B5E">
          <w:rPr>
            <w:rFonts w:eastAsia="SimSun"/>
            <w:sz w:val="32"/>
            <w:szCs w:val="32"/>
          </w:rPr>
          <w:t>[other</w:t>
        </w:r>
      </w:ins>
      <w:ins w:id="52" w:author="RHEIN Cornelius (CLIMA)" w:date="2017-11-23T01:27:00Z">
        <w:r w:rsidR="000F0B5E">
          <w:rPr>
            <w:rFonts w:eastAsia="SimSun"/>
            <w:sz w:val="32"/>
            <w:szCs w:val="32"/>
          </w:rPr>
          <w:t>]</w:t>
        </w:r>
      </w:ins>
      <w:ins w:id="53" w:author="RHEIN Cornelius (CLIMA)" w:date="2017-11-23T01:26:00Z">
        <w:r w:rsidR="000F0B5E">
          <w:rPr>
            <w:rFonts w:eastAsia="SimSun"/>
            <w:sz w:val="32"/>
            <w:szCs w:val="32"/>
          </w:rPr>
          <w:t xml:space="preserve"> standardisation </w:t>
        </w:r>
      </w:ins>
      <w:ins w:id="54" w:author="RHEIN Cornelius (CLIMA)" w:date="2017-11-21T04:07:00Z">
        <w:r w:rsidR="0031037B" w:rsidRPr="00035EA6">
          <w:rPr>
            <w:rFonts w:eastAsia="SimSun"/>
            <w:sz w:val="32"/>
            <w:szCs w:val="32"/>
          </w:rPr>
          <w:t>organizations</w:t>
        </w:r>
      </w:ins>
      <w:ins w:id="55" w:author="RHEIN Cornelius (CLIMA)" w:date="2017-11-21T04:10:00Z">
        <w:r w:rsidR="00564E4C" w:rsidRPr="00035EA6">
          <w:rPr>
            <w:rFonts w:eastAsia="SimSun"/>
            <w:sz w:val="32"/>
            <w:szCs w:val="32"/>
          </w:rPr>
          <w:t xml:space="preserve"> referred to in</w:t>
        </w:r>
      </w:ins>
      <w:ins w:id="56" w:author="RHEIN Cornelius (CLIMA)" w:date="2017-11-21T04:12:00Z">
        <w:r w:rsidR="00564E4C" w:rsidRPr="00035EA6">
          <w:rPr>
            <w:rFonts w:eastAsia="SimSun"/>
            <w:sz w:val="32"/>
            <w:szCs w:val="32"/>
          </w:rPr>
          <w:t xml:space="preserve"> paragraph 7 of</w:t>
        </w:r>
        <w:r w:rsidR="00564E4C" w:rsidRPr="00035EA6">
          <w:rPr>
            <w:sz w:val="32"/>
            <w:szCs w:val="32"/>
          </w:rPr>
          <w:t xml:space="preserve"> </w:t>
        </w:r>
        <w:r w:rsidR="00564E4C" w:rsidRPr="00035EA6">
          <w:rPr>
            <w:rFonts w:eastAsia="SimSun"/>
            <w:sz w:val="32"/>
            <w:szCs w:val="32"/>
          </w:rPr>
          <w:t>Decision XXVIII/4</w:t>
        </w:r>
      </w:ins>
      <w:ins w:id="57" w:author="RHEIN Cornelius (CLIMA)" w:date="2017-11-21T06:42:00Z">
        <w:r w:rsidR="00675A1C" w:rsidRPr="00035EA6">
          <w:rPr>
            <w:rFonts w:eastAsia="SimSun"/>
            <w:sz w:val="32"/>
            <w:szCs w:val="32"/>
          </w:rPr>
          <w:t xml:space="preserve">, </w:t>
        </w:r>
      </w:ins>
      <w:ins w:id="58" w:author="RHEIN Cornelius (CLIMA)" w:date="2017-11-23T01:25:00Z">
        <w:r w:rsidR="009F30E3">
          <w:rPr>
            <w:rFonts w:eastAsia="SimSun"/>
            <w:sz w:val="32"/>
            <w:szCs w:val="32"/>
          </w:rPr>
          <w:t>as well as</w:t>
        </w:r>
      </w:ins>
      <w:ins w:id="59" w:author="RHEIN Cornelius (CLIMA)" w:date="2017-11-21T06:42:00Z">
        <w:r w:rsidR="00675A1C" w:rsidRPr="00035EA6">
          <w:rPr>
            <w:rFonts w:eastAsia="SimSun"/>
            <w:sz w:val="32"/>
            <w:szCs w:val="32"/>
          </w:rPr>
          <w:t xml:space="preserve"> </w:t>
        </w:r>
      </w:ins>
      <w:ins w:id="60" w:author="RHEIN Cornelius (CLIMA)" w:date="2017-11-23T01:24:00Z">
        <w:r w:rsidR="009F30E3">
          <w:rPr>
            <w:rFonts w:eastAsia="SimSun"/>
            <w:sz w:val="32"/>
            <w:szCs w:val="32"/>
          </w:rPr>
          <w:t>any relevant information provided to the sec</w:t>
        </w:r>
        <w:bookmarkStart w:id="61" w:name="_GoBack"/>
        <w:bookmarkEnd w:id="61"/>
        <w:r w:rsidR="009F30E3">
          <w:rPr>
            <w:rFonts w:eastAsia="SimSun"/>
            <w:sz w:val="32"/>
            <w:szCs w:val="32"/>
          </w:rPr>
          <w:t>re</w:t>
        </w:r>
      </w:ins>
      <w:ins w:id="62" w:author="RHEIN Cornelius (CLIMA)" w:date="2017-11-23T01:33:00Z">
        <w:r w:rsidR="000F0B5E">
          <w:rPr>
            <w:rFonts w:eastAsia="SimSun"/>
            <w:sz w:val="32"/>
            <w:szCs w:val="32"/>
          </w:rPr>
          <w:t>tar</w:t>
        </w:r>
      </w:ins>
      <w:ins w:id="63" w:author="RHEIN Cornelius (CLIMA)" w:date="2017-11-23T01:24:00Z">
        <w:r w:rsidR="009F30E3">
          <w:rPr>
            <w:rFonts w:eastAsia="SimSun"/>
            <w:sz w:val="32"/>
            <w:szCs w:val="32"/>
          </w:rPr>
          <w:t xml:space="preserve">iat by </w:t>
        </w:r>
      </w:ins>
      <w:ins w:id="64" w:author="RHEIN Cornelius (CLIMA)" w:date="2017-11-21T06:43:00Z">
        <w:r w:rsidR="00675A1C" w:rsidRPr="00035EA6">
          <w:rPr>
            <w:rFonts w:eastAsia="SimSun"/>
            <w:sz w:val="32"/>
            <w:szCs w:val="32"/>
          </w:rPr>
          <w:t xml:space="preserve">national </w:t>
        </w:r>
      </w:ins>
      <w:ins w:id="65" w:author="RHEIN Cornelius (CLIMA)" w:date="2017-11-23T01:32:00Z">
        <w:r w:rsidR="000F0B5E">
          <w:rPr>
            <w:rFonts w:eastAsia="SimSun"/>
            <w:sz w:val="32"/>
            <w:szCs w:val="32"/>
          </w:rPr>
          <w:t xml:space="preserve">and regional </w:t>
        </w:r>
      </w:ins>
      <w:ins w:id="66" w:author="RHEIN Cornelius (CLIMA)" w:date="2017-11-21T06:44:00Z">
        <w:r w:rsidR="00675A1C" w:rsidRPr="00035EA6">
          <w:rPr>
            <w:rFonts w:eastAsia="SimSun"/>
            <w:sz w:val="32"/>
            <w:szCs w:val="32"/>
          </w:rPr>
          <w:t>standardisation</w:t>
        </w:r>
      </w:ins>
      <w:ins w:id="67" w:author="RHEIN Cornelius (CLIMA)" w:date="2017-11-21T06:43:00Z">
        <w:r w:rsidR="00675A1C" w:rsidRPr="00035EA6">
          <w:rPr>
            <w:rFonts w:eastAsia="SimSun"/>
            <w:sz w:val="32"/>
            <w:szCs w:val="32"/>
          </w:rPr>
          <w:t xml:space="preserve"> </w:t>
        </w:r>
      </w:ins>
      <w:ins w:id="68" w:author="RHEIN Cornelius (CLIMA)" w:date="2017-11-21T06:44:00Z">
        <w:r w:rsidR="00675A1C" w:rsidRPr="00035EA6">
          <w:rPr>
            <w:rFonts w:eastAsia="SimSun"/>
            <w:sz w:val="32"/>
            <w:szCs w:val="32"/>
          </w:rPr>
          <w:t>bodies</w:t>
        </w:r>
      </w:ins>
      <w:ins w:id="69" w:author="RHEIN Cornelius (CLIMA)" w:date="2017-11-21T04:17:00Z">
        <w:r w:rsidR="00564E4C" w:rsidRPr="00035EA6">
          <w:rPr>
            <w:rFonts w:eastAsia="SimSun"/>
            <w:sz w:val="32"/>
            <w:szCs w:val="32"/>
          </w:rPr>
          <w:t>;</w:t>
        </w:r>
      </w:ins>
      <w:ins w:id="70" w:author="RHEIN Cornelius (CLIMA)" w:date="2017-11-23T00:55:00Z">
        <w:r>
          <w:rPr>
            <w:rFonts w:eastAsia="SimSun"/>
            <w:sz w:val="32"/>
            <w:szCs w:val="32"/>
          </w:rPr>
          <w:t>]</w:t>
        </w:r>
      </w:ins>
      <w:ins w:id="71" w:author="RHEIN Cornelius (CLIMA)" w:date="2017-11-23T01:19:00Z">
        <w:r w:rsidR="009F30E3">
          <w:rPr>
            <w:rFonts w:eastAsia="SimSun"/>
            <w:sz w:val="32"/>
            <w:szCs w:val="32"/>
          </w:rPr>
          <w:t xml:space="preserve"> </w:t>
        </w:r>
      </w:ins>
    </w:p>
    <w:p w14:paraId="2CE94805" w14:textId="131D4B96" w:rsidR="00EE17C3" w:rsidRPr="00035EA6" w:rsidRDefault="003E7407" w:rsidP="00391744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rPr>
          <w:ins w:id="72" w:author="RHEIN Cornelius (CLIMA)" w:date="2017-11-22T08:03:00Z"/>
          <w:rFonts w:eastAsia="SimSun"/>
          <w:sz w:val="32"/>
          <w:szCs w:val="32"/>
        </w:rPr>
      </w:pPr>
      <w:ins w:id="73" w:author="RHEIN Cornelius (CLIMA)" w:date="2017-11-22T07:53:00Z">
        <w:r w:rsidRPr="00035EA6">
          <w:rPr>
            <w:rFonts w:eastAsia="SimSun"/>
            <w:sz w:val="32"/>
            <w:szCs w:val="32"/>
          </w:rPr>
          <w:t>To request the</w:t>
        </w:r>
        <w:r w:rsidRPr="00035EA6" w:rsidDel="003E7407">
          <w:rPr>
            <w:rFonts w:eastAsia="SimSun"/>
            <w:sz w:val="32"/>
            <w:szCs w:val="32"/>
          </w:rPr>
          <w:t xml:space="preserve"> </w:t>
        </w:r>
      </w:ins>
      <w:ins w:id="74" w:author="RHEIN Cornelius (CLIMA)" w:date="2017-11-22T07:58:00Z">
        <w:r w:rsidRPr="00035EA6">
          <w:rPr>
            <w:rFonts w:eastAsia="SimSun"/>
            <w:sz w:val="32"/>
            <w:szCs w:val="32"/>
          </w:rPr>
          <w:t xml:space="preserve">TEAP to </w:t>
        </w:r>
      </w:ins>
      <w:ins w:id="75" w:author="RHEIN Cornelius (CLIMA)" w:date="2017-11-22T07:59:00Z">
        <w:r w:rsidRPr="00035EA6">
          <w:rPr>
            <w:rFonts w:eastAsia="SimSun"/>
            <w:sz w:val="32"/>
            <w:szCs w:val="32"/>
          </w:rPr>
          <w:t>include</w:t>
        </w:r>
      </w:ins>
      <w:ins w:id="76" w:author="RHEIN Cornelius (CLIMA)" w:date="2017-11-22T07:58:00Z">
        <w:r w:rsidRPr="00035EA6">
          <w:rPr>
            <w:rFonts w:eastAsia="SimSun"/>
            <w:sz w:val="32"/>
            <w:szCs w:val="32"/>
          </w:rPr>
          <w:t xml:space="preserve"> </w:t>
        </w:r>
      </w:ins>
      <w:del w:id="77" w:author="RHEIN Cornelius (CLIMA)" w:date="2017-11-22T08:00:00Z">
        <w:r w:rsidR="00391744" w:rsidRPr="00035EA6" w:rsidDel="003E7407">
          <w:rPr>
            <w:rFonts w:eastAsia="SimSun"/>
            <w:sz w:val="32"/>
            <w:szCs w:val="32"/>
          </w:rPr>
          <w:delText>update</w:delText>
        </w:r>
      </w:del>
      <w:del w:id="78" w:author="RHEIN Cornelius (CLIMA)" w:date="2017-11-22T08:02:00Z">
        <w:r w:rsidR="00391744" w:rsidRPr="00035EA6" w:rsidDel="00EE17C3">
          <w:rPr>
            <w:rFonts w:eastAsia="SimSun"/>
            <w:sz w:val="32"/>
            <w:szCs w:val="32"/>
          </w:rPr>
          <w:delText xml:space="preserve"> </w:delText>
        </w:r>
      </w:del>
      <w:r w:rsidR="00391744" w:rsidRPr="00035EA6">
        <w:rPr>
          <w:rFonts w:eastAsia="SimSun"/>
          <w:sz w:val="32"/>
          <w:szCs w:val="32"/>
        </w:rPr>
        <w:t>the</w:t>
      </w:r>
      <w:ins w:id="79" w:author="RHEIN Cornelius (CLIMA)" w:date="2017-11-22T08:02:00Z">
        <w:r w:rsidR="00EE17C3" w:rsidRPr="00035EA6">
          <w:rPr>
            <w:rFonts w:eastAsia="SimSun"/>
            <w:sz w:val="32"/>
            <w:szCs w:val="32"/>
          </w:rPr>
          <w:t xml:space="preserve"> updated </w:t>
        </w:r>
      </w:ins>
      <w:r w:rsidR="00391744" w:rsidRPr="00035EA6">
        <w:rPr>
          <w:rFonts w:eastAsia="SimSun"/>
          <w:sz w:val="32"/>
          <w:szCs w:val="32"/>
        </w:rPr>
        <w:t xml:space="preserve">overview </w:t>
      </w:r>
      <w:del w:id="80" w:author="RHEIN Cornelius (CLIMA)" w:date="2017-11-22T08:03:00Z">
        <w:r w:rsidR="00391744" w:rsidRPr="00035EA6" w:rsidDel="00EE17C3">
          <w:rPr>
            <w:rFonts w:eastAsia="SimSun"/>
            <w:sz w:val="32"/>
            <w:szCs w:val="32"/>
          </w:rPr>
          <w:delText xml:space="preserve">for its inclusion </w:delText>
        </w:r>
      </w:del>
      <w:r w:rsidR="00391744" w:rsidRPr="00035EA6">
        <w:rPr>
          <w:rFonts w:eastAsia="SimSun"/>
          <w:sz w:val="32"/>
          <w:szCs w:val="32"/>
        </w:rPr>
        <w:t xml:space="preserve">in the annual progress reports submitted to the </w:t>
      </w:r>
      <w:r w:rsidR="007323D2" w:rsidRPr="00035EA6">
        <w:rPr>
          <w:rFonts w:eastAsia="SimSun"/>
          <w:sz w:val="32"/>
          <w:szCs w:val="32"/>
        </w:rPr>
        <w:t>p</w:t>
      </w:r>
      <w:r w:rsidR="00391744" w:rsidRPr="00035EA6">
        <w:rPr>
          <w:rFonts w:eastAsia="SimSun"/>
          <w:sz w:val="32"/>
          <w:szCs w:val="32"/>
        </w:rPr>
        <w:t>arties</w:t>
      </w:r>
      <w:ins w:id="81" w:author="RHEIN Cornelius (CLIMA)" w:date="2017-11-22T16:32:00Z">
        <w:r w:rsidR="00D53055" w:rsidRPr="00035EA6">
          <w:rPr>
            <w:rFonts w:eastAsia="SimSun"/>
            <w:sz w:val="32"/>
            <w:szCs w:val="32"/>
          </w:rPr>
          <w:t>;</w:t>
        </w:r>
      </w:ins>
    </w:p>
    <w:p w14:paraId="2E5F768C" w14:textId="3DA61363" w:rsidR="00391744" w:rsidRPr="00035EA6" w:rsidRDefault="00391744" w:rsidP="00391744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rPr>
          <w:rFonts w:eastAsia="SimSun"/>
          <w:sz w:val="32"/>
          <w:szCs w:val="32"/>
        </w:rPr>
      </w:pPr>
      <w:r w:rsidRPr="00035EA6">
        <w:rPr>
          <w:rFonts w:eastAsia="SimSun"/>
          <w:sz w:val="32"/>
          <w:szCs w:val="32"/>
        </w:rPr>
        <w:t>To invite parties</w:t>
      </w:r>
      <w:ins w:id="82" w:author="RHEIN Cornelius (CLIMA)" w:date="2017-11-22T16:34:00Z">
        <w:r w:rsidR="00D53055" w:rsidRPr="00035EA6">
          <w:rPr>
            <w:rFonts w:eastAsia="SimSun"/>
            <w:sz w:val="32"/>
            <w:szCs w:val="32"/>
          </w:rPr>
          <w:t xml:space="preserve"> to</w:t>
        </w:r>
      </w:ins>
      <w:r w:rsidRPr="00035EA6">
        <w:rPr>
          <w:rFonts w:eastAsia="SimSun"/>
          <w:sz w:val="32"/>
          <w:szCs w:val="32"/>
        </w:rPr>
        <w:t xml:space="preserve"> </w:t>
      </w:r>
      <w:ins w:id="83" w:author="RHEIN Cornelius (CLIMA)" w:date="2017-11-22T16:33:00Z">
        <w:r w:rsidR="00D53055" w:rsidRPr="00035EA6">
          <w:rPr>
            <w:rFonts w:eastAsia="SimSun"/>
            <w:sz w:val="32"/>
            <w:szCs w:val="32"/>
          </w:rPr>
          <w:t xml:space="preserve">update </w:t>
        </w:r>
      </w:ins>
      <w:del w:id="84" w:author="RHEIN Cornelius (CLIMA)" w:date="2017-11-22T16:34:00Z">
        <w:r w:rsidRPr="00035EA6" w:rsidDel="00D53055">
          <w:rPr>
            <w:rFonts w:eastAsia="SimSun"/>
            <w:sz w:val="32"/>
            <w:szCs w:val="32"/>
          </w:rPr>
          <w:delText xml:space="preserve">to </w:delText>
        </w:r>
      </w:del>
      <w:ins w:id="85" w:author="RHEIN Cornelius (CLIMA)" w:date="2017-11-22T16:34:00Z">
        <w:r w:rsidR="00D53055" w:rsidRPr="00035EA6">
          <w:rPr>
            <w:rFonts w:eastAsia="SimSun"/>
            <w:sz w:val="32"/>
            <w:szCs w:val="32"/>
          </w:rPr>
          <w:t xml:space="preserve">information submitted </w:t>
        </w:r>
        <w:r w:rsidR="00D53055" w:rsidRPr="00035EA6">
          <w:rPr>
            <w:sz w:val="32"/>
            <w:szCs w:val="32"/>
            <w:lang w:eastAsia="zh-CN"/>
          </w:rPr>
          <w:t xml:space="preserve">pursuant to decision XXVIII/4, when </w:t>
        </w:r>
        <w:r w:rsidR="00D53055" w:rsidRPr="00035EA6">
          <w:rPr>
            <w:sz w:val="32"/>
            <w:szCs w:val="32"/>
            <w:lang w:eastAsia="zh-CN"/>
          </w:rPr>
          <w:t xml:space="preserve">relevant </w:t>
        </w:r>
        <w:r w:rsidR="00D53055" w:rsidRPr="00035EA6">
          <w:rPr>
            <w:sz w:val="32"/>
            <w:szCs w:val="32"/>
            <w:lang w:eastAsia="zh-CN"/>
          </w:rPr>
          <w:t>changes occur</w:t>
        </w:r>
      </w:ins>
      <w:del w:id="86" w:author="RHEIN Cornelius (CLIMA)" w:date="2017-11-22T16:34:00Z">
        <w:r w:rsidRPr="00035EA6" w:rsidDel="00D53055">
          <w:rPr>
            <w:rFonts w:eastAsia="SimSun"/>
            <w:sz w:val="32"/>
            <w:szCs w:val="32"/>
          </w:rPr>
          <w:delText xml:space="preserve">submit to the </w:delText>
        </w:r>
        <w:r w:rsidR="007323D2" w:rsidRPr="00035EA6" w:rsidDel="00D53055">
          <w:rPr>
            <w:rFonts w:eastAsia="SimSun"/>
            <w:sz w:val="32"/>
            <w:szCs w:val="32"/>
          </w:rPr>
          <w:delText xml:space="preserve">Ozone </w:delText>
        </w:r>
        <w:r w:rsidRPr="00035EA6" w:rsidDel="00D53055">
          <w:rPr>
            <w:rFonts w:eastAsia="SimSun"/>
            <w:sz w:val="32"/>
            <w:szCs w:val="32"/>
          </w:rPr>
          <w:delText xml:space="preserve">Secretariat information on their </w:delText>
        </w:r>
        <w:r w:rsidR="007323D2" w:rsidRPr="00035EA6" w:rsidDel="00D53055">
          <w:rPr>
            <w:rFonts w:eastAsia="SimSun"/>
            <w:sz w:val="32"/>
            <w:szCs w:val="32"/>
          </w:rPr>
          <w:delText xml:space="preserve">national </w:delText>
        </w:r>
        <w:r w:rsidRPr="00035EA6" w:rsidDel="00D53055">
          <w:rPr>
            <w:rFonts w:eastAsia="SimSun"/>
            <w:sz w:val="32"/>
            <w:szCs w:val="32"/>
          </w:rPr>
          <w:delText>safety standards relevant to the use of low-</w:delText>
        </w:r>
        <w:r w:rsidR="007323D2" w:rsidRPr="00035EA6" w:rsidDel="00D53055">
          <w:rPr>
            <w:sz w:val="32"/>
            <w:szCs w:val="32"/>
            <w:lang w:eastAsia="zh-CN"/>
          </w:rPr>
          <w:delText xml:space="preserve">global-warming-potential </w:delText>
        </w:r>
        <w:r w:rsidRPr="00035EA6" w:rsidDel="00D53055">
          <w:rPr>
            <w:rFonts w:eastAsia="SimSun"/>
            <w:sz w:val="32"/>
            <w:szCs w:val="32"/>
          </w:rPr>
          <w:delText>flammable refrigerants and to update th</w:delText>
        </w:r>
        <w:r w:rsidR="007323D2" w:rsidRPr="00035EA6" w:rsidDel="00D53055">
          <w:rPr>
            <w:rFonts w:eastAsia="SimSun"/>
            <w:sz w:val="32"/>
            <w:szCs w:val="32"/>
          </w:rPr>
          <w:delText>at</w:delText>
        </w:r>
        <w:r w:rsidRPr="00035EA6" w:rsidDel="00D53055">
          <w:rPr>
            <w:rFonts w:eastAsia="SimSun"/>
            <w:sz w:val="32"/>
            <w:szCs w:val="32"/>
          </w:rPr>
          <w:delText xml:space="preserve"> information, as well as </w:delText>
        </w:r>
        <w:r w:rsidR="003B636E" w:rsidRPr="00035EA6" w:rsidDel="00D53055">
          <w:rPr>
            <w:rFonts w:eastAsia="SimSun"/>
            <w:sz w:val="32"/>
            <w:szCs w:val="32"/>
          </w:rPr>
          <w:delText xml:space="preserve">any </w:delText>
        </w:r>
        <w:r w:rsidRPr="00035EA6" w:rsidDel="00D53055">
          <w:rPr>
            <w:rFonts w:eastAsia="SimSun"/>
            <w:sz w:val="32"/>
            <w:szCs w:val="32"/>
          </w:rPr>
          <w:delText xml:space="preserve">information submitted </w:delText>
        </w:r>
        <w:r w:rsidRPr="00035EA6" w:rsidDel="00D53055">
          <w:rPr>
            <w:sz w:val="32"/>
            <w:szCs w:val="32"/>
            <w:lang w:eastAsia="zh-CN"/>
          </w:rPr>
          <w:delText xml:space="preserve">pursuant to </w:delText>
        </w:r>
        <w:r w:rsidR="007323D2" w:rsidRPr="00035EA6" w:rsidDel="00D53055">
          <w:rPr>
            <w:sz w:val="32"/>
            <w:szCs w:val="32"/>
            <w:lang w:eastAsia="zh-CN"/>
          </w:rPr>
          <w:delText>d</w:delText>
        </w:r>
        <w:r w:rsidRPr="00035EA6" w:rsidDel="00D53055">
          <w:rPr>
            <w:sz w:val="32"/>
            <w:szCs w:val="32"/>
            <w:lang w:eastAsia="zh-CN"/>
          </w:rPr>
          <w:delText>ecision XXVIII/4, when changes occur</w:delText>
        </w:r>
      </w:del>
      <w:r w:rsidRPr="00035EA6">
        <w:rPr>
          <w:rFonts w:eastAsia="SimSun"/>
          <w:sz w:val="32"/>
          <w:szCs w:val="32"/>
        </w:rPr>
        <w:t>;</w:t>
      </w:r>
    </w:p>
    <w:p w14:paraId="6B5272A9" w14:textId="7E1B3E70" w:rsidR="00EB0516" w:rsidRDefault="00391744" w:rsidP="001B2EC6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rPr>
          <w:sz w:val="32"/>
          <w:szCs w:val="32"/>
        </w:rPr>
      </w:pPr>
      <w:r w:rsidRPr="00035EA6">
        <w:rPr>
          <w:rFonts w:eastAsia="SimSun"/>
          <w:sz w:val="32"/>
          <w:szCs w:val="32"/>
        </w:rPr>
        <w:t xml:space="preserve">To request the </w:t>
      </w:r>
      <w:r w:rsidR="007323D2" w:rsidRPr="00035EA6">
        <w:rPr>
          <w:rFonts w:eastAsia="SimSun"/>
          <w:sz w:val="32"/>
          <w:szCs w:val="32"/>
        </w:rPr>
        <w:t xml:space="preserve">Ozone </w:t>
      </w:r>
      <w:r w:rsidRPr="00035EA6">
        <w:rPr>
          <w:rFonts w:eastAsia="SimSun"/>
          <w:sz w:val="32"/>
          <w:szCs w:val="32"/>
        </w:rPr>
        <w:t>Secretariat to make the information referred to in</w:t>
      </w:r>
      <w:r w:rsidRPr="00035EA6">
        <w:rPr>
          <w:sz w:val="32"/>
          <w:szCs w:val="32"/>
          <w:lang w:eastAsia="zh-CN"/>
        </w:rPr>
        <w:t xml:space="preserve"> paragraphs 1 and 2</w:t>
      </w:r>
      <w:r w:rsidR="00F145CC" w:rsidRPr="00035EA6">
        <w:rPr>
          <w:sz w:val="32"/>
          <w:szCs w:val="32"/>
          <w:lang w:eastAsia="zh-CN"/>
        </w:rPr>
        <w:t xml:space="preserve"> above</w:t>
      </w:r>
      <w:r w:rsidRPr="00035EA6">
        <w:rPr>
          <w:sz w:val="32"/>
          <w:szCs w:val="32"/>
          <w:lang w:eastAsia="zh-CN"/>
        </w:rPr>
        <w:t xml:space="preserve"> </w:t>
      </w:r>
      <w:r w:rsidRPr="00035EA6">
        <w:rPr>
          <w:rFonts w:eastAsia="SimSun"/>
          <w:sz w:val="32"/>
          <w:szCs w:val="32"/>
        </w:rPr>
        <w:t>accessible on its website.</w:t>
      </w:r>
      <w:r w:rsidR="00456D07" w:rsidRPr="00035EA6">
        <w:rPr>
          <w:sz w:val="32"/>
          <w:szCs w:val="32"/>
        </w:rPr>
        <w:tab/>
      </w:r>
    </w:p>
    <w:p w14:paraId="2A4018AE" w14:textId="255D6D0C" w:rsidR="00F7024B" w:rsidRPr="00035EA6" w:rsidRDefault="00F7024B" w:rsidP="001B2EC6">
      <w:pPr>
        <w:pStyle w:val="Normal-pool"/>
        <w:numPr>
          <w:ilvl w:val="6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clear" w:pos="8555"/>
          <w:tab w:val="left" w:pos="624"/>
        </w:tabs>
        <w:spacing w:after="120"/>
        <w:ind w:left="1247" w:firstLine="624"/>
        <w:rPr>
          <w:sz w:val="32"/>
          <w:szCs w:val="32"/>
        </w:rPr>
      </w:pPr>
      <w:ins w:id="87" w:author="RHEIN Cornelius (CLIMA)" w:date="2017-11-23T00:26:00Z">
        <w:r>
          <w:rPr>
            <w:sz w:val="32"/>
            <w:szCs w:val="32"/>
          </w:rPr>
          <w:t xml:space="preserve">In 2022 parties shall decide whether to renew the request to the secretariat and </w:t>
        </w:r>
      </w:ins>
      <w:ins w:id="88" w:author="RHEIN Cornelius (CLIMA)" w:date="2017-11-23T00:28:00Z">
        <w:r>
          <w:rPr>
            <w:sz w:val="32"/>
            <w:szCs w:val="32"/>
          </w:rPr>
          <w:t>TEAP.</w:t>
        </w:r>
      </w:ins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1815"/>
        <w:gridCol w:w="1983"/>
        <w:gridCol w:w="1900"/>
        <w:gridCol w:w="1900"/>
      </w:tblGrid>
      <w:tr w:rsidR="00456D07" w:rsidRPr="00456D07" w14:paraId="4F8AF32A" w14:textId="77777777" w:rsidTr="00EB0516">
        <w:tc>
          <w:tcPr>
            <w:tcW w:w="1898" w:type="dxa"/>
            <w:shd w:val="clear" w:color="auto" w:fill="auto"/>
          </w:tcPr>
          <w:p w14:paraId="6572676F" w14:textId="77777777" w:rsidR="00456D07" w:rsidRPr="00456D07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815" w:type="dxa"/>
            <w:shd w:val="clear" w:color="auto" w:fill="auto"/>
          </w:tcPr>
          <w:p w14:paraId="70F6F7DF" w14:textId="77777777" w:rsidR="00456D07" w:rsidRPr="00456D07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</w:tcPr>
          <w:p w14:paraId="4D900B17" w14:textId="77777777" w:rsidR="00456D07" w:rsidRPr="00456D07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14:paraId="2A064C8B" w14:textId="77777777" w:rsidR="00456D07" w:rsidRPr="00456D07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  <w:tc>
          <w:tcPr>
            <w:tcW w:w="1900" w:type="dxa"/>
            <w:shd w:val="clear" w:color="auto" w:fill="auto"/>
          </w:tcPr>
          <w:p w14:paraId="4EB34C82" w14:textId="77777777" w:rsidR="00456D07" w:rsidRPr="00456D07" w:rsidRDefault="00456D07" w:rsidP="00456D07">
            <w:pPr>
              <w:tabs>
                <w:tab w:val="left" w:pos="1247"/>
                <w:tab w:val="left" w:pos="1814"/>
                <w:tab w:val="left" w:pos="2381"/>
                <w:tab w:val="left" w:pos="2948"/>
                <w:tab w:val="left" w:pos="3515"/>
                <w:tab w:val="left" w:pos="4082"/>
              </w:tabs>
              <w:suppressAutoHyphens w:val="0"/>
              <w:autoSpaceDN/>
              <w:spacing w:before="520"/>
              <w:textAlignment w:val="auto"/>
              <w:rPr>
                <w:rFonts w:eastAsia="MS Mincho"/>
                <w:szCs w:val="20"/>
                <w:lang w:eastAsia="en-US"/>
              </w:rPr>
            </w:pPr>
          </w:p>
        </w:tc>
      </w:tr>
    </w:tbl>
    <w:p w14:paraId="209F673B" w14:textId="77777777" w:rsidR="00B27589" w:rsidRPr="00A4175F" w:rsidRDefault="00B27589" w:rsidP="00456D07">
      <w:pPr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uppressAutoHyphens w:val="0"/>
        <w:autoSpaceDN/>
        <w:textAlignment w:val="auto"/>
      </w:pPr>
    </w:p>
    <w:sectPr w:rsidR="00B27589" w:rsidRPr="00A4175F" w:rsidSect="006E672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F28F3" w14:textId="77777777" w:rsidR="004E682C" w:rsidRDefault="004E682C">
      <w:r>
        <w:separator/>
      </w:r>
    </w:p>
  </w:endnote>
  <w:endnote w:type="continuationSeparator" w:id="0">
    <w:p w14:paraId="19485F20" w14:textId="77777777" w:rsidR="004E682C" w:rsidRDefault="004E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F04F2" w14:textId="6C8009C8" w:rsidR="00123699" w:rsidRDefault="0012369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0B5E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9DCE1" w14:textId="1629D4A1" w:rsidR="00123699" w:rsidRDefault="00123699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91744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ACAB3" w14:textId="2CE354BF" w:rsidR="00B06917" w:rsidRDefault="00B06917" w:rsidP="00B06917">
    <w:pPr>
      <w:pStyle w:val="Footer"/>
      <w:tabs>
        <w:tab w:val="clear" w:pos="4320"/>
        <w:tab w:val="clear" w:pos="8640"/>
        <w:tab w:val="left" w:pos="624"/>
        <w:tab w:val="left" w:pos="1247"/>
        <w:tab w:val="left" w:pos="1871"/>
        <w:tab w:val="left" w:pos="2495"/>
        <w:tab w:val="left" w:pos="3119"/>
      </w:tabs>
    </w:pPr>
    <w:r>
      <w:rPr>
        <w:sz w:val="20"/>
        <w:szCs w:val="20"/>
      </w:rPr>
      <w:t>K1</w:t>
    </w:r>
    <w:r w:rsidR="00EB0516">
      <w:rPr>
        <w:sz w:val="20"/>
        <w:szCs w:val="20"/>
      </w:rPr>
      <w:t>7xxxxx</w:t>
    </w:r>
    <w:r w:rsidRPr="00456D07">
      <w:rPr>
        <w:sz w:val="20"/>
        <w:szCs w:val="20"/>
      </w:rPr>
      <w:tab/>
    </w:r>
    <w:r w:rsidR="00EB0516">
      <w:rPr>
        <w:sz w:val="20"/>
        <w:szCs w:val="20"/>
      </w:rPr>
      <w:t>xx1117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46594" w14:textId="77777777" w:rsidR="004E682C" w:rsidRDefault="004E682C" w:rsidP="007A35B3">
      <w:pPr>
        <w:spacing w:before="60"/>
        <w:ind w:left="624"/>
      </w:pPr>
      <w:r>
        <w:separator/>
      </w:r>
    </w:p>
  </w:footnote>
  <w:footnote w:type="continuationSeparator" w:id="0">
    <w:p w14:paraId="0EDB679B" w14:textId="77777777" w:rsidR="004E682C" w:rsidRDefault="004E6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550B1" w14:textId="19FF14FD" w:rsidR="00123699" w:rsidRPr="00BF6753" w:rsidRDefault="008E6054" w:rsidP="00DE5135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rPr>
        <w:b/>
        <w:szCs w:val="18"/>
      </w:rPr>
    </w:pPr>
    <w:r>
      <w:rPr>
        <w:b/>
        <w:szCs w:val="18"/>
      </w:rPr>
      <w:t>UNEP/OzL.Pro.</w:t>
    </w:r>
    <w:r w:rsidR="003B3F6F">
      <w:rPr>
        <w:b/>
        <w:szCs w:val="18"/>
      </w:rPr>
      <w:t>2</w:t>
    </w:r>
    <w:r w:rsidR="00EB0516">
      <w:rPr>
        <w:b/>
        <w:szCs w:val="18"/>
      </w:rPr>
      <w:t>9</w:t>
    </w:r>
    <w:r w:rsidR="003B3F6F">
      <w:rPr>
        <w:b/>
        <w:szCs w:val="18"/>
      </w:rPr>
      <w:t>/</w:t>
    </w:r>
    <w:proofErr w:type="spellStart"/>
    <w:r w:rsidR="00BF6753" w:rsidRPr="00456D07">
      <w:rPr>
        <w:b/>
        <w:szCs w:val="18"/>
      </w:rPr>
      <w:t>CRP.</w:t>
    </w:r>
    <w:r w:rsidR="00EB0516" w:rsidRPr="00EB0516">
      <w:rPr>
        <w:b/>
        <w:szCs w:val="18"/>
        <w:highlight w:val="yellow"/>
      </w:rPr>
      <w:t>x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B2A0E" w14:textId="20DA27F3" w:rsidR="00123699" w:rsidRPr="00BF6753" w:rsidRDefault="00BF6753" w:rsidP="00BF6753">
    <w:pPr>
      <w:pStyle w:val="FootnoteText"/>
      <w:pBdr>
        <w:bottom w:val="single" w:sz="4" w:space="1" w:color="auto"/>
      </w:pBdr>
      <w:tabs>
        <w:tab w:val="left" w:pos="624"/>
        <w:tab w:val="left" w:pos="1871"/>
        <w:tab w:val="left" w:pos="2495"/>
        <w:tab w:val="left" w:pos="3119"/>
        <w:tab w:val="left" w:pos="3742"/>
      </w:tabs>
      <w:spacing w:before="0" w:after="0"/>
      <w:ind w:left="0"/>
      <w:jc w:val="right"/>
      <w:rPr>
        <w:b/>
        <w:szCs w:val="18"/>
      </w:rPr>
    </w:pPr>
    <w:r w:rsidRPr="00BF6753">
      <w:rPr>
        <w:b/>
        <w:szCs w:val="18"/>
      </w:rPr>
      <w:t>UNEP/</w:t>
    </w:r>
    <w:r w:rsidR="008E6054">
      <w:rPr>
        <w:b/>
        <w:szCs w:val="18"/>
      </w:rPr>
      <w:t>OzL.Pro.</w:t>
    </w:r>
    <w:r w:rsidR="00EB0516">
      <w:rPr>
        <w:b/>
        <w:szCs w:val="18"/>
      </w:rPr>
      <w:t>29</w:t>
    </w:r>
    <w:r w:rsidRPr="00BF6753">
      <w:rPr>
        <w:b/>
        <w:szCs w:val="18"/>
      </w:rPr>
      <w:t>/</w:t>
    </w:r>
    <w:proofErr w:type="spellStart"/>
    <w:r w:rsidRPr="00456D07">
      <w:rPr>
        <w:b/>
        <w:szCs w:val="18"/>
      </w:rPr>
      <w:t>CRP.</w:t>
    </w:r>
    <w:r w:rsidR="00EB0516" w:rsidRPr="00EB0516">
      <w:rPr>
        <w:b/>
        <w:szCs w:val="18"/>
        <w:highlight w:val="yellow"/>
      </w:rPr>
      <w:t>x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>
    <w:nsid w:val="57AB0FA0"/>
    <w:multiLevelType w:val="multilevel"/>
    <w:tmpl w:val="D07A6E4C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C45BB"/>
    <w:rsid w:val="000149E6"/>
    <w:rsid w:val="000247B0"/>
    <w:rsid w:val="00026997"/>
    <w:rsid w:val="00033E0B"/>
    <w:rsid w:val="00035EA6"/>
    <w:rsid w:val="00035EDE"/>
    <w:rsid w:val="00047B3B"/>
    <w:rsid w:val="000509B4"/>
    <w:rsid w:val="0006035B"/>
    <w:rsid w:val="000668FB"/>
    <w:rsid w:val="00071886"/>
    <w:rsid w:val="000742BC"/>
    <w:rsid w:val="00082A0C"/>
    <w:rsid w:val="00083504"/>
    <w:rsid w:val="00090E48"/>
    <w:rsid w:val="0009640C"/>
    <w:rsid w:val="000A43F6"/>
    <w:rsid w:val="000B14B8"/>
    <w:rsid w:val="000B22A2"/>
    <w:rsid w:val="000C2A52"/>
    <w:rsid w:val="000D33C0"/>
    <w:rsid w:val="000D6941"/>
    <w:rsid w:val="000F0B5E"/>
    <w:rsid w:val="000F300A"/>
    <w:rsid w:val="001168EB"/>
    <w:rsid w:val="001202E3"/>
    <w:rsid w:val="00123699"/>
    <w:rsid w:val="0013059D"/>
    <w:rsid w:val="00141A55"/>
    <w:rsid w:val="001446A3"/>
    <w:rsid w:val="001544EF"/>
    <w:rsid w:val="00155395"/>
    <w:rsid w:val="00160D74"/>
    <w:rsid w:val="00167D02"/>
    <w:rsid w:val="001736C7"/>
    <w:rsid w:val="00181EC8"/>
    <w:rsid w:val="00184349"/>
    <w:rsid w:val="0018662B"/>
    <w:rsid w:val="00187F64"/>
    <w:rsid w:val="00195F33"/>
    <w:rsid w:val="001B1617"/>
    <w:rsid w:val="001B504B"/>
    <w:rsid w:val="001D01A7"/>
    <w:rsid w:val="001D3874"/>
    <w:rsid w:val="001D7E75"/>
    <w:rsid w:val="001E56D2"/>
    <w:rsid w:val="001E7D56"/>
    <w:rsid w:val="001F680B"/>
    <w:rsid w:val="001F75DE"/>
    <w:rsid w:val="00200D58"/>
    <w:rsid w:val="002013BE"/>
    <w:rsid w:val="002063A4"/>
    <w:rsid w:val="00210653"/>
    <w:rsid w:val="0021145B"/>
    <w:rsid w:val="00211A44"/>
    <w:rsid w:val="002151BC"/>
    <w:rsid w:val="002156FC"/>
    <w:rsid w:val="00215C4D"/>
    <w:rsid w:val="00243D36"/>
    <w:rsid w:val="00247707"/>
    <w:rsid w:val="00251BA6"/>
    <w:rsid w:val="0026018E"/>
    <w:rsid w:val="00286740"/>
    <w:rsid w:val="002929D8"/>
    <w:rsid w:val="002A237D"/>
    <w:rsid w:val="002A4C53"/>
    <w:rsid w:val="002B0672"/>
    <w:rsid w:val="002B247F"/>
    <w:rsid w:val="002C145D"/>
    <w:rsid w:val="002C2C3E"/>
    <w:rsid w:val="002C533E"/>
    <w:rsid w:val="002D027F"/>
    <w:rsid w:val="002D7A85"/>
    <w:rsid w:val="002D7B60"/>
    <w:rsid w:val="002E3A10"/>
    <w:rsid w:val="002F4761"/>
    <w:rsid w:val="002F5C79"/>
    <w:rsid w:val="003019E2"/>
    <w:rsid w:val="0031037B"/>
    <w:rsid w:val="0031413F"/>
    <w:rsid w:val="003148BB"/>
    <w:rsid w:val="00317976"/>
    <w:rsid w:val="0033351A"/>
    <w:rsid w:val="00355EA9"/>
    <w:rsid w:val="003578DE"/>
    <w:rsid w:val="003817C1"/>
    <w:rsid w:val="00391744"/>
    <w:rsid w:val="00396257"/>
    <w:rsid w:val="00397EB8"/>
    <w:rsid w:val="003A4833"/>
    <w:rsid w:val="003A4FD0"/>
    <w:rsid w:val="003A69D1"/>
    <w:rsid w:val="003A7705"/>
    <w:rsid w:val="003A77F1"/>
    <w:rsid w:val="003B1545"/>
    <w:rsid w:val="003B3F6F"/>
    <w:rsid w:val="003B636E"/>
    <w:rsid w:val="003C09B7"/>
    <w:rsid w:val="003C409D"/>
    <w:rsid w:val="003C45BB"/>
    <w:rsid w:val="003C5BA6"/>
    <w:rsid w:val="003D0980"/>
    <w:rsid w:val="003D7D75"/>
    <w:rsid w:val="003E7407"/>
    <w:rsid w:val="003F0E85"/>
    <w:rsid w:val="00410C55"/>
    <w:rsid w:val="00416854"/>
    <w:rsid w:val="00417725"/>
    <w:rsid w:val="00437F26"/>
    <w:rsid w:val="00444097"/>
    <w:rsid w:val="00445487"/>
    <w:rsid w:val="00450A73"/>
    <w:rsid w:val="00454769"/>
    <w:rsid w:val="00456D07"/>
    <w:rsid w:val="00466991"/>
    <w:rsid w:val="0047064C"/>
    <w:rsid w:val="004A42E1"/>
    <w:rsid w:val="004B162C"/>
    <w:rsid w:val="004B6128"/>
    <w:rsid w:val="004C3751"/>
    <w:rsid w:val="004C3DBE"/>
    <w:rsid w:val="004C5C96"/>
    <w:rsid w:val="004D06A4"/>
    <w:rsid w:val="004E682C"/>
    <w:rsid w:val="004F1A81"/>
    <w:rsid w:val="005218D9"/>
    <w:rsid w:val="005242CE"/>
    <w:rsid w:val="0053008C"/>
    <w:rsid w:val="0053332B"/>
    <w:rsid w:val="00536186"/>
    <w:rsid w:val="00544CBB"/>
    <w:rsid w:val="00545BDB"/>
    <w:rsid w:val="005644DF"/>
    <w:rsid w:val="00564E4C"/>
    <w:rsid w:val="0057315F"/>
    <w:rsid w:val="00576104"/>
    <w:rsid w:val="005821C6"/>
    <w:rsid w:val="005C4462"/>
    <w:rsid w:val="005C67C8"/>
    <w:rsid w:val="005D0249"/>
    <w:rsid w:val="005D6E8C"/>
    <w:rsid w:val="005F100C"/>
    <w:rsid w:val="005F68DA"/>
    <w:rsid w:val="0060773B"/>
    <w:rsid w:val="006157B5"/>
    <w:rsid w:val="00626FC6"/>
    <w:rsid w:val="006303B4"/>
    <w:rsid w:val="00630BE5"/>
    <w:rsid w:val="00633D3D"/>
    <w:rsid w:val="00641703"/>
    <w:rsid w:val="006431A6"/>
    <w:rsid w:val="006459F6"/>
    <w:rsid w:val="006501AD"/>
    <w:rsid w:val="00651BFA"/>
    <w:rsid w:val="00654475"/>
    <w:rsid w:val="00665A4B"/>
    <w:rsid w:val="00675A1C"/>
    <w:rsid w:val="00684BEB"/>
    <w:rsid w:val="00692E2A"/>
    <w:rsid w:val="006A76F2"/>
    <w:rsid w:val="006D7EFB"/>
    <w:rsid w:val="006E6672"/>
    <w:rsid w:val="006E6722"/>
    <w:rsid w:val="007027B9"/>
    <w:rsid w:val="00715E88"/>
    <w:rsid w:val="007323D2"/>
    <w:rsid w:val="00734CAA"/>
    <w:rsid w:val="0075533C"/>
    <w:rsid w:val="00757581"/>
    <w:rsid w:val="007611A0"/>
    <w:rsid w:val="00796D3F"/>
    <w:rsid w:val="007976BA"/>
    <w:rsid w:val="007A0A4A"/>
    <w:rsid w:val="007A1683"/>
    <w:rsid w:val="007A35B3"/>
    <w:rsid w:val="007A5C12"/>
    <w:rsid w:val="007A7CB0"/>
    <w:rsid w:val="007B68A3"/>
    <w:rsid w:val="007C2541"/>
    <w:rsid w:val="007D66A8"/>
    <w:rsid w:val="007E003F"/>
    <w:rsid w:val="00800808"/>
    <w:rsid w:val="008164F2"/>
    <w:rsid w:val="00821395"/>
    <w:rsid w:val="00830E26"/>
    <w:rsid w:val="00843576"/>
    <w:rsid w:val="00843B64"/>
    <w:rsid w:val="008478FC"/>
    <w:rsid w:val="00867BFF"/>
    <w:rsid w:val="00881BF6"/>
    <w:rsid w:val="008825B1"/>
    <w:rsid w:val="0088480A"/>
    <w:rsid w:val="0088757A"/>
    <w:rsid w:val="00892D21"/>
    <w:rsid w:val="008957DD"/>
    <w:rsid w:val="00897D98"/>
    <w:rsid w:val="008A6DF2"/>
    <w:rsid w:val="008A7807"/>
    <w:rsid w:val="008B4CC9"/>
    <w:rsid w:val="008D7C99"/>
    <w:rsid w:val="008E0FCB"/>
    <w:rsid w:val="008E6054"/>
    <w:rsid w:val="00907B3D"/>
    <w:rsid w:val="0092178C"/>
    <w:rsid w:val="00930B88"/>
    <w:rsid w:val="00940DCC"/>
    <w:rsid w:val="0094179A"/>
    <w:rsid w:val="0094459E"/>
    <w:rsid w:val="00944DBC"/>
    <w:rsid w:val="00950977"/>
    <w:rsid w:val="00951A7B"/>
    <w:rsid w:val="009564A6"/>
    <w:rsid w:val="00967621"/>
    <w:rsid w:val="00967E6A"/>
    <w:rsid w:val="009723ED"/>
    <w:rsid w:val="00980796"/>
    <w:rsid w:val="009B4A0F"/>
    <w:rsid w:val="009C11D2"/>
    <w:rsid w:val="009C6C70"/>
    <w:rsid w:val="009D0B63"/>
    <w:rsid w:val="009E307E"/>
    <w:rsid w:val="009F30E3"/>
    <w:rsid w:val="00A0089B"/>
    <w:rsid w:val="00A07870"/>
    <w:rsid w:val="00A07F19"/>
    <w:rsid w:val="00A1348D"/>
    <w:rsid w:val="00A1752C"/>
    <w:rsid w:val="00A232EE"/>
    <w:rsid w:val="00A23F48"/>
    <w:rsid w:val="00A4175F"/>
    <w:rsid w:val="00A44411"/>
    <w:rsid w:val="00A469FA"/>
    <w:rsid w:val="00A55B01"/>
    <w:rsid w:val="00A56B5B"/>
    <w:rsid w:val="00A603D0"/>
    <w:rsid w:val="00A603FF"/>
    <w:rsid w:val="00A657DD"/>
    <w:rsid w:val="00A666A6"/>
    <w:rsid w:val="00A675FD"/>
    <w:rsid w:val="00A72437"/>
    <w:rsid w:val="00A80611"/>
    <w:rsid w:val="00AB5340"/>
    <w:rsid w:val="00AB7916"/>
    <w:rsid w:val="00AC0A89"/>
    <w:rsid w:val="00AC7C96"/>
    <w:rsid w:val="00AE237D"/>
    <w:rsid w:val="00AE502A"/>
    <w:rsid w:val="00AF2517"/>
    <w:rsid w:val="00AF7C07"/>
    <w:rsid w:val="00B06917"/>
    <w:rsid w:val="00B22C93"/>
    <w:rsid w:val="00B27589"/>
    <w:rsid w:val="00B37536"/>
    <w:rsid w:val="00B405B7"/>
    <w:rsid w:val="00B52222"/>
    <w:rsid w:val="00B54FE7"/>
    <w:rsid w:val="00B569EE"/>
    <w:rsid w:val="00B66901"/>
    <w:rsid w:val="00B71E6D"/>
    <w:rsid w:val="00B72070"/>
    <w:rsid w:val="00B779E1"/>
    <w:rsid w:val="00B91EE1"/>
    <w:rsid w:val="00BA0090"/>
    <w:rsid w:val="00BA1619"/>
    <w:rsid w:val="00BA1A67"/>
    <w:rsid w:val="00BC2432"/>
    <w:rsid w:val="00BD3DF4"/>
    <w:rsid w:val="00BE1D16"/>
    <w:rsid w:val="00BE4BE0"/>
    <w:rsid w:val="00BE5B5F"/>
    <w:rsid w:val="00BF6753"/>
    <w:rsid w:val="00C16FB0"/>
    <w:rsid w:val="00C220DB"/>
    <w:rsid w:val="00C26F55"/>
    <w:rsid w:val="00C30C63"/>
    <w:rsid w:val="00C36B8B"/>
    <w:rsid w:val="00C415C1"/>
    <w:rsid w:val="00C47DBF"/>
    <w:rsid w:val="00C552FF"/>
    <w:rsid w:val="00C558DA"/>
    <w:rsid w:val="00C55AF3"/>
    <w:rsid w:val="00C56236"/>
    <w:rsid w:val="00C75B93"/>
    <w:rsid w:val="00C84759"/>
    <w:rsid w:val="00CA6C7F"/>
    <w:rsid w:val="00CC10A6"/>
    <w:rsid w:val="00CD5EB8"/>
    <w:rsid w:val="00CD7044"/>
    <w:rsid w:val="00CE08B9"/>
    <w:rsid w:val="00CE410B"/>
    <w:rsid w:val="00CE524C"/>
    <w:rsid w:val="00CF141F"/>
    <w:rsid w:val="00CF2DCC"/>
    <w:rsid w:val="00CF4777"/>
    <w:rsid w:val="00D067BB"/>
    <w:rsid w:val="00D1352A"/>
    <w:rsid w:val="00D169AF"/>
    <w:rsid w:val="00D25249"/>
    <w:rsid w:val="00D44172"/>
    <w:rsid w:val="00D53055"/>
    <w:rsid w:val="00D63B8C"/>
    <w:rsid w:val="00D739CC"/>
    <w:rsid w:val="00D8093D"/>
    <w:rsid w:val="00D8108C"/>
    <w:rsid w:val="00D81134"/>
    <w:rsid w:val="00D842AE"/>
    <w:rsid w:val="00D9211C"/>
    <w:rsid w:val="00D92DE0"/>
    <w:rsid w:val="00D92FEF"/>
    <w:rsid w:val="00D93A0F"/>
    <w:rsid w:val="00D97E8B"/>
    <w:rsid w:val="00DA1BCA"/>
    <w:rsid w:val="00DC46FF"/>
    <w:rsid w:val="00DC5254"/>
    <w:rsid w:val="00DD1A4F"/>
    <w:rsid w:val="00DD1E8F"/>
    <w:rsid w:val="00DD3107"/>
    <w:rsid w:val="00DD310C"/>
    <w:rsid w:val="00DD7C2C"/>
    <w:rsid w:val="00DE0E00"/>
    <w:rsid w:val="00DE5135"/>
    <w:rsid w:val="00E06797"/>
    <w:rsid w:val="00E1058D"/>
    <w:rsid w:val="00E1265B"/>
    <w:rsid w:val="00E13B48"/>
    <w:rsid w:val="00E1404F"/>
    <w:rsid w:val="00E14D0C"/>
    <w:rsid w:val="00E21C83"/>
    <w:rsid w:val="00E24ADA"/>
    <w:rsid w:val="00E32F59"/>
    <w:rsid w:val="00E46D9A"/>
    <w:rsid w:val="00E54067"/>
    <w:rsid w:val="00E565FF"/>
    <w:rsid w:val="00E61490"/>
    <w:rsid w:val="00E65388"/>
    <w:rsid w:val="00E85B7D"/>
    <w:rsid w:val="00E9121B"/>
    <w:rsid w:val="00EA0AE2"/>
    <w:rsid w:val="00EA39E5"/>
    <w:rsid w:val="00EB0516"/>
    <w:rsid w:val="00EC5A46"/>
    <w:rsid w:val="00EC63E2"/>
    <w:rsid w:val="00ED1DAC"/>
    <w:rsid w:val="00EE17C3"/>
    <w:rsid w:val="00EF22B3"/>
    <w:rsid w:val="00F03B69"/>
    <w:rsid w:val="00F07A50"/>
    <w:rsid w:val="00F113DA"/>
    <w:rsid w:val="00F145CC"/>
    <w:rsid w:val="00F37DC8"/>
    <w:rsid w:val="00F439B3"/>
    <w:rsid w:val="00F57B99"/>
    <w:rsid w:val="00F650C3"/>
    <w:rsid w:val="00F65D85"/>
    <w:rsid w:val="00F7024B"/>
    <w:rsid w:val="00F8091E"/>
    <w:rsid w:val="00F8615C"/>
    <w:rsid w:val="00F969E5"/>
    <w:rsid w:val="00FA18CA"/>
    <w:rsid w:val="00FA6BB0"/>
    <w:rsid w:val="00FD5860"/>
    <w:rsid w:val="00FE352D"/>
    <w:rsid w:val="00FE40EB"/>
    <w:rsid w:val="00FE4D02"/>
    <w:rsid w:val="00FE7D62"/>
    <w:rsid w:val="00FF3819"/>
    <w:rsid w:val="1925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D7EB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8EB"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rsid w:val="000D6941"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customStyle="1" w:styleId="BBTitleChar">
    <w:name w:val="BB_Title Char"/>
    <w:link w:val="BBTitle"/>
    <w:rsid w:val="001168EB"/>
    <w:rPr>
      <w:b/>
      <w:sz w:val="28"/>
      <w:szCs w:val="28"/>
      <w:lang w:eastAsia="en-US"/>
    </w:rPr>
  </w:style>
  <w:style w:type="character" w:customStyle="1" w:styleId="HeaderChar">
    <w:name w:val="Header Char"/>
    <w:link w:val="Header"/>
    <w:uiPriority w:val="99"/>
    <w:rsid w:val="001168EB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table" w:styleId="TableGrid">
    <w:name w:val="Table Grid"/>
    <w:basedOn w:val="TableNormal"/>
    <w:rsid w:val="00456D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37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75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B3F6F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B3F6F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3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3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B3F6F"/>
    <w:rPr>
      <w:b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6917"/>
    <w:rPr>
      <w:sz w:val="18"/>
      <w:szCs w:val="24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locked/>
    <w:rsid w:val="007A35B3"/>
    <w:rPr>
      <w:sz w:val="18"/>
      <w:lang w:val="fr-FR" w:eastAsia="en-US"/>
    </w:rPr>
  </w:style>
  <w:style w:type="character" w:customStyle="1" w:styleId="Normal-poolChar">
    <w:name w:val="Normal-pool Char"/>
    <w:link w:val="Normal-pool"/>
    <w:locked/>
    <w:rsid w:val="00391744"/>
    <w:rPr>
      <w:lang w:eastAsia="en-US"/>
    </w:rPr>
  </w:style>
  <w:style w:type="paragraph" w:styleId="Revision">
    <w:name w:val="Revision"/>
    <w:hidden/>
    <w:uiPriority w:val="99"/>
    <w:semiHidden/>
    <w:rsid w:val="00D8113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8EB"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rsid w:val="000D6941"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2"/>
      </w:numPr>
      <w:tabs>
        <w:tab w:val="left" w:pos="-1440"/>
        <w:tab w:val="left" w:pos="-720"/>
      </w:tabs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3"/>
      </w:numPr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eastAsia="en-US"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pool"/>
    <w:link w:val="FootnoteTextChar"/>
    <w:uiPriority w:val="99"/>
    <w:rsid w:val="000D6941"/>
    <w:pPr>
      <w:spacing w:before="20" w:after="40"/>
      <w:ind w:left="1247"/>
    </w:pPr>
    <w:rPr>
      <w:sz w:val="18"/>
    </w:rPr>
  </w:style>
  <w:style w:type="character" w:customStyle="1" w:styleId="BBTitleChar">
    <w:name w:val="BB_Title Char"/>
    <w:link w:val="BBTitle"/>
    <w:rsid w:val="001168EB"/>
    <w:rPr>
      <w:b/>
      <w:sz w:val="28"/>
      <w:szCs w:val="28"/>
      <w:lang w:eastAsia="en-US"/>
    </w:rPr>
  </w:style>
  <w:style w:type="character" w:customStyle="1" w:styleId="HeaderChar">
    <w:name w:val="Header Char"/>
    <w:link w:val="Header"/>
    <w:uiPriority w:val="99"/>
    <w:rsid w:val="001168EB"/>
    <w:rPr>
      <w:b/>
      <w:sz w:val="18"/>
      <w:lang w:val="fr-FR"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link w:val="BBTitleChar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rsid w:val="000D6941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3A77F1"/>
    <w:pPr>
      <w:numPr>
        <w:numId w:val="1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160D74"/>
    <w:pPr>
      <w:numPr>
        <w:numId w:val="4"/>
      </w:numPr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table" w:styleId="TableGrid">
    <w:name w:val="Table Grid"/>
    <w:basedOn w:val="TableNormal"/>
    <w:rsid w:val="00456D0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375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753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B3F6F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B3F6F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3B3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3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B3F6F"/>
    <w:rPr>
      <w:b/>
      <w:bCs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6917"/>
    <w:rPr>
      <w:sz w:val="18"/>
      <w:szCs w:val="24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uiPriority w:val="99"/>
    <w:locked/>
    <w:rsid w:val="007A35B3"/>
    <w:rPr>
      <w:sz w:val="18"/>
      <w:lang w:val="fr-FR" w:eastAsia="en-US"/>
    </w:rPr>
  </w:style>
  <w:style w:type="character" w:customStyle="1" w:styleId="Normal-poolChar">
    <w:name w:val="Normal-pool Char"/>
    <w:link w:val="Normal-pool"/>
    <w:locked/>
    <w:rsid w:val="00391744"/>
    <w:rPr>
      <w:lang w:eastAsia="en-US"/>
    </w:rPr>
  </w:style>
  <w:style w:type="paragraph" w:styleId="Revision">
    <w:name w:val="Revision"/>
    <w:hidden/>
    <w:uiPriority w:val="99"/>
    <w:semiHidden/>
    <w:rsid w:val="00D8113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AA39DCD24424CB56DC3702B81914E" ma:contentTypeVersion="" ma:contentTypeDescription="Create a new document." ma:contentTypeScope="" ma:versionID="6afe4bbeacab7c0bc150093041e6fd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E5F495-630F-4FBB-BDDE-C454B039B879}"/>
</file>

<file path=customXml/itemProps2.xml><?xml version="1.0" encoding="utf-8"?>
<ds:datastoreItem xmlns:ds="http://schemas.openxmlformats.org/officeDocument/2006/customXml" ds:itemID="{7DBFEF81-9298-4D54-A294-6312226A0FF0}"/>
</file>

<file path=customXml/itemProps3.xml><?xml version="1.0" encoding="utf-8"?>
<ds:datastoreItem xmlns:ds="http://schemas.openxmlformats.org/officeDocument/2006/customXml" ds:itemID="{20C8F6A1-B19E-4B87-8C43-9B4EEC53F0B8}"/>
</file>

<file path=customXml/itemProps4.xml><?xml version="1.0" encoding="utf-8"?>
<ds:datastoreItem xmlns:ds="http://schemas.openxmlformats.org/officeDocument/2006/customXml" ds:itemID="{90E0514D-C977-4536-9D58-229CD7041C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2811</Characters>
  <Application>Microsoft Office Word</Application>
  <DocSecurity>0</DocSecurity>
  <Lines>49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RHEIN Cornelius (CLIMA)</cp:lastModifiedBy>
  <cp:revision>2</cp:revision>
  <cp:lastPrinted>2010-07-07T11:56:00Z</cp:lastPrinted>
  <dcterms:created xsi:type="dcterms:W3CDTF">2017-11-23T00:59:00Z</dcterms:created>
  <dcterms:modified xsi:type="dcterms:W3CDTF">2017-11-23T00:59:00Z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0x0101006C3AA39DCD24424CB56DC3702B81914E</vt:lpwstr>
  </property>
</Properties>
</file>