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8EB" w:rsidRDefault="001168EB" w:rsidP="001168EB">
      <w:pPr>
        <w:tabs>
          <w:tab w:val="left" w:pos="624"/>
          <w:tab w:val="left" w:pos="1247"/>
          <w:tab w:val="left" w:pos="1871"/>
          <w:tab w:val="left" w:pos="2495"/>
          <w:tab w:val="left" w:pos="3119"/>
          <w:tab w:val="left" w:pos="3742"/>
        </w:tabs>
      </w:pPr>
    </w:p>
    <w:p w:rsidR="001168EB" w:rsidRDefault="001168EB" w:rsidP="001168EB">
      <w:pPr>
        <w:tabs>
          <w:tab w:val="left" w:pos="624"/>
          <w:tab w:val="left" w:pos="1247"/>
          <w:tab w:val="left" w:pos="1871"/>
          <w:tab w:val="left" w:pos="2495"/>
          <w:tab w:val="left" w:pos="3119"/>
          <w:tab w:val="left" w:pos="3742"/>
        </w:tabs>
      </w:pPr>
    </w:p>
    <w:p w:rsidR="001F680B" w:rsidRDefault="001F680B" w:rsidP="001168EB">
      <w:pPr>
        <w:tabs>
          <w:tab w:val="left" w:pos="624"/>
          <w:tab w:val="left" w:pos="1247"/>
          <w:tab w:val="left" w:pos="1871"/>
          <w:tab w:val="left" w:pos="2495"/>
          <w:tab w:val="left" w:pos="3119"/>
          <w:tab w:val="left" w:pos="3742"/>
        </w:tabs>
      </w:pPr>
    </w:p>
    <w:p w:rsidR="001F680B" w:rsidRDefault="001F680B" w:rsidP="001F680B">
      <w:pPr>
        <w:pStyle w:val="Normal-pool"/>
      </w:pPr>
    </w:p>
    <w:tbl>
      <w:tblPr>
        <w:tblW w:w="5000" w:type="pct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23"/>
        <w:gridCol w:w="3589"/>
      </w:tblGrid>
      <w:tr w:rsidR="001F680B" w:rsidTr="000057AA">
        <w:trPr>
          <w:trHeight w:val="1155"/>
          <w:jc w:val="right"/>
        </w:trPr>
        <w:tc>
          <w:tcPr>
            <w:tcW w:w="62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680B" w:rsidRDefault="001F680B" w:rsidP="000057AA">
            <w:pPr>
              <w:tabs>
                <w:tab w:val="left" w:pos="624"/>
                <w:tab w:val="left" w:pos="1247"/>
                <w:tab w:val="left" w:pos="1871"/>
                <w:tab w:val="left" w:pos="2495"/>
                <w:tab w:val="left" w:pos="3119"/>
                <w:tab w:val="left" w:pos="3742"/>
              </w:tabs>
            </w:pPr>
            <w:r>
              <w:rPr>
                <w:b/>
                <w:sz w:val="36"/>
              </w:rPr>
              <w:t>United Nations</w:t>
            </w:r>
            <w:r>
              <w:rPr>
                <w:b/>
                <w:sz w:val="36"/>
              </w:rPr>
              <w:br/>
              <w:t xml:space="preserve">  Environment</w:t>
            </w:r>
            <w:r>
              <w:rPr>
                <w:b/>
                <w:sz w:val="36"/>
              </w:rPr>
              <w:br/>
              <w:t xml:space="preserve">  Programme</w:t>
            </w:r>
          </w:p>
        </w:tc>
        <w:tc>
          <w:tcPr>
            <w:tcW w:w="36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680B" w:rsidRPr="00391744" w:rsidRDefault="001F680B" w:rsidP="000057AA">
            <w:pPr>
              <w:pStyle w:val="FootnoteText"/>
              <w:tabs>
                <w:tab w:val="left" w:pos="624"/>
                <w:tab w:val="left" w:pos="1871"/>
                <w:tab w:val="left" w:pos="2495"/>
                <w:tab w:val="left" w:pos="3119"/>
                <w:tab w:val="left" w:pos="3742"/>
              </w:tabs>
              <w:spacing w:before="0" w:after="0"/>
              <w:ind w:left="0"/>
              <w:rPr>
                <w:lang w:val="en-CA"/>
              </w:rPr>
            </w:pPr>
            <w:r w:rsidRPr="008825B1">
              <w:rPr>
                <w:b/>
                <w:sz w:val="28"/>
                <w:lang w:val="en-CA"/>
              </w:rPr>
              <w:t>UNEP/</w:t>
            </w:r>
            <w:r w:rsidR="008E6054" w:rsidRPr="008825B1">
              <w:rPr>
                <w:lang w:val="en-CA"/>
              </w:rPr>
              <w:t>OzL.Pro.</w:t>
            </w:r>
            <w:r w:rsidRPr="008825B1">
              <w:rPr>
                <w:lang w:val="en-CA"/>
              </w:rPr>
              <w:t>2</w:t>
            </w:r>
            <w:r w:rsidR="00EB0516" w:rsidRPr="008825B1">
              <w:rPr>
                <w:lang w:val="en-CA"/>
              </w:rPr>
              <w:t>9/</w:t>
            </w:r>
            <w:r w:rsidR="00EB0516" w:rsidRPr="00391744">
              <w:rPr>
                <w:lang w:val="en-CA"/>
              </w:rPr>
              <w:t>CRP.</w:t>
            </w:r>
            <w:r w:rsidR="00391744" w:rsidRPr="00391744">
              <w:rPr>
                <w:lang w:val="en-CA"/>
              </w:rPr>
              <w:t>6</w:t>
            </w:r>
          </w:p>
          <w:p w:rsidR="001F680B" w:rsidRPr="008825B1" w:rsidRDefault="00391744" w:rsidP="000057AA">
            <w:pPr>
              <w:pStyle w:val="FootnoteText"/>
              <w:tabs>
                <w:tab w:val="left" w:pos="624"/>
                <w:tab w:val="left" w:pos="1871"/>
                <w:tab w:val="left" w:pos="2495"/>
                <w:tab w:val="left" w:pos="3119"/>
                <w:tab w:val="left" w:pos="3742"/>
              </w:tabs>
              <w:spacing w:before="0" w:after="0"/>
              <w:ind w:left="0"/>
              <w:rPr>
                <w:lang w:val="en-CA"/>
              </w:rPr>
            </w:pPr>
            <w:r w:rsidRPr="00391744">
              <w:rPr>
                <w:lang w:val="en-US"/>
              </w:rPr>
              <w:t>20</w:t>
            </w:r>
            <w:r w:rsidR="00EB0516" w:rsidRPr="00391744">
              <w:rPr>
                <w:lang w:val="en-US"/>
              </w:rPr>
              <w:t xml:space="preserve"> November 2017</w:t>
            </w:r>
          </w:p>
          <w:p w:rsidR="001F680B" w:rsidRPr="00FA18CA" w:rsidRDefault="001F680B" w:rsidP="000057AA">
            <w:pPr>
              <w:pStyle w:val="FootnoteText"/>
              <w:tabs>
                <w:tab w:val="left" w:pos="624"/>
                <w:tab w:val="left" w:pos="1871"/>
                <w:tab w:val="left" w:pos="2495"/>
                <w:tab w:val="left" w:pos="3119"/>
                <w:tab w:val="left" w:pos="3742"/>
              </w:tabs>
              <w:spacing w:before="120" w:after="0"/>
              <w:ind w:left="0"/>
              <w:rPr>
                <w:lang w:val="en-GB"/>
              </w:rPr>
            </w:pPr>
            <w:r w:rsidRPr="00FA18CA">
              <w:rPr>
                <w:lang w:val="en-GB"/>
              </w:rPr>
              <w:t xml:space="preserve">Original: English </w:t>
            </w:r>
          </w:p>
          <w:p w:rsidR="001F680B" w:rsidRPr="00FA18CA" w:rsidRDefault="001F680B" w:rsidP="000057AA">
            <w:pPr>
              <w:pStyle w:val="FootnoteText"/>
              <w:tabs>
                <w:tab w:val="left" w:pos="624"/>
                <w:tab w:val="left" w:pos="1871"/>
                <w:tab w:val="left" w:pos="2495"/>
                <w:tab w:val="left" w:pos="3119"/>
                <w:tab w:val="left" w:pos="3742"/>
              </w:tabs>
              <w:spacing w:before="0" w:after="0"/>
              <w:ind w:left="0"/>
              <w:rPr>
                <w:lang w:val="en-GB"/>
              </w:rPr>
            </w:pPr>
          </w:p>
          <w:p w:rsidR="001F680B" w:rsidRPr="00FA18CA" w:rsidRDefault="001F680B" w:rsidP="000057AA">
            <w:pPr>
              <w:pStyle w:val="FootnoteText"/>
              <w:tabs>
                <w:tab w:val="left" w:pos="624"/>
                <w:tab w:val="left" w:pos="1871"/>
                <w:tab w:val="left" w:pos="2495"/>
                <w:tab w:val="left" w:pos="3119"/>
                <w:tab w:val="left" w:pos="3742"/>
              </w:tabs>
              <w:spacing w:before="0" w:after="0"/>
              <w:ind w:left="0"/>
              <w:rPr>
                <w:lang w:val="en-GB"/>
              </w:rPr>
            </w:pPr>
          </w:p>
          <w:p w:rsidR="001F680B" w:rsidRPr="00FA18CA" w:rsidRDefault="001F680B" w:rsidP="000057AA">
            <w:pPr>
              <w:pStyle w:val="FootnoteText"/>
              <w:tabs>
                <w:tab w:val="left" w:pos="624"/>
                <w:tab w:val="left" w:pos="1871"/>
                <w:tab w:val="left" w:pos="2495"/>
                <w:tab w:val="left" w:pos="3119"/>
                <w:tab w:val="left" w:pos="3742"/>
              </w:tabs>
              <w:spacing w:before="0" w:after="0"/>
              <w:ind w:left="0"/>
              <w:rPr>
                <w:lang w:val="en-GB"/>
              </w:rPr>
            </w:pPr>
          </w:p>
          <w:p w:rsidR="001F680B" w:rsidRPr="00FA18CA" w:rsidRDefault="001F680B" w:rsidP="000057AA">
            <w:pPr>
              <w:pStyle w:val="FootnoteText"/>
              <w:tabs>
                <w:tab w:val="left" w:pos="624"/>
                <w:tab w:val="left" w:pos="1871"/>
                <w:tab w:val="left" w:pos="2495"/>
                <w:tab w:val="left" w:pos="3119"/>
                <w:tab w:val="left" w:pos="3742"/>
              </w:tabs>
              <w:spacing w:before="0" w:after="0"/>
              <w:ind w:left="0"/>
              <w:rPr>
                <w:lang w:val="en-GB"/>
              </w:rPr>
            </w:pPr>
          </w:p>
          <w:p w:rsidR="001F680B" w:rsidRPr="00FA18CA" w:rsidRDefault="001F680B" w:rsidP="000057AA">
            <w:pPr>
              <w:pStyle w:val="FootnoteText"/>
              <w:tabs>
                <w:tab w:val="left" w:pos="624"/>
                <w:tab w:val="left" w:pos="1871"/>
                <w:tab w:val="left" w:pos="2495"/>
                <w:tab w:val="left" w:pos="3119"/>
                <w:tab w:val="left" w:pos="3742"/>
              </w:tabs>
              <w:ind w:left="0"/>
              <w:rPr>
                <w:lang w:val="en-GB"/>
              </w:rPr>
            </w:pPr>
          </w:p>
        </w:tc>
      </w:tr>
    </w:tbl>
    <w:p w:rsidR="001168EB" w:rsidRPr="00A62F8A" w:rsidRDefault="003B3F6F" w:rsidP="003B3F6F">
      <w:pPr>
        <w:pStyle w:val="AATitle"/>
      </w:pPr>
      <w:r>
        <w:t>Twenty-</w:t>
      </w:r>
      <w:r w:rsidR="00EB0516">
        <w:t xml:space="preserve">Ninth </w:t>
      </w:r>
      <w:r>
        <w:t>Meeting of the Parties to the Montreal Protocol</w:t>
      </w:r>
      <w:r w:rsidR="00E54067">
        <w:t xml:space="preserve"> on Substances that Deplete the Ozone Layer</w:t>
      </w:r>
    </w:p>
    <w:p w:rsidR="001168EB" w:rsidRPr="00FA18CA" w:rsidRDefault="00EB0516" w:rsidP="001168EB">
      <w:pPr>
        <w:pStyle w:val="AATitle"/>
        <w:rPr>
          <w:b w:val="0"/>
          <w:lang w:val="pt-PT"/>
        </w:rPr>
      </w:pPr>
      <w:r w:rsidRPr="00FA18CA">
        <w:rPr>
          <w:b w:val="0"/>
          <w:lang w:val="pt-PT"/>
        </w:rPr>
        <w:t>Montreal</w:t>
      </w:r>
      <w:r w:rsidR="001168EB" w:rsidRPr="00FA18CA">
        <w:rPr>
          <w:b w:val="0"/>
          <w:lang w:val="pt-PT"/>
        </w:rPr>
        <w:t xml:space="preserve">, </w:t>
      </w:r>
      <w:r w:rsidR="00DD1E8F" w:rsidRPr="00FA18CA">
        <w:rPr>
          <w:b w:val="0"/>
          <w:lang w:val="pt-PT"/>
        </w:rPr>
        <w:t xml:space="preserve">Canada, </w:t>
      </w:r>
      <w:proofErr w:type="gramStart"/>
      <w:r w:rsidRPr="00FA18CA">
        <w:rPr>
          <w:b w:val="0"/>
          <w:lang w:val="pt-PT"/>
        </w:rPr>
        <w:t>20–24</w:t>
      </w:r>
      <w:proofErr w:type="gramEnd"/>
      <w:r w:rsidR="001168EB" w:rsidRPr="00FA18CA">
        <w:rPr>
          <w:b w:val="0"/>
          <w:lang w:val="pt-PT"/>
        </w:rPr>
        <w:t xml:space="preserve"> </w:t>
      </w:r>
      <w:proofErr w:type="spellStart"/>
      <w:r w:rsidRPr="00FA18CA">
        <w:rPr>
          <w:b w:val="0"/>
          <w:lang w:val="pt-PT"/>
        </w:rPr>
        <w:t>November</w:t>
      </w:r>
      <w:proofErr w:type="spellEnd"/>
      <w:r w:rsidRPr="00FA18CA">
        <w:rPr>
          <w:b w:val="0"/>
          <w:lang w:val="pt-PT"/>
        </w:rPr>
        <w:t xml:space="preserve"> </w:t>
      </w:r>
      <w:r w:rsidR="001168EB" w:rsidRPr="00FA18CA">
        <w:rPr>
          <w:b w:val="0"/>
          <w:lang w:val="pt-PT"/>
        </w:rPr>
        <w:t>201</w:t>
      </w:r>
      <w:r w:rsidRPr="00FA18CA">
        <w:rPr>
          <w:b w:val="0"/>
          <w:lang w:val="pt-PT"/>
        </w:rPr>
        <w:t>7</w:t>
      </w:r>
    </w:p>
    <w:p w:rsidR="00BC2432" w:rsidRPr="00FA18CA" w:rsidRDefault="00E54067" w:rsidP="007A35B3">
      <w:pPr>
        <w:suppressAutoHyphens w:val="0"/>
        <w:autoSpaceDN/>
        <w:textAlignment w:val="auto"/>
        <w:rPr>
          <w:bCs/>
          <w:szCs w:val="20"/>
          <w:lang w:val="pt-PT" w:eastAsia="en-US"/>
        </w:rPr>
      </w:pPr>
      <w:r w:rsidRPr="00FA18CA">
        <w:rPr>
          <w:bCs/>
          <w:szCs w:val="20"/>
          <w:lang w:val="pt-PT" w:eastAsia="en-US"/>
        </w:rPr>
        <w:t>Agenda i</w:t>
      </w:r>
      <w:r w:rsidR="00456D07" w:rsidRPr="00FA18CA">
        <w:rPr>
          <w:bCs/>
          <w:szCs w:val="20"/>
          <w:lang w:val="pt-PT" w:eastAsia="en-US"/>
        </w:rPr>
        <w:t xml:space="preserve">tem </w:t>
      </w:r>
      <w:r w:rsidR="00BC2432" w:rsidRPr="00FA18CA">
        <w:rPr>
          <w:bCs/>
          <w:szCs w:val="20"/>
          <w:lang w:val="pt-PT" w:eastAsia="en-US"/>
        </w:rPr>
        <w:t>4 (h)</w:t>
      </w:r>
    </w:p>
    <w:p w:rsidR="007A35B3" w:rsidRPr="00FA18CA" w:rsidRDefault="00BC2432" w:rsidP="007A35B3">
      <w:pPr>
        <w:suppressAutoHyphens w:val="0"/>
        <w:autoSpaceDN/>
        <w:textAlignment w:val="auto"/>
        <w:rPr>
          <w:b/>
          <w:sz w:val="24"/>
          <w:lang w:val="en-ZA" w:eastAsia="en-ZA"/>
        </w:rPr>
      </w:pPr>
      <w:r w:rsidRPr="00FA18CA">
        <w:rPr>
          <w:b/>
          <w:bCs/>
          <w:szCs w:val="20"/>
          <w:lang w:val="en-US" w:eastAsia="en-US"/>
        </w:rPr>
        <w:t xml:space="preserve">Montreal Protocol issues: safety standards relevant to low-global-warming-potential alternatives </w:t>
      </w:r>
    </w:p>
    <w:p w:rsidR="00456D07" w:rsidRPr="00456D07" w:rsidRDefault="00456D07" w:rsidP="00456D07">
      <w:pPr>
        <w:pStyle w:val="AATitle2"/>
        <w:spacing w:before="60"/>
        <w:rPr>
          <w:lang w:val="en-US"/>
        </w:rPr>
      </w:pPr>
    </w:p>
    <w:p w:rsidR="00391744" w:rsidRPr="00545BDB" w:rsidRDefault="00391744" w:rsidP="00391744">
      <w:pPr>
        <w:spacing w:before="320" w:after="240"/>
        <w:ind w:left="1247" w:right="567"/>
        <w:rPr>
          <w:b/>
          <w:sz w:val="24"/>
        </w:rPr>
      </w:pPr>
      <w:r w:rsidRPr="00545BDB">
        <w:rPr>
          <w:b/>
          <w:sz w:val="24"/>
        </w:rPr>
        <w:t>Safety standards</w:t>
      </w:r>
    </w:p>
    <w:p w:rsidR="00545BDB" w:rsidRDefault="00BE4BE0" w:rsidP="00E14D0C">
      <w:pPr>
        <w:pStyle w:val="CH1"/>
        <w:rPr>
          <w:i/>
          <w:lang w:eastAsia="zh-CN"/>
        </w:rPr>
      </w:pPr>
      <w:r w:rsidRPr="00545BDB">
        <w:rPr>
          <w:sz w:val="20"/>
          <w:szCs w:val="20"/>
        </w:rPr>
        <w:tab/>
      </w:r>
      <w:r w:rsidRPr="00545BDB">
        <w:rPr>
          <w:sz w:val="20"/>
          <w:szCs w:val="20"/>
        </w:rPr>
        <w:tab/>
        <w:t xml:space="preserve">Submission by </w:t>
      </w:r>
      <w:r w:rsidR="00A1752C">
        <w:rPr>
          <w:sz w:val="20"/>
          <w:szCs w:val="20"/>
        </w:rPr>
        <w:t xml:space="preserve">China and </w:t>
      </w:r>
      <w:r w:rsidRPr="00545BDB">
        <w:rPr>
          <w:sz w:val="20"/>
          <w:szCs w:val="20"/>
        </w:rPr>
        <w:t>the European Union</w:t>
      </w:r>
    </w:p>
    <w:p w:rsidR="00391744" w:rsidRPr="00AD6B13" w:rsidRDefault="00391744" w:rsidP="00391744">
      <w:pPr>
        <w:tabs>
          <w:tab w:val="left" w:pos="624"/>
        </w:tabs>
        <w:spacing w:after="120"/>
        <w:ind w:left="1247" w:firstLine="624"/>
        <w:rPr>
          <w:i/>
          <w:szCs w:val="20"/>
          <w:lang w:eastAsia="zh-CN"/>
        </w:rPr>
      </w:pPr>
      <w:r w:rsidRPr="00AD6B13">
        <w:rPr>
          <w:i/>
          <w:szCs w:val="20"/>
          <w:lang w:eastAsia="zh-CN"/>
        </w:rPr>
        <w:t>The Twenty-</w:t>
      </w:r>
      <w:r w:rsidR="00BE4BE0" w:rsidRPr="00AD6B13">
        <w:rPr>
          <w:i/>
          <w:szCs w:val="20"/>
          <w:lang w:eastAsia="zh-CN"/>
        </w:rPr>
        <w:t>N</w:t>
      </w:r>
      <w:r w:rsidRPr="00AD6B13">
        <w:rPr>
          <w:i/>
          <w:szCs w:val="20"/>
          <w:lang w:eastAsia="zh-CN"/>
        </w:rPr>
        <w:t>inth Meeting of the Parties decides:</w:t>
      </w:r>
    </w:p>
    <w:p w:rsidR="00391744" w:rsidRPr="002330A6" w:rsidRDefault="00391744" w:rsidP="00574419">
      <w:pPr>
        <w:tabs>
          <w:tab w:val="left" w:pos="624"/>
        </w:tabs>
        <w:spacing w:after="120"/>
        <w:ind w:left="1247" w:firstLine="624"/>
        <w:jc w:val="both"/>
        <w:rPr>
          <w:szCs w:val="20"/>
          <w:lang w:eastAsia="zh-CN"/>
          <w:rPrChange w:id="0" w:author="RHEIN Cornelius (CLIMA)" w:date="2017-11-24T18:36:00Z">
            <w:rPr>
              <w:sz w:val="28"/>
              <w:szCs w:val="28"/>
              <w:lang w:eastAsia="zh-CN"/>
            </w:rPr>
          </w:rPrChange>
        </w:rPr>
      </w:pPr>
      <w:r w:rsidRPr="002330A6">
        <w:rPr>
          <w:i/>
          <w:szCs w:val="20"/>
          <w:lang w:eastAsia="zh-CN"/>
          <w:rPrChange w:id="1" w:author="RHEIN Cornelius (CLIMA)" w:date="2017-11-24T18:36:00Z">
            <w:rPr>
              <w:i/>
              <w:sz w:val="28"/>
              <w:szCs w:val="28"/>
              <w:lang w:eastAsia="zh-CN"/>
            </w:rPr>
          </w:rPrChange>
        </w:rPr>
        <w:t xml:space="preserve">Recalling </w:t>
      </w:r>
      <w:r w:rsidR="00BE4BE0" w:rsidRPr="002330A6">
        <w:rPr>
          <w:szCs w:val="20"/>
          <w:lang w:eastAsia="zh-CN"/>
          <w:rPrChange w:id="2" w:author="RHEIN Cornelius (CLIMA)" w:date="2017-11-24T18:36:00Z">
            <w:rPr>
              <w:sz w:val="28"/>
              <w:szCs w:val="28"/>
              <w:lang w:eastAsia="zh-CN"/>
            </w:rPr>
          </w:rPrChange>
        </w:rPr>
        <w:t>d</w:t>
      </w:r>
      <w:r w:rsidRPr="002330A6">
        <w:rPr>
          <w:szCs w:val="20"/>
          <w:lang w:eastAsia="zh-CN"/>
          <w:rPrChange w:id="3" w:author="RHEIN Cornelius (CLIMA)" w:date="2017-11-24T18:36:00Z">
            <w:rPr>
              <w:sz w:val="28"/>
              <w:szCs w:val="28"/>
              <w:lang w:eastAsia="zh-CN"/>
            </w:rPr>
          </w:rPrChange>
        </w:rPr>
        <w:t>ecision XXVIII/4 on the establishment of regular consultations on safety standards</w:t>
      </w:r>
      <w:r w:rsidR="001D01A7" w:rsidRPr="002330A6">
        <w:rPr>
          <w:szCs w:val="20"/>
          <w:lang w:eastAsia="zh-CN"/>
          <w:rPrChange w:id="4" w:author="RHEIN Cornelius (CLIMA)" w:date="2017-11-24T18:36:00Z">
            <w:rPr>
              <w:sz w:val="28"/>
              <w:szCs w:val="28"/>
              <w:lang w:eastAsia="zh-CN"/>
            </w:rPr>
          </w:rPrChange>
        </w:rPr>
        <w:t>;</w:t>
      </w:r>
    </w:p>
    <w:p w:rsidR="003817C1" w:rsidRPr="002330A6" w:rsidRDefault="003817C1" w:rsidP="00574419">
      <w:pPr>
        <w:tabs>
          <w:tab w:val="left" w:pos="624"/>
        </w:tabs>
        <w:spacing w:after="120"/>
        <w:ind w:left="1247" w:firstLine="624"/>
        <w:jc w:val="both"/>
        <w:rPr>
          <w:szCs w:val="20"/>
          <w:lang w:eastAsia="zh-CN"/>
          <w:rPrChange w:id="5" w:author="RHEIN Cornelius (CLIMA)" w:date="2017-11-24T18:36:00Z">
            <w:rPr>
              <w:sz w:val="28"/>
              <w:szCs w:val="28"/>
              <w:lang w:eastAsia="zh-CN"/>
            </w:rPr>
          </w:rPrChange>
        </w:rPr>
      </w:pPr>
      <w:r w:rsidRPr="002330A6">
        <w:rPr>
          <w:i/>
          <w:szCs w:val="20"/>
          <w:lang w:eastAsia="zh-CN"/>
          <w:rPrChange w:id="6" w:author="RHEIN Cornelius (CLIMA)" w:date="2017-11-24T18:36:00Z">
            <w:rPr>
              <w:i/>
              <w:sz w:val="28"/>
              <w:szCs w:val="28"/>
              <w:lang w:eastAsia="zh-CN"/>
            </w:rPr>
          </w:rPrChange>
        </w:rPr>
        <w:t xml:space="preserve">Recognisant </w:t>
      </w:r>
      <w:r w:rsidRPr="002330A6">
        <w:rPr>
          <w:szCs w:val="20"/>
          <w:lang w:eastAsia="zh-CN"/>
          <w:rPrChange w:id="7" w:author="RHEIN Cornelius (CLIMA)" w:date="2017-11-24T18:36:00Z">
            <w:rPr>
              <w:sz w:val="28"/>
              <w:szCs w:val="28"/>
              <w:lang w:eastAsia="zh-CN"/>
            </w:rPr>
          </w:rPrChange>
        </w:rPr>
        <w:t xml:space="preserve">of the </w:t>
      </w:r>
      <w:r w:rsidR="00A52A37" w:rsidRPr="002330A6">
        <w:rPr>
          <w:szCs w:val="20"/>
          <w:lang w:eastAsia="zh-CN"/>
          <w:rPrChange w:id="8" w:author="RHEIN Cornelius (CLIMA)" w:date="2017-11-24T18:36:00Z">
            <w:rPr>
              <w:sz w:val="28"/>
              <w:szCs w:val="28"/>
              <w:lang w:eastAsia="zh-CN"/>
            </w:rPr>
          </w:rPrChange>
        </w:rPr>
        <w:t xml:space="preserve">importance of </w:t>
      </w:r>
      <w:r w:rsidR="00E916AF" w:rsidRPr="002330A6">
        <w:rPr>
          <w:szCs w:val="20"/>
          <w:lang w:eastAsia="zh-CN"/>
          <w:rPrChange w:id="9" w:author="RHEIN Cornelius (CLIMA)" w:date="2017-11-24T18:36:00Z">
            <w:rPr>
              <w:sz w:val="28"/>
              <w:szCs w:val="28"/>
              <w:lang w:eastAsia="zh-CN"/>
            </w:rPr>
          </w:rPrChange>
        </w:rPr>
        <w:t xml:space="preserve">ensuring </w:t>
      </w:r>
      <w:r w:rsidR="00A52A37" w:rsidRPr="002330A6">
        <w:rPr>
          <w:rFonts w:eastAsia="SimSun"/>
          <w:szCs w:val="20"/>
          <w:rPrChange w:id="10" w:author="RHEIN Cornelius (CLIMA)" w:date="2017-11-24T18:36:00Z">
            <w:rPr>
              <w:rFonts w:eastAsia="SimSun"/>
              <w:sz w:val="28"/>
              <w:szCs w:val="28"/>
            </w:rPr>
          </w:rPrChange>
        </w:rPr>
        <w:t>safe market introduction</w:t>
      </w:r>
      <w:r w:rsidR="00A52A37" w:rsidRPr="002330A6">
        <w:rPr>
          <w:szCs w:val="20"/>
          <w:lang w:eastAsia="zh-CN"/>
          <w:rPrChange w:id="11" w:author="RHEIN Cornelius (CLIMA)" w:date="2017-11-24T18:36:00Z">
            <w:rPr>
              <w:sz w:val="28"/>
              <w:szCs w:val="28"/>
              <w:lang w:eastAsia="zh-CN"/>
            </w:rPr>
          </w:rPrChange>
        </w:rPr>
        <w:t xml:space="preserve">, manufacturing, operation, maintenance and handling of zero-GWP and low-GWP refrigerants that are alternatives to </w:t>
      </w:r>
      <w:proofErr w:type="spellStart"/>
      <w:r w:rsidR="00A52A37" w:rsidRPr="002330A6">
        <w:rPr>
          <w:szCs w:val="20"/>
          <w:lang w:eastAsia="zh-CN"/>
          <w:rPrChange w:id="12" w:author="RHEIN Cornelius (CLIMA)" w:date="2017-11-24T18:36:00Z">
            <w:rPr>
              <w:sz w:val="28"/>
              <w:szCs w:val="28"/>
              <w:lang w:eastAsia="zh-CN"/>
            </w:rPr>
          </w:rPrChange>
        </w:rPr>
        <w:t>hydrochlorofluorocarbons</w:t>
      </w:r>
      <w:proofErr w:type="spellEnd"/>
      <w:r w:rsidR="00A52A37" w:rsidRPr="002330A6">
        <w:rPr>
          <w:szCs w:val="20"/>
          <w:lang w:eastAsia="zh-CN"/>
          <w:rPrChange w:id="13" w:author="RHEIN Cornelius (CLIMA)" w:date="2017-11-24T18:36:00Z">
            <w:rPr>
              <w:sz w:val="28"/>
              <w:szCs w:val="28"/>
              <w:lang w:eastAsia="zh-CN"/>
            </w:rPr>
          </w:rPrChange>
        </w:rPr>
        <w:t xml:space="preserve"> (HCFCs) and hydrofluorocarbons (HFCs)</w:t>
      </w:r>
      <w:r w:rsidR="001D01A7" w:rsidRPr="002330A6">
        <w:rPr>
          <w:szCs w:val="20"/>
          <w:lang w:eastAsia="zh-CN"/>
          <w:rPrChange w:id="14" w:author="RHEIN Cornelius (CLIMA)" w:date="2017-11-24T18:36:00Z">
            <w:rPr>
              <w:sz w:val="28"/>
              <w:szCs w:val="28"/>
              <w:lang w:eastAsia="zh-CN"/>
            </w:rPr>
          </w:rPrChange>
        </w:rPr>
        <w:t>;</w:t>
      </w:r>
    </w:p>
    <w:p w:rsidR="00D809FE" w:rsidRPr="002330A6" w:rsidRDefault="003D082C" w:rsidP="00574419">
      <w:pPr>
        <w:tabs>
          <w:tab w:val="left" w:pos="624"/>
        </w:tabs>
        <w:spacing w:after="120"/>
        <w:ind w:left="1247" w:firstLine="624"/>
        <w:jc w:val="both"/>
        <w:rPr>
          <w:ins w:id="15" w:author="RHEIN Cornelius (CLIMA)" w:date="2017-11-24T17:55:00Z"/>
          <w:szCs w:val="20"/>
          <w:lang w:eastAsia="zh-CN"/>
          <w:rPrChange w:id="16" w:author="RHEIN Cornelius (CLIMA)" w:date="2017-11-24T18:36:00Z">
            <w:rPr>
              <w:ins w:id="17" w:author="RHEIN Cornelius (CLIMA)" w:date="2017-11-24T17:55:00Z"/>
              <w:sz w:val="28"/>
              <w:szCs w:val="28"/>
              <w:lang w:eastAsia="zh-CN"/>
            </w:rPr>
          </w:rPrChange>
        </w:rPr>
      </w:pPr>
      <w:ins w:id="18" w:author="RHEIN Cornelius (CLIMA)" w:date="2017-11-24T17:52:00Z">
        <w:r w:rsidRPr="002330A6">
          <w:rPr>
            <w:i/>
            <w:szCs w:val="20"/>
            <w:lang w:eastAsia="zh-CN"/>
            <w:rPrChange w:id="19" w:author="RHEIN Cornelius (CLIMA)" w:date="2017-11-24T18:36:00Z">
              <w:rPr>
                <w:i/>
                <w:sz w:val="28"/>
                <w:szCs w:val="28"/>
                <w:lang w:eastAsia="zh-CN"/>
              </w:rPr>
            </w:rPrChange>
          </w:rPr>
          <w:t>[</w:t>
        </w:r>
      </w:ins>
      <w:ins w:id="20" w:author="RHEIN Cornelius (CLIMA)" w:date="2017-11-24T16:50:00Z">
        <w:r w:rsidR="00D809FE" w:rsidRPr="002330A6">
          <w:rPr>
            <w:i/>
            <w:szCs w:val="20"/>
            <w:lang w:eastAsia="zh-CN"/>
            <w:rPrChange w:id="21" w:author="RHEIN Cornelius (CLIMA)" w:date="2017-11-24T18:36:00Z">
              <w:rPr>
                <w:i/>
                <w:sz w:val="28"/>
                <w:szCs w:val="28"/>
                <w:lang w:eastAsia="zh-CN"/>
              </w:rPr>
            </w:rPrChange>
          </w:rPr>
          <w:t>Recognis</w:t>
        </w:r>
      </w:ins>
      <w:ins w:id="22" w:author="RHEIN Cornelius (CLIMA)" w:date="2017-11-24T17:11:00Z">
        <w:r w:rsidR="00E84178" w:rsidRPr="002330A6">
          <w:rPr>
            <w:i/>
            <w:szCs w:val="20"/>
            <w:lang w:eastAsia="zh-CN"/>
            <w:rPrChange w:id="23" w:author="RHEIN Cornelius (CLIMA)" w:date="2017-11-24T18:36:00Z">
              <w:rPr>
                <w:i/>
                <w:sz w:val="28"/>
                <w:szCs w:val="28"/>
                <w:lang w:eastAsia="zh-CN"/>
              </w:rPr>
            </w:rPrChange>
          </w:rPr>
          <w:t>ing</w:t>
        </w:r>
      </w:ins>
      <w:ins w:id="24" w:author="RHEIN Cornelius (CLIMA)" w:date="2017-11-24T17:00:00Z">
        <w:r w:rsidR="009C0E5F" w:rsidRPr="002330A6">
          <w:rPr>
            <w:i/>
            <w:szCs w:val="20"/>
            <w:lang w:eastAsia="zh-CN"/>
            <w:rPrChange w:id="25" w:author="RHEIN Cornelius (CLIMA)" w:date="2017-11-24T18:36:00Z">
              <w:rPr>
                <w:i/>
                <w:sz w:val="28"/>
                <w:szCs w:val="28"/>
                <w:lang w:eastAsia="zh-CN"/>
              </w:rPr>
            </w:rPrChange>
          </w:rPr>
          <w:t xml:space="preserve"> </w:t>
        </w:r>
        <w:r w:rsidR="009C0E5F" w:rsidRPr="002330A6">
          <w:rPr>
            <w:szCs w:val="20"/>
            <w:lang w:eastAsia="zh-CN"/>
            <w:rPrChange w:id="26" w:author="RHEIN Cornelius (CLIMA)" w:date="2017-11-24T18:36:00Z">
              <w:rPr>
                <w:i/>
                <w:sz w:val="28"/>
                <w:szCs w:val="28"/>
                <w:lang w:eastAsia="zh-CN"/>
              </w:rPr>
            </w:rPrChange>
          </w:rPr>
          <w:t xml:space="preserve">maintaining or enhancing the </w:t>
        </w:r>
      </w:ins>
      <w:ins w:id="27" w:author="RHEIN Cornelius (CLIMA)" w:date="2017-11-24T16:50:00Z">
        <w:r w:rsidR="00D809FE" w:rsidRPr="002330A6">
          <w:rPr>
            <w:szCs w:val="20"/>
            <w:lang w:eastAsia="zh-CN"/>
            <w:rPrChange w:id="28" w:author="RHEIN Cornelius (CLIMA)" w:date="2017-11-24T18:36:00Z">
              <w:rPr>
                <w:sz w:val="28"/>
                <w:szCs w:val="28"/>
                <w:lang w:eastAsia="zh-CN"/>
              </w:rPr>
            </w:rPrChange>
          </w:rPr>
          <w:t>level of protection</w:t>
        </w:r>
      </w:ins>
      <w:ins w:id="29" w:author="RHEIN Cornelius (CLIMA)" w:date="2017-11-24T16:57:00Z">
        <w:r w:rsidR="009C0E5F" w:rsidRPr="002330A6">
          <w:rPr>
            <w:szCs w:val="20"/>
            <w:lang w:eastAsia="zh-CN"/>
            <w:rPrChange w:id="30" w:author="RHEIN Cornelius (CLIMA)" w:date="2017-11-24T18:36:00Z">
              <w:rPr>
                <w:sz w:val="28"/>
                <w:szCs w:val="28"/>
                <w:lang w:eastAsia="zh-CN"/>
              </w:rPr>
            </w:rPrChange>
          </w:rPr>
          <w:t xml:space="preserve"> of workers, users and </w:t>
        </w:r>
      </w:ins>
      <w:ins w:id="31" w:author="RHEIN Cornelius (CLIMA)" w:date="2017-11-24T17:16:00Z">
        <w:r w:rsidR="001B213A" w:rsidRPr="002330A6">
          <w:rPr>
            <w:szCs w:val="20"/>
            <w:lang w:eastAsia="zh-CN"/>
            <w:rPrChange w:id="32" w:author="RHEIN Cornelius (CLIMA)" w:date="2017-11-24T18:36:00Z">
              <w:rPr>
                <w:sz w:val="28"/>
                <w:szCs w:val="28"/>
                <w:lang w:eastAsia="zh-CN"/>
              </w:rPr>
            </w:rPrChange>
          </w:rPr>
          <w:t>property</w:t>
        </w:r>
      </w:ins>
      <w:ins w:id="33" w:author="RHEIN Cornelius (CLIMA)" w:date="2017-11-24T17:00:00Z">
        <w:r w:rsidR="009C0E5F" w:rsidRPr="002330A6">
          <w:rPr>
            <w:szCs w:val="20"/>
            <w:lang w:eastAsia="zh-CN"/>
            <w:rPrChange w:id="34" w:author="RHEIN Cornelius (CLIMA)" w:date="2017-11-24T18:36:00Z">
              <w:rPr>
                <w:sz w:val="28"/>
                <w:szCs w:val="28"/>
                <w:lang w:eastAsia="zh-CN"/>
              </w:rPr>
            </w:rPrChange>
          </w:rPr>
          <w:t xml:space="preserve"> </w:t>
        </w:r>
      </w:ins>
      <w:ins w:id="35" w:author="RHEIN Cornelius (CLIMA)" w:date="2017-11-24T17:15:00Z">
        <w:r w:rsidR="001B213A" w:rsidRPr="002330A6">
          <w:rPr>
            <w:szCs w:val="20"/>
            <w:lang w:eastAsia="zh-CN"/>
            <w:rPrChange w:id="36" w:author="RHEIN Cornelius (CLIMA)" w:date="2017-11-24T18:36:00Z">
              <w:rPr>
                <w:sz w:val="28"/>
                <w:szCs w:val="28"/>
                <w:lang w:eastAsia="zh-CN"/>
              </w:rPr>
            </w:rPrChange>
          </w:rPr>
          <w:t xml:space="preserve">provided by </w:t>
        </w:r>
      </w:ins>
      <w:ins w:id="37" w:author="RHEIN Cornelius (CLIMA)" w:date="2017-11-24T17:00:00Z">
        <w:r w:rsidR="009C0E5F" w:rsidRPr="002330A6">
          <w:rPr>
            <w:szCs w:val="20"/>
            <w:lang w:eastAsia="zh-CN"/>
            <w:rPrChange w:id="38" w:author="RHEIN Cornelius (CLIMA)" w:date="2017-11-24T18:36:00Z">
              <w:rPr>
                <w:sz w:val="28"/>
                <w:szCs w:val="28"/>
                <w:lang w:eastAsia="zh-CN"/>
              </w:rPr>
            </w:rPrChange>
          </w:rPr>
          <w:t>in the current applicable safety standards</w:t>
        </w:r>
      </w:ins>
      <w:ins w:id="39" w:author="RHEIN Cornelius (CLIMA)" w:date="2017-11-24T17:50:00Z">
        <w:r w:rsidR="00880666" w:rsidRPr="002330A6">
          <w:rPr>
            <w:szCs w:val="20"/>
            <w:lang w:eastAsia="zh-CN"/>
            <w:rPrChange w:id="40" w:author="RHEIN Cornelius (CLIMA)" w:date="2017-11-24T18:36:00Z">
              <w:rPr>
                <w:sz w:val="28"/>
                <w:szCs w:val="28"/>
                <w:lang w:eastAsia="zh-CN"/>
              </w:rPr>
            </w:rPrChange>
          </w:rPr>
          <w:t>;</w:t>
        </w:r>
      </w:ins>
      <w:ins w:id="41" w:author="RHEIN Cornelius (CLIMA)" w:date="2017-11-24T17:53:00Z">
        <w:r w:rsidRPr="002330A6">
          <w:rPr>
            <w:szCs w:val="20"/>
            <w:lang w:eastAsia="zh-CN"/>
            <w:rPrChange w:id="42" w:author="RHEIN Cornelius (CLIMA)" w:date="2017-11-24T18:36:00Z">
              <w:rPr>
                <w:sz w:val="28"/>
                <w:szCs w:val="28"/>
                <w:lang w:eastAsia="zh-CN"/>
              </w:rPr>
            </w:rPrChange>
          </w:rPr>
          <w:t>]</w:t>
        </w:r>
      </w:ins>
    </w:p>
    <w:p w:rsidR="003D082C" w:rsidRPr="002330A6" w:rsidRDefault="003D082C" w:rsidP="00574419">
      <w:pPr>
        <w:tabs>
          <w:tab w:val="left" w:pos="624"/>
        </w:tabs>
        <w:spacing w:after="120"/>
        <w:ind w:left="1247" w:firstLine="624"/>
        <w:jc w:val="both"/>
        <w:rPr>
          <w:ins w:id="43" w:author="RHEIN Cornelius (CLIMA)" w:date="2017-11-24T17:53:00Z"/>
          <w:szCs w:val="20"/>
          <w:lang w:eastAsia="zh-CN"/>
          <w:rPrChange w:id="44" w:author="RHEIN Cornelius (CLIMA)" w:date="2017-11-24T18:36:00Z">
            <w:rPr>
              <w:ins w:id="45" w:author="RHEIN Cornelius (CLIMA)" w:date="2017-11-24T17:53:00Z"/>
              <w:sz w:val="28"/>
              <w:szCs w:val="28"/>
              <w:lang w:eastAsia="zh-CN"/>
            </w:rPr>
          </w:rPrChange>
        </w:rPr>
      </w:pPr>
      <w:proofErr w:type="gramStart"/>
      <w:ins w:id="46" w:author="RHEIN Cornelius (CLIMA)" w:date="2017-11-24T17:55:00Z">
        <w:r w:rsidRPr="002330A6">
          <w:rPr>
            <w:szCs w:val="20"/>
            <w:lang w:eastAsia="zh-CN"/>
            <w:rPrChange w:id="47" w:author="RHEIN Cornelius (CLIMA)" w:date="2017-11-24T18:36:00Z">
              <w:rPr>
                <w:i/>
                <w:sz w:val="28"/>
                <w:szCs w:val="28"/>
                <w:lang w:eastAsia="zh-CN"/>
              </w:rPr>
            </w:rPrChange>
          </w:rPr>
          <w:t>or</w:t>
        </w:r>
        <w:proofErr w:type="gramEnd"/>
        <w:r w:rsidRPr="002330A6">
          <w:rPr>
            <w:szCs w:val="20"/>
            <w:lang w:eastAsia="zh-CN"/>
            <w:rPrChange w:id="48" w:author="RHEIN Cornelius (CLIMA)" w:date="2017-11-24T18:36:00Z">
              <w:rPr>
                <w:i/>
                <w:sz w:val="28"/>
                <w:szCs w:val="28"/>
                <w:lang w:eastAsia="zh-CN"/>
              </w:rPr>
            </w:rPrChange>
          </w:rPr>
          <w:t>:</w:t>
        </w:r>
      </w:ins>
    </w:p>
    <w:p w:rsidR="003D082C" w:rsidRPr="002330A6" w:rsidRDefault="003D082C" w:rsidP="00574419">
      <w:pPr>
        <w:tabs>
          <w:tab w:val="left" w:pos="624"/>
        </w:tabs>
        <w:spacing w:after="120"/>
        <w:ind w:left="1247" w:firstLine="624"/>
        <w:jc w:val="both"/>
        <w:rPr>
          <w:ins w:id="49" w:author="RHEIN Cornelius (CLIMA)" w:date="2017-11-24T18:28:00Z"/>
          <w:szCs w:val="20"/>
          <w:lang w:eastAsia="zh-CN"/>
          <w:rPrChange w:id="50" w:author="RHEIN Cornelius (CLIMA)" w:date="2017-11-24T18:36:00Z">
            <w:rPr>
              <w:ins w:id="51" w:author="RHEIN Cornelius (CLIMA)" w:date="2017-11-24T18:28:00Z"/>
              <w:sz w:val="28"/>
              <w:szCs w:val="28"/>
              <w:lang w:eastAsia="zh-CN"/>
            </w:rPr>
          </w:rPrChange>
        </w:rPr>
      </w:pPr>
      <w:ins w:id="52" w:author="RHEIN Cornelius (CLIMA)" w:date="2017-11-24T17:55:00Z">
        <w:r w:rsidRPr="002330A6">
          <w:rPr>
            <w:i/>
            <w:szCs w:val="20"/>
            <w:lang w:eastAsia="zh-CN"/>
            <w:rPrChange w:id="53" w:author="RHEIN Cornelius (CLIMA)" w:date="2017-11-24T18:36:00Z">
              <w:rPr>
                <w:i/>
                <w:sz w:val="28"/>
                <w:szCs w:val="28"/>
                <w:lang w:eastAsia="zh-CN"/>
              </w:rPr>
            </w:rPrChange>
          </w:rPr>
          <w:t>[</w:t>
        </w:r>
      </w:ins>
      <w:ins w:id="54" w:author="RHEIN Cornelius (CLIMA)" w:date="2017-11-24T17:54:00Z">
        <w:r w:rsidRPr="002330A6">
          <w:rPr>
            <w:i/>
            <w:szCs w:val="20"/>
            <w:lang w:eastAsia="zh-CN"/>
            <w:rPrChange w:id="55" w:author="RHEIN Cornelius (CLIMA)" w:date="2017-11-24T18:36:00Z">
              <w:rPr>
                <w:i/>
                <w:sz w:val="28"/>
                <w:szCs w:val="28"/>
                <w:lang w:eastAsia="zh-CN"/>
              </w:rPr>
            </w:rPrChange>
          </w:rPr>
          <w:t>Recognising</w:t>
        </w:r>
      </w:ins>
      <w:ins w:id="56" w:author="RHEIN Cornelius (CLIMA)" w:date="2017-11-24T17:53:00Z">
        <w:r w:rsidRPr="002330A6">
          <w:rPr>
            <w:i/>
            <w:szCs w:val="20"/>
            <w:lang w:eastAsia="zh-CN"/>
            <w:rPrChange w:id="57" w:author="RHEIN Cornelius (CLIMA)" w:date="2017-11-24T18:36:00Z">
              <w:rPr>
                <w:i/>
                <w:sz w:val="28"/>
                <w:szCs w:val="28"/>
                <w:lang w:eastAsia="zh-CN"/>
              </w:rPr>
            </w:rPrChange>
          </w:rPr>
          <w:t xml:space="preserve"> </w:t>
        </w:r>
        <w:r w:rsidRPr="002330A6">
          <w:rPr>
            <w:szCs w:val="20"/>
            <w:lang w:eastAsia="zh-CN"/>
            <w:rPrChange w:id="58" w:author="RHEIN Cornelius (CLIMA)" w:date="2017-11-24T18:36:00Z">
              <w:rPr>
                <w:i/>
                <w:sz w:val="28"/>
                <w:szCs w:val="28"/>
                <w:lang w:eastAsia="zh-CN"/>
              </w:rPr>
            </w:rPrChange>
          </w:rPr>
          <w:t>that the level of protection of workers, users and property provided by the current applicable safety standards must be maintained or enhanced</w:t>
        </w:r>
      </w:ins>
      <w:ins w:id="59" w:author="RHEIN Cornelius (CLIMA)" w:date="2017-11-24T17:55:00Z">
        <w:r w:rsidRPr="002330A6">
          <w:rPr>
            <w:szCs w:val="20"/>
            <w:lang w:eastAsia="zh-CN"/>
            <w:rPrChange w:id="60" w:author="RHEIN Cornelius (CLIMA)" w:date="2017-11-24T18:36:00Z">
              <w:rPr>
                <w:sz w:val="28"/>
                <w:szCs w:val="28"/>
                <w:lang w:eastAsia="zh-CN"/>
              </w:rPr>
            </w:rPrChange>
          </w:rPr>
          <w:t>;]</w:t>
        </w:r>
      </w:ins>
    </w:p>
    <w:p w:rsidR="00070554" w:rsidRPr="002330A6" w:rsidRDefault="00070554" w:rsidP="00574419">
      <w:pPr>
        <w:tabs>
          <w:tab w:val="left" w:pos="624"/>
        </w:tabs>
        <w:spacing w:after="120"/>
        <w:ind w:left="1247" w:firstLine="624"/>
        <w:jc w:val="both"/>
        <w:rPr>
          <w:ins w:id="61" w:author="RHEIN Cornelius (CLIMA)" w:date="2017-11-24T18:30:00Z"/>
          <w:szCs w:val="20"/>
          <w:lang w:eastAsia="zh-CN"/>
          <w:rPrChange w:id="62" w:author="RHEIN Cornelius (CLIMA)" w:date="2017-11-24T18:36:00Z">
            <w:rPr>
              <w:ins w:id="63" w:author="RHEIN Cornelius (CLIMA)" w:date="2017-11-24T18:30:00Z"/>
              <w:sz w:val="28"/>
              <w:szCs w:val="28"/>
              <w:lang w:eastAsia="zh-CN"/>
            </w:rPr>
          </w:rPrChange>
        </w:rPr>
      </w:pPr>
      <w:proofErr w:type="gramStart"/>
      <w:ins w:id="64" w:author="RHEIN Cornelius (CLIMA)" w:date="2017-11-24T18:30:00Z">
        <w:r w:rsidRPr="002330A6">
          <w:rPr>
            <w:szCs w:val="20"/>
            <w:lang w:eastAsia="zh-CN"/>
            <w:rPrChange w:id="65" w:author="RHEIN Cornelius (CLIMA)" w:date="2017-11-24T18:36:00Z">
              <w:rPr>
                <w:i/>
                <w:sz w:val="28"/>
                <w:szCs w:val="28"/>
                <w:lang w:eastAsia="zh-CN"/>
              </w:rPr>
            </w:rPrChange>
          </w:rPr>
          <w:t>or</w:t>
        </w:r>
      </w:ins>
      <w:proofErr w:type="gramEnd"/>
      <w:ins w:id="66" w:author="RHEIN Cornelius (CLIMA)" w:date="2017-11-24T18:28:00Z">
        <w:r w:rsidR="008324F0" w:rsidRPr="002330A6">
          <w:rPr>
            <w:szCs w:val="20"/>
            <w:lang w:eastAsia="zh-CN"/>
            <w:rPrChange w:id="67" w:author="RHEIN Cornelius (CLIMA)" w:date="2017-11-24T18:36:00Z">
              <w:rPr>
                <w:i/>
                <w:sz w:val="28"/>
                <w:szCs w:val="28"/>
                <w:lang w:eastAsia="zh-CN"/>
              </w:rPr>
            </w:rPrChange>
          </w:rPr>
          <w:t>:</w:t>
        </w:r>
      </w:ins>
      <w:ins w:id="68" w:author="RHEIN Cornelius (CLIMA)" w:date="2017-11-24T18:29:00Z">
        <w:r w:rsidRPr="002330A6">
          <w:rPr>
            <w:szCs w:val="20"/>
            <w:lang w:eastAsia="zh-CN"/>
            <w:rPrChange w:id="69" w:author="RHEIN Cornelius (CLIMA)" w:date="2017-11-24T18:36:00Z">
              <w:rPr>
                <w:sz w:val="28"/>
                <w:szCs w:val="28"/>
                <w:lang w:eastAsia="zh-CN"/>
              </w:rPr>
            </w:rPrChange>
          </w:rPr>
          <w:t xml:space="preserve"> </w:t>
        </w:r>
      </w:ins>
    </w:p>
    <w:p w:rsidR="008324F0" w:rsidRPr="002330A6" w:rsidRDefault="00070554" w:rsidP="00574419">
      <w:pPr>
        <w:tabs>
          <w:tab w:val="left" w:pos="624"/>
        </w:tabs>
        <w:spacing w:after="120"/>
        <w:ind w:left="1247" w:firstLine="624"/>
        <w:jc w:val="both"/>
        <w:rPr>
          <w:ins w:id="70" w:author="RHEIN Cornelius (CLIMA)" w:date="2017-11-24T18:30:00Z"/>
          <w:szCs w:val="20"/>
          <w:lang w:eastAsia="zh-CN"/>
          <w:rPrChange w:id="71" w:author="RHEIN Cornelius (CLIMA)" w:date="2017-11-24T18:36:00Z">
            <w:rPr>
              <w:ins w:id="72" w:author="RHEIN Cornelius (CLIMA)" w:date="2017-11-24T18:30:00Z"/>
              <w:sz w:val="28"/>
              <w:szCs w:val="28"/>
              <w:lang w:eastAsia="zh-CN"/>
            </w:rPr>
          </w:rPrChange>
        </w:rPr>
      </w:pPr>
      <w:ins w:id="73" w:author="RHEIN Cornelius (CLIMA)" w:date="2017-11-24T18:30:00Z">
        <w:r w:rsidRPr="002330A6">
          <w:rPr>
            <w:i/>
            <w:szCs w:val="20"/>
            <w:lang w:eastAsia="zh-CN"/>
            <w:rPrChange w:id="74" w:author="RHEIN Cornelius (CLIMA)" w:date="2017-11-24T18:36:00Z">
              <w:rPr>
                <w:i/>
                <w:sz w:val="28"/>
                <w:szCs w:val="28"/>
                <w:lang w:eastAsia="zh-CN"/>
              </w:rPr>
            </w:rPrChange>
          </w:rPr>
          <w:t xml:space="preserve">Recognising </w:t>
        </w:r>
        <w:r w:rsidRPr="002330A6">
          <w:rPr>
            <w:szCs w:val="20"/>
            <w:lang w:eastAsia="zh-CN"/>
            <w:rPrChange w:id="75" w:author="RHEIN Cornelius (CLIMA)" w:date="2017-11-24T18:36:00Z">
              <w:rPr>
                <w:i/>
                <w:sz w:val="28"/>
                <w:szCs w:val="28"/>
                <w:lang w:eastAsia="zh-CN"/>
              </w:rPr>
            </w:rPrChange>
          </w:rPr>
          <w:t>the need to maintain or enhance the level</w:t>
        </w:r>
        <w:r w:rsidRPr="002330A6">
          <w:rPr>
            <w:szCs w:val="20"/>
            <w:lang w:eastAsia="zh-CN"/>
            <w:rPrChange w:id="76" w:author="RHEIN Cornelius (CLIMA)" w:date="2017-11-24T18:36:00Z">
              <w:rPr>
                <w:sz w:val="28"/>
                <w:szCs w:val="28"/>
                <w:lang w:eastAsia="zh-CN"/>
              </w:rPr>
            </w:rPrChange>
          </w:rPr>
          <w:t xml:space="preserve"> </w:t>
        </w:r>
      </w:ins>
      <w:ins w:id="77" w:author="RHEIN Cornelius (CLIMA)" w:date="2017-11-24T18:29:00Z">
        <w:r w:rsidRPr="002330A6">
          <w:rPr>
            <w:szCs w:val="20"/>
            <w:lang w:eastAsia="zh-CN"/>
            <w:rPrChange w:id="78" w:author="RHEIN Cornelius (CLIMA)" w:date="2017-11-24T18:36:00Z">
              <w:rPr>
                <w:sz w:val="28"/>
                <w:szCs w:val="28"/>
                <w:lang w:eastAsia="zh-CN"/>
              </w:rPr>
            </w:rPrChange>
          </w:rPr>
          <w:t xml:space="preserve">of protection of workers, users and property </w:t>
        </w:r>
      </w:ins>
      <w:ins w:id="79" w:author="RHEIN Cornelius (CLIMA)" w:date="2017-11-24T18:33:00Z">
        <w:r w:rsidRPr="002330A6">
          <w:rPr>
            <w:szCs w:val="20"/>
            <w:lang w:eastAsia="zh-CN"/>
            <w:rPrChange w:id="80" w:author="RHEIN Cornelius (CLIMA)" w:date="2017-11-24T18:36:00Z">
              <w:rPr>
                <w:sz w:val="28"/>
                <w:szCs w:val="28"/>
                <w:lang w:eastAsia="zh-CN"/>
              </w:rPr>
            </w:rPrChange>
          </w:rPr>
          <w:t xml:space="preserve">as </w:t>
        </w:r>
      </w:ins>
      <w:ins w:id="81" w:author="RHEIN Cornelius (CLIMA)" w:date="2017-11-24T18:34:00Z">
        <w:r w:rsidRPr="002330A6">
          <w:rPr>
            <w:szCs w:val="20"/>
            <w:lang w:eastAsia="zh-CN"/>
            <w:rPrChange w:id="82" w:author="RHEIN Cornelius (CLIMA)" w:date="2017-11-24T18:36:00Z">
              <w:rPr>
                <w:sz w:val="28"/>
                <w:szCs w:val="28"/>
                <w:lang w:eastAsia="zh-CN"/>
              </w:rPr>
            </w:rPrChange>
          </w:rPr>
          <w:t>[</w:t>
        </w:r>
      </w:ins>
      <w:ins w:id="83" w:author="RHEIN Cornelius (CLIMA)" w:date="2017-11-24T18:33:00Z">
        <w:r w:rsidRPr="002330A6">
          <w:rPr>
            <w:szCs w:val="20"/>
            <w:lang w:eastAsia="zh-CN"/>
            <w:rPrChange w:id="84" w:author="RHEIN Cornelius (CLIMA)" w:date="2017-11-24T18:36:00Z">
              <w:rPr>
                <w:sz w:val="28"/>
                <w:szCs w:val="28"/>
                <w:lang w:eastAsia="zh-CN"/>
              </w:rPr>
            </w:rPrChange>
          </w:rPr>
          <w:t>described by</w:t>
        </w:r>
      </w:ins>
      <w:proofErr w:type="gramStart"/>
      <w:ins w:id="85" w:author="RHEIN Cornelius (CLIMA)" w:date="2017-11-24T18:34:00Z">
        <w:r w:rsidRPr="002330A6">
          <w:rPr>
            <w:szCs w:val="20"/>
            <w:lang w:eastAsia="zh-CN"/>
            <w:rPrChange w:id="86" w:author="RHEIN Cornelius (CLIMA)" w:date="2017-11-24T18:36:00Z">
              <w:rPr>
                <w:sz w:val="28"/>
                <w:szCs w:val="28"/>
                <w:lang w:eastAsia="zh-CN"/>
              </w:rPr>
            </w:rPrChange>
          </w:rPr>
          <w:t>][</w:t>
        </w:r>
        <w:proofErr w:type="gramEnd"/>
        <w:r w:rsidRPr="002330A6">
          <w:rPr>
            <w:szCs w:val="20"/>
            <w:lang w:eastAsia="zh-CN"/>
            <w:rPrChange w:id="87" w:author="RHEIN Cornelius (CLIMA)" w:date="2017-11-24T18:36:00Z">
              <w:rPr>
                <w:sz w:val="28"/>
                <w:szCs w:val="28"/>
                <w:lang w:eastAsia="zh-CN"/>
              </w:rPr>
            </w:rPrChange>
          </w:rPr>
          <w:t>set out in]</w:t>
        </w:r>
      </w:ins>
      <w:ins w:id="88" w:author="RHEIN Cornelius (CLIMA)" w:date="2017-11-24T18:29:00Z">
        <w:r w:rsidRPr="002330A6">
          <w:rPr>
            <w:szCs w:val="20"/>
            <w:lang w:eastAsia="zh-CN"/>
            <w:rPrChange w:id="89" w:author="RHEIN Cornelius (CLIMA)" w:date="2017-11-24T18:36:00Z">
              <w:rPr>
                <w:sz w:val="28"/>
                <w:szCs w:val="28"/>
                <w:lang w:eastAsia="zh-CN"/>
              </w:rPr>
            </w:rPrChange>
          </w:rPr>
          <w:t xml:space="preserve"> the current applicable safety standards</w:t>
        </w:r>
      </w:ins>
      <w:ins w:id="90" w:author="RHEIN Cornelius (CLIMA)" w:date="2017-11-24T18:34:00Z">
        <w:r w:rsidRPr="002330A6">
          <w:rPr>
            <w:szCs w:val="20"/>
            <w:lang w:eastAsia="zh-CN"/>
            <w:rPrChange w:id="91" w:author="RHEIN Cornelius (CLIMA)" w:date="2017-11-24T18:36:00Z">
              <w:rPr>
                <w:sz w:val="28"/>
                <w:szCs w:val="28"/>
                <w:lang w:eastAsia="zh-CN"/>
              </w:rPr>
            </w:rPrChange>
          </w:rPr>
          <w:t>;</w:t>
        </w:r>
      </w:ins>
    </w:p>
    <w:p w:rsidR="00070554" w:rsidRPr="002330A6" w:rsidRDefault="00070554" w:rsidP="00574419">
      <w:pPr>
        <w:tabs>
          <w:tab w:val="left" w:pos="624"/>
        </w:tabs>
        <w:spacing w:after="120"/>
        <w:ind w:left="1247" w:firstLine="624"/>
        <w:jc w:val="both"/>
        <w:rPr>
          <w:ins w:id="92" w:author="RHEIN Cornelius (CLIMA)" w:date="2017-11-24T18:30:00Z"/>
          <w:szCs w:val="20"/>
          <w:lang w:eastAsia="zh-CN"/>
          <w:rPrChange w:id="93" w:author="RHEIN Cornelius (CLIMA)" w:date="2017-11-24T18:36:00Z">
            <w:rPr>
              <w:ins w:id="94" w:author="RHEIN Cornelius (CLIMA)" w:date="2017-11-24T18:30:00Z"/>
              <w:sz w:val="28"/>
              <w:szCs w:val="28"/>
              <w:lang w:eastAsia="zh-CN"/>
            </w:rPr>
          </w:rPrChange>
        </w:rPr>
      </w:pPr>
      <w:proofErr w:type="gramStart"/>
      <w:ins w:id="95" w:author="RHEIN Cornelius (CLIMA)" w:date="2017-11-24T18:30:00Z">
        <w:r w:rsidRPr="002330A6">
          <w:rPr>
            <w:szCs w:val="20"/>
            <w:lang w:eastAsia="zh-CN"/>
            <w:rPrChange w:id="96" w:author="RHEIN Cornelius (CLIMA)" w:date="2017-11-24T18:36:00Z">
              <w:rPr>
                <w:sz w:val="28"/>
                <w:szCs w:val="28"/>
                <w:lang w:eastAsia="zh-CN"/>
              </w:rPr>
            </w:rPrChange>
          </w:rPr>
          <w:t>or</w:t>
        </w:r>
        <w:proofErr w:type="gramEnd"/>
        <w:r w:rsidRPr="002330A6">
          <w:rPr>
            <w:szCs w:val="20"/>
            <w:lang w:eastAsia="zh-CN"/>
            <w:rPrChange w:id="97" w:author="RHEIN Cornelius (CLIMA)" w:date="2017-11-24T18:36:00Z">
              <w:rPr>
                <w:sz w:val="28"/>
                <w:szCs w:val="28"/>
                <w:lang w:eastAsia="zh-CN"/>
              </w:rPr>
            </w:rPrChange>
          </w:rPr>
          <w:t>:</w:t>
        </w:r>
      </w:ins>
    </w:p>
    <w:p w:rsidR="00070554" w:rsidRPr="002330A6" w:rsidRDefault="00070554" w:rsidP="00574419">
      <w:pPr>
        <w:tabs>
          <w:tab w:val="left" w:pos="624"/>
        </w:tabs>
        <w:spacing w:after="120"/>
        <w:ind w:left="1247" w:firstLine="624"/>
        <w:jc w:val="both"/>
        <w:rPr>
          <w:ins w:id="98" w:author="RHEIN Cornelius (CLIMA)" w:date="2017-11-24T18:28:00Z"/>
          <w:szCs w:val="20"/>
          <w:lang w:eastAsia="zh-CN"/>
          <w:rPrChange w:id="99" w:author="RHEIN Cornelius (CLIMA)" w:date="2017-11-24T18:36:00Z">
            <w:rPr>
              <w:ins w:id="100" w:author="RHEIN Cornelius (CLIMA)" w:date="2017-11-24T18:28:00Z"/>
              <w:i/>
              <w:sz w:val="28"/>
              <w:szCs w:val="28"/>
              <w:lang w:eastAsia="zh-CN"/>
            </w:rPr>
          </w:rPrChange>
        </w:rPr>
      </w:pPr>
      <w:ins w:id="101" w:author="RHEIN Cornelius (CLIMA)" w:date="2017-11-24T18:31:00Z">
        <w:r w:rsidRPr="002330A6">
          <w:rPr>
            <w:i/>
            <w:szCs w:val="20"/>
            <w:lang w:eastAsia="zh-CN"/>
            <w:rPrChange w:id="102" w:author="RHEIN Cornelius (CLIMA)" w:date="2017-11-24T18:36:00Z">
              <w:rPr>
                <w:i/>
                <w:sz w:val="28"/>
                <w:szCs w:val="28"/>
                <w:lang w:eastAsia="zh-CN"/>
              </w:rPr>
            </w:rPrChange>
          </w:rPr>
          <w:t xml:space="preserve">Recognising </w:t>
        </w:r>
        <w:r w:rsidRPr="002330A6">
          <w:rPr>
            <w:szCs w:val="20"/>
            <w:lang w:eastAsia="zh-CN"/>
            <w:rPrChange w:id="103" w:author="RHEIN Cornelius (CLIMA)" w:date="2017-11-24T18:36:00Z">
              <w:rPr>
                <w:sz w:val="28"/>
                <w:szCs w:val="28"/>
                <w:lang w:eastAsia="zh-CN"/>
              </w:rPr>
            </w:rPrChange>
          </w:rPr>
          <w:t xml:space="preserve">maintaining or enhancing </w:t>
        </w:r>
      </w:ins>
      <w:ins w:id="104" w:author="RHEIN Cornelius (CLIMA)" w:date="2017-11-24T18:32:00Z">
        <w:r w:rsidRPr="002330A6">
          <w:rPr>
            <w:szCs w:val="20"/>
            <w:lang w:eastAsia="zh-CN"/>
            <w:rPrChange w:id="105" w:author="RHEIN Cornelius (CLIMA)" w:date="2017-11-24T18:36:00Z">
              <w:rPr>
                <w:sz w:val="28"/>
                <w:szCs w:val="28"/>
                <w:lang w:eastAsia="zh-CN"/>
              </w:rPr>
            </w:rPrChange>
          </w:rPr>
          <w:t>current safety standards</w:t>
        </w:r>
        <w:r w:rsidRPr="002330A6">
          <w:rPr>
            <w:szCs w:val="20"/>
            <w:lang w:eastAsia="zh-CN"/>
            <w:rPrChange w:id="106" w:author="RHEIN Cornelius (CLIMA)" w:date="2017-11-24T18:36:00Z">
              <w:rPr>
                <w:sz w:val="28"/>
                <w:szCs w:val="28"/>
                <w:lang w:eastAsia="zh-CN"/>
              </w:rPr>
            </w:rPrChange>
          </w:rPr>
          <w:t xml:space="preserve"> is required to safeguard </w:t>
        </w:r>
      </w:ins>
      <w:ins w:id="107" w:author="RHEIN Cornelius (CLIMA)" w:date="2017-11-24T18:31:00Z">
        <w:r w:rsidRPr="002330A6">
          <w:rPr>
            <w:szCs w:val="20"/>
            <w:lang w:eastAsia="zh-CN"/>
            <w:rPrChange w:id="108" w:author="RHEIN Cornelius (CLIMA)" w:date="2017-11-24T18:36:00Z">
              <w:rPr>
                <w:sz w:val="28"/>
                <w:szCs w:val="28"/>
                <w:lang w:eastAsia="zh-CN"/>
              </w:rPr>
            </w:rPrChange>
          </w:rPr>
          <w:t>workers, users and propert</w:t>
        </w:r>
      </w:ins>
      <w:ins w:id="109" w:author="RHEIN Cornelius (CLIMA)" w:date="2017-11-24T18:33:00Z">
        <w:r w:rsidRPr="002330A6">
          <w:rPr>
            <w:szCs w:val="20"/>
            <w:lang w:eastAsia="zh-CN"/>
            <w:rPrChange w:id="110" w:author="RHEIN Cornelius (CLIMA)" w:date="2017-11-24T18:36:00Z">
              <w:rPr>
                <w:sz w:val="28"/>
                <w:szCs w:val="28"/>
                <w:lang w:eastAsia="zh-CN"/>
              </w:rPr>
            </w:rPrChange>
          </w:rPr>
          <w:t>ies</w:t>
        </w:r>
      </w:ins>
      <w:ins w:id="111" w:author="RHEIN Cornelius (CLIMA)" w:date="2017-11-24T18:35:00Z">
        <w:r w:rsidRPr="002330A6">
          <w:rPr>
            <w:szCs w:val="20"/>
            <w:lang w:eastAsia="zh-CN"/>
            <w:rPrChange w:id="112" w:author="RHEIN Cornelius (CLIMA)" w:date="2017-11-24T18:36:00Z">
              <w:rPr>
                <w:sz w:val="28"/>
                <w:szCs w:val="28"/>
                <w:lang w:eastAsia="zh-CN"/>
              </w:rPr>
            </w:rPrChange>
          </w:rPr>
          <w:t>;</w:t>
        </w:r>
      </w:ins>
      <w:ins w:id="113" w:author="RHEIN Cornelius (CLIMA)" w:date="2017-11-24T18:31:00Z">
        <w:r w:rsidRPr="002330A6">
          <w:rPr>
            <w:szCs w:val="20"/>
            <w:lang w:eastAsia="zh-CN"/>
            <w:rPrChange w:id="114" w:author="RHEIN Cornelius (CLIMA)" w:date="2017-11-24T18:36:00Z">
              <w:rPr>
                <w:sz w:val="28"/>
                <w:szCs w:val="28"/>
                <w:lang w:eastAsia="zh-CN"/>
              </w:rPr>
            </w:rPrChange>
          </w:rPr>
          <w:t>]</w:t>
        </w:r>
      </w:ins>
    </w:p>
    <w:p w:rsidR="008324F0" w:rsidRPr="002330A6" w:rsidRDefault="008324F0" w:rsidP="00574419">
      <w:pPr>
        <w:tabs>
          <w:tab w:val="left" w:pos="624"/>
        </w:tabs>
        <w:spacing w:after="120"/>
        <w:ind w:left="1247" w:firstLine="624"/>
        <w:jc w:val="both"/>
        <w:rPr>
          <w:szCs w:val="20"/>
          <w:lang w:eastAsia="zh-CN"/>
          <w:rPrChange w:id="115" w:author="RHEIN Cornelius (CLIMA)" w:date="2017-11-24T18:36:00Z">
            <w:rPr>
              <w:sz w:val="28"/>
              <w:szCs w:val="28"/>
              <w:lang w:eastAsia="zh-CN"/>
            </w:rPr>
          </w:rPrChange>
        </w:rPr>
      </w:pPr>
    </w:p>
    <w:p w:rsidR="00391744" w:rsidRPr="002330A6" w:rsidRDefault="00BE4BE0" w:rsidP="00574419">
      <w:pPr>
        <w:tabs>
          <w:tab w:val="left" w:pos="624"/>
        </w:tabs>
        <w:spacing w:after="120"/>
        <w:ind w:left="1247" w:firstLine="624"/>
        <w:jc w:val="both"/>
        <w:rPr>
          <w:szCs w:val="20"/>
          <w:lang w:eastAsia="zh-CN"/>
          <w:rPrChange w:id="116" w:author="RHEIN Cornelius (CLIMA)" w:date="2017-11-24T18:36:00Z">
            <w:rPr>
              <w:sz w:val="28"/>
              <w:szCs w:val="28"/>
              <w:lang w:eastAsia="zh-CN"/>
            </w:rPr>
          </w:rPrChange>
        </w:rPr>
      </w:pPr>
      <w:r w:rsidRPr="002330A6">
        <w:rPr>
          <w:i/>
          <w:szCs w:val="20"/>
          <w:lang w:eastAsia="zh-CN"/>
          <w:rPrChange w:id="117" w:author="RHEIN Cornelius (CLIMA)" w:date="2017-11-24T18:36:00Z">
            <w:rPr>
              <w:i/>
              <w:sz w:val="28"/>
              <w:szCs w:val="28"/>
              <w:lang w:eastAsia="zh-CN"/>
            </w:rPr>
          </w:rPrChange>
        </w:rPr>
        <w:t xml:space="preserve">Taking note </w:t>
      </w:r>
      <w:r w:rsidR="00391744" w:rsidRPr="002330A6">
        <w:rPr>
          <w:i/>
          <w:szCs w:val="20"/>
          <w:lang w:eastAsia="zh-CN"/>
          <w:rPrChange w:id="118" w:author="RHEIN Cornelius (CLIMA)" w:date="2017-11-24T18:36:00Z">
            <w:rPr>
              <w:i/>
              <w:sz w:val="28"/>
              <w:szCs w:val="28"/>
              <w:lang w:eastAsia="zh-CN"/>
            </w:rPr>
          </w:rPrChange>
        </w:rPr>
        <w:t>with appreciation</w:t>
      </w:r>
      <w:r w:rsidR="00391744" w:rsidRPr="002330A6">
        <w:rPr>
          <w:szCs w:val="20"/>
          <w:lang w:eastAsia="zh-CN"/>
          <w:rPrChange w:id="119" w:author="RHEIN Cornelius (CLIMA)" w:date="2017-11-24T18:36:00Z">
            <w:rPr>
              <w:sz w:val="28"/>
              <w:szCs w:val="28"/>
              <w:lang w:eastAsia="zh-CN"/>
            </w:rPr>
          </w:rPrChange>
        </w:rPr>
        <w:t xml:space="preserve"> </w:t>
      </w:r>
      <w:r w:rsidRPr="002330A6">
        <w:rPr>
          <w:szCs w:val="20"/>
          <w:lang w:eastAsia="zh-CN"/>
          <w:rPrChange w:id="120" w:author="RHEIN Cornelius (CLIMA)" w:date="2017-11-24T18:36:00Z">
            <w:rPr>
              <w:sz w:val="28"/>
              <w:szCs w:val="28"/>
              <w:lang w:eastAsia="zh-CN"/>
            </w:rPr>
          </w:rPrChange>
        </w:rPr>
        <w:t xml:space="preserve">of </w:t>
      </w:r>
      <w:r w:rsidR="00391744" w:rsidRPr="002330A6">
        <w:rPr>
          <w:szCs w:val="20"/>
          <w:lang w:eastAsia="zh-CN"/>
          <w:rPrChange w:id="121" w:author="RHEIN Cornelius (CLIMA)" w:date="2017-11-24T18:36:00Z">
            <w:rPr>
              <w:sz w:val="28"/>
              <w:szCs w:val="28"/>
              <w:lang w:eastAsia="zh-CN"/>
            </w:rPr>
          </w:rPrChange>
        </w:rPr>
        <w:t xml:space="preserve">the </w:t>
      </w:r>
      <w:r w:rsidR="00486873" w:rsidRPr="002330A6">
        <w:rPr>
          <w:szCs w:val="20"/>
          <w:lang w:eastAsia="zh-CN"/>
          <w:rPrChange w:id="122" w:author="RHEIN Cornelius (CLIMA)" w:date="2017-11-24T18:36:00Z">
            <w:rPr>
              <w:sz w:val="28"/>
              <w:szCs w:val="28"/>
              <w:lang w:eastAsia="zh-CN"/>
            </w:rPr>
          </w:rPrChange>
        </w:rPr>
        <w:t xml:space="preserve">Technology and Economic Assessment Panel's Decision XXVIII/4 Task Force report on safety standards for flammable low global-warming-potential (GWP) refrigerants </w:t>
      </w:r>
      <w:r w:rsidR="00391744" w:rsidRPr="002330A6">
        <w:rPr>
          <w:szCs w:val="20"/>
          <w:lang w:eastAsia="zh-CN"/>
          <w:rPrChange w:id="123" w:author="RHEIN Cornelius (CLIMA)" w:date="2017-11-24T18:36:00Z">
            <w:rPr>
              <w:sz w:val="28"/>
              <w:szCs w:val="28"/>
              <w:lang w:eastAsia="zh-CN"/>
            </w:rPr>
          </w:rPrChange>
        </w:rPr>
        <w:t xml:space="preserve">and the </w:t>
      </w:r>
      <w:r w:rsidR="00881BF6" w:rsidRPr="002330A6">
        <w:rPr>
          <w:szCs w:val="20"/>
          <w:lang w:eastAsia="zh-CN"/>
          <w:rPrChange w:id="124" w:author="RHEIN Cornelius (CLIMA)" w:date="2017-11-24T18:36:00Z">
            <w:rPr>
              <w:sz w:val="28"/>
              <w:szCs w:val="28"/>
              <w:lang w:eastAsia="zh-CN"/>
            </w:rPr>
          </w:rPrChange>
        </w:rPr>
        <w:t xml:space="preserve">outcomes </w:t>
      </w:r>
      <w:r w:rsidR="00391744" w:rsidRPr="002330A6">
        <w:rPr>
          <w:szCs w:val="20"/>
          <w:lang w:eastAsia="zh-CN"/>
          <w:rPrChange w:id="125" w:author="RHEIN Cornelius (CLIMA)" w:date="2017-11-24T18:36:00Z">
            <w:rPr>
              <w:sz w:val="28"/>
              <w:szCs w:val="28"/>
              <w:lang w:eastAsia="zh-CN"/>
            </w:rPr>
          </w:rPrChange>
        </w:rPr>
        <w:t xml:space="preserve">of the workshop on safety standards relevant to the safe use of low-global-warming-potential alternatives held </w:t>
      </w:r>
      <w:r w:rsidRPr="002330A6">
        <w:rPr>
          <w:szCs w:val="20"/>
          <w:lang w:eastAsia="zh-CN"/>
          <w:rPrChange w:id="126" w:author="RHEIN Cornelius (CLIMA)" w:date="2017-11-24T18:36:00Z">
            <w:rPr>
              <w:sz w:val="28"/>
              <w:szCs w:val="28"/>
              <w:lang w:eastAsia="zh-CN"/>
            </w:rPr>
          </w:rPrChange>
        </w:rPr>
        <w:t xml:space="preserve">in Bangkok </w:t>
      </w:r>
      <w:r w:rsidR="00391744" w:rsidRPr="002330A6">
        <w:rPr>
          <w:szCs w:val="20"/>
          <w:lang w:eastAsia="zh-CN"/>
          <w:rPrChange w:id="127" w:author="RHEIN Cornelius (CLIMA)" w:date="2017-11-24T18:36:00Z">
            <w:rPr>
              <w:sz w:val="28"/>
              <w:szCs w:val="28"/>
              <w:lang w:eastAsia="zh-CN"/>
            </w:rPr>
          </w:rPrChange>
        </w:rPr>
        <w:t>on 10 July 2017,</w:t>
      </w:r>
    </w:p>
    <w:p w:rsidR="00EA5D8C" w:rsidRPr="002330A6" w:rsidRDefault="00391744" w:rsidP="00574419">
      <w:pPr>
        <w:pStyle w:val="Normal-pool"/>
        <w:numPr>
          <w:ilvl w:val="6"/>
          <w:numId w:val="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clear" w:pos="8555"/>
          <w:tab w:val="left" w:pos="624"/>
        </w:tabs>
        <w:spacing w:after="120"/>
        <w:ind w:left="1247" w:firstLine="624"/>
        <w:jc w:val="both"/>
        <w:rPr>
          <w:rFonts w:eastAsia="SimSun"/>
          <w:rPrChange w:id="128" w:author="RHEIN Cornelius (CLIMA)" w:date="2017-11-24T18:36:00Z">
            <w:rPr>
              <w:rFonts w:eastAsia="SimSun"/>
              <w:sz w:val="28"/>
              <w:szCs w:val="28"/>
            </w:rPr>
          </w:rPrChange>
        </w:rPr>
      </w:pPr>
      <w:r w:rsidRPr="002330A6">
        <w:rPr>
          <w:rFonts w:eastAsia="SimSun"/>
          <w:rPrChange w:id="129" w:author="RHEIN Cornelius (CLIMA)" w:date="2017-11-24T18:36:00Z">
            <w:rPr>
              <w:rFonts w:eastAsia="SimSun"/>
              <w:sz w:val="28"/>
              <w:szCs w:val="28"/>
            </w:rPr>
          </w:rPrChange>
        </w:rPr>
        <w:t xml:space="preserve">To request the </w:t>
      </w:r>
      <w:r w:rsidR="00E61490" w:rsidRPr="002330A6">
        <w:rPr>
          <w:rFonts w:eastAsia="SimSun"/>
          <w:rPrChange w:id="130" w:author="RHEIN Cornelius (CLIMA)" w:date="2017-11-24T18:36:00Z">
            <w:rPr>
              <w:rFonts w:eastAsia="SimSun"/>
              <w:sz w:val="28"/>
              <w:szCs w:val="28"/>
            </w:rPr>
          </w:rPrChange>
        </w:rPr>
        <w:t>Secretariat</w:t>
      </w:r>
      <w:r w:rsidR="00180C1A" w:rsidRPr="002330A6">
        <w:rPr>
          <w:rFonts w:eastAsia="SimSun"/>
          <w:rPrChange w:id="131" w:author="RHEIN Cornelius (CLIMA)" w:date="2017-11-24T18:36:00Z">
            <w:rPr>
              <w:rFonts w:eastAsia="SimSun"/>
              <w:sz w:val="28"/>
              <w:szCs w:val="28"/>
            </w:rPr>
          </w:rPrChange>
        </w:rPr>
        <w:t xml:space="preserve"> to </w:t>
      </w:r>
      <w:del w:id="132" w:author="RHEIN Cornelius (CLIMA)" w:date="2017-11-24T17:02:00Z">
        <w:r w:rsidR="00180C1A" w:rsidRPr="002330A6" w:rsidDel="009C0E5F">
          <w:rPr>
            <w:rFonts w:eastAsia="SimSun"/>
            <w:rPrChange w:id="133" w:author="RHEIN Cornelius (CLIMA)" w:date="2017-11-24T18:36:00Z">
              <w:rPr>
                <w:rFonts w:eastAsia="SimSun"/>
                <w:sz w:val="28"/>
                <w:szCs w:val="28"/>
              </w:rPr>
            </w:rPrChange>
          </w:rPr>
          <w:delText>engage</w:delText>
        </w:r>
      </w:del>
      <w:ins w:id="134" w:author="RHEIN Cornelius (CLIMA)" w:date="2017-11-24T17:02:00Z">
        <w:r w:rsidR="009C0E5F" w:rsidRPr="002330A6">
          <w:rPr>
            <w:rFonts w:eastAsia="SimSun"/>
            <w:rPrChange w:id="135" w:author="RHEIN Cornelius (CLIMA)" w:date="2017-11-24T18:36:00Z">
              <w:rPr>
                <w:rFonts w:eastAsia="SimSun"/>
                <w:sz w:val="28"/>
                <w:szCs w:val="28"/>
              </w:rPr>
            </w:rPrChange>
          </w:rPr>
          <w:t>hold regular</w:t>
        </w:r>
      </w:ins>
      <w:del w:id="136" w:author="RHEIN Cornelius (CLIMA)" w:date="2017-11-24T17:02:00Z">
        <w:r w:rsidR="00180C1A" w:rsidRPr="002330A6" w:rsidDel="009C0E5F">
          <w:rPr>
            <w:rFonts w:eastAsia="SimSun"/>
            <w:rPrChange w:id="137" w:author="RHEIN Cornelius (CLIMA)" w:date="2017-11-24T18:36:00Z">
              <w:rPr>
                <w:rFonts w:eastAsia="SimSun"/>
                <w:sz w:val="28"/>
                <w:szCs w:val="28"/>
              </w:rPr>
            </w:rPrChange>
          </w:rPr>
          <w:delText xml:space="preserve"> in</w:delText>
        </w:r>
      </w:del>
      <w:r w:rsidR="00317063" w:rsidRPr="002330A6">
        <w:rPr>
          <w:rFonts w:eastAsia="SimSun"/>
          <w:rPrChange w:id="138" w:author="RHEIN Cornelius (CLIMA)" w:date="2017-11-24T18:36:00Z">
            <w:rPr>
              <w:rFonts w:eastAsia="SimSun"/>
              <w:sz w:val="28"/>
              <w:szCs w:val="28"/>
            </w:rPr>
          </w:rPrChange>
        </w:rPr>
        <w:t xml:space="preserve"> consultation</w:t>
      </w:r>
      <w:r w:rsidR="00180C1A" w:rsidRPr="002330A6">
        <w:rPr>
          <w:rFonts w:eastAsia="SimSun"/>
          <w:rPrChange w:id="139" w:author="RHEIN Cornelius (CLIMA)" w:date="2017-11-24T18:36:00Z">
            <w:rPr>
              <w:rFonts w:eastAsia="SimSun"/>
              <w:sz w:val="28"/>
              <w:szCs w:val="28"/>
            </w:rPr>
          </w:rPrChange>
        </w:rPr>
        <w:t>s</w:t>
      </w:r>
      <w:r w:rsidR="00317063" w:rsidRPr="002330A6">
        <w:rPr>
          <w:rFonts w:eastAsia="SimSun"/>
          <w:rPrChange w:id="140" w:author="RHEIN Cornelius (CLIMA)" w:date="2017-11-24T18:36:00Z">
            <w:rPr>
              <w:rFonts w:eastAsia="SimSun"/>
              <w:sz w:val="28"/>
              <w:szCs w:val="28"/>
            </w:rPr>
          </w:rPrChange>
        </w:rPr>
        <w:t xml:space="preserve"> with relevant standardisation </w:t>
      </w:r>
      <w:r w:rsidR="00876592" w:rsidRPr="002330A6">
        <w:rPr>
          <w:rFonts w:eastAsia="SimSun"/>
          <w:rPrChange w:id="141" w:author="RHEIN Cornelius (CLIMA)" w:date="2017-11-24T18:36:00Z">
            <w:rPr>
              <w:rFonts w:eastAsia="SimSun"/>
              <w:sz w:val="28"/>
              <w:szCs w:val="28"/>
            </w:rPr>
          </w:rPrChange>
        </w:rPr>
        <w:t>organizations</w:t>
      </w:r>
      <w:r w:rsidR="009F4123" w:rsidRPr="002330A6">
        <w:rPr>
          <w:rFonts w:eastAsia="SimSun"/>
          <w:rPrChange w:id="142" w:author="RHEIN Cornelius (CLIMA)" w:date="2017-11-24T18:36:00Z">
            <w:rPr>
              <w:rFonts w:eastAsia="SimSun"/>
              <w:sz w:val="28"/>
              <w:szCs w:val="28"/>
            </w:rPr>
          </w:rPrChange>
        </w:rPr>
        <w:t xml:space="preserve"> </w:t>
      </w:r>
      <w:r w:rsidR="00317063" w:rsidRPr="002330A6">
        <w:rPr>
          <w:rFonts w:eastAsia="SimSun"/>
          <w:rPrChange w:id="143" w:author="RHEIN Cornelius (CLIMA)" w:date="2017-11-24T18:36:00Z">
            <w:rPr>
              <w:rFonts w:eastAsia="SimSun"/>
              <w:sz w:val="28"/>
              <w:szCs w:val="28"/>
            </w:rPr>
          </w:rPrChange>
        </w:rPr>
        <w:t>pursuant to paragraph 7 of decision XXVIII/4</w:t>
      </w:r>
      <w:r w:rsidR="00180C1A" w:rsidRPr="002330A6">
        <w:rPr>
          <w:rFonts w:eastAsia="SimSun"/>
          <w:rPrChange w:id="144" w:author="RHEIN Cornelius (CLIMA)" w:date="2017-11-24T18:36:00Z">
            <w:rPr>
              <w:rFonts w:eastAsia="SimSun"/>
              <w:sz w:val="28"/>
              <w:szCs w:val="28"/>
            </w:rPr>
          </w:rPrChange>
        </w:rPr>
        <w:t xml:space="preserve"> in view of providing</w:t>
      </w:r>
      <w:r w:rsidR="006774A3" w:rsidRPr="002330A6">
        <w:rPr>
          <w:rFonts w:eastAsia="SimSun"/>
          <w:rPrChange w:id="145" w:author="RHEIN Cornelius (CLIMA)" w:date="2017-11-24T18:36:00Z">
            <w:rPr>
              <w:rFonts w:eastAsia="SimSun"/>
              <w:sz w:val="28"/>
              <w:szCs w:val="28"/>
            </w:rPr>
          </w:rPrChange>
        </w:rPr>
        <w:t>, with regard to standards for flammable low-global-warming-potential (GWP) refrigerants</w:t>
      </w:r>
      <w:r w:rsidR="00486873" w:rsidRPr="002330A6">
        <w:rPr>
          <w:rFonts w:eastAsia="SimSun"/>
          <w:rPrChange w:id="146" w:author="RHEIN Cornelius (CLIMA)" w:date="2017-11-24T18:36:00Z">
            <w:rPr>
              <w:rFonts w:eastAsia="SimSun"/>
              <w:sz w:val="28"/>
              <w:szCs w:val="28"/>
            </w:rPr>
          </w:rPrChange>
        </w:rPr>
        <w:t xml:space="preserve">, </w:t>
      </w:r>
      <w:r w:rsidR="00180C1A" w:rsidRPr="002330A6">
        <w:rPr>
          <w:rFonts w:eastAsia="SimSun"/>
          <w:rPrChange w:id="147" w:author="RHEIN Cornelius (CLIMA)" w:date="2017-11-24T18:36:00Z">
            <w:rPr>
              <w:rFonts w:eastAsia="SimSun"/>
              <w:sz w:val="28"/>
              <w:szCs w:val="28"/>
            </w:rPr>
          </w:rPrChange>
        </w:rPr>
        <w:t xml:space="preserve">a tabular overview of relevant safety standards, drawing </w:t>
      </w:r>
      <w:r w:rsidRPr="002330A6">
        <w:rPr>
          <w:rFonts w:eastAsia="SimSun"/>
          <w:rPrChange w:id="148" w:author="RHEIN Cornelius (CLIMA)" w:date="2017-11-24T18:36:00Z">
            <w:rPr>
              <w:rFonts w:eastAsia="SimSun"/>
              <w:sz w:val="28"/>
              <w:szCs w:val="28"/>
            </w:rPr>
          </w:rPrChange>
        </w:rPr>
        <w:t>on the</w:t>
      </w:r>
      <w:r w:rsidR="007323D2" w:rsidRPr="002330A6">
        <w:rPr>
          <w:rFonts w:eastAsia="SimSun"/>
          <w:rPrChange w:id="149" w:author="RHEIN Cornelius (CLIMA)" w:date="2017-11-24T18:36:00Z">
            <w:rPr>
              <w:rFonts w:eastAsia="SimSun"/>
              <w:sz w:val="28"/>
              <w:szCs w:val="28"/>
            </w:rPr>
          </w:rPrChange>
        </w:rPr>
        <w:t xml:space="preserve"> </w:t>
      </w:r>
      <w:r w:rsidR="005821C6" w:rsidRPr="002330A6">
        <w:rPr>
          <w:rFonts w:eastAsia="SimSun"/>
          <w:rPrChange w:id="150" w:author="RHEIN Cornelius (CLIMA)" w:date="2017-11-24T18:36:00Z">
            <w:rPr>
              <w:rFonts w:eastAsia="SimSun"/>
              <w:sz w:val="28"/>
              <w:szCs w:val="28"/>
            </w:rPr>
          </w:rPrChange>
        </w:rPr>
        <w:t xml:space="preserve">2017 </w:t>
      </w:r>
      <w:r w:rsidR="00486873" w:rsidRPr="002330A6">
        <w:rPr>
          <w:rFonts w:eastAsia="SimSun"/>
          <w:rPrChange w:id="151" w:author="RHEIN Cornelius (CLIMA)" w:date="2017-11-24T18:36:00Z">
            <w:rPr>
              <w:rFonts w:eastAsia="SimSun"/>
              <w:sz w:val="28"/>
              <w:szCs w:val="28"/>
            </w:rPr>
          </w:rPrChange>
        </w:rPr>
        <w:t xml:space="preserve">Task Force report </w:t>
      </w:r>
      <w:r w:rsidR="00180C1A" w:rsidRPr="002330A6">
        <w:rPr>
          <w:rFonts w:eastAsia="SimSun"/>
          <w:rPrChange w:id="152" w:author="RHEIN Cornelius (CLIMA)" w:date="2017-11-24T18:36:00Z">
            <w:rPr>
              <w:rFonts w:eastAsia="SimSun"/>
              <w:sz w:val="28"/>
              <w:szCs w:val="28"/>
            </w:rPr>
          </w:rPrChange>
        </w:rPr>
        <w:t>and the outcome of the consultations</w:t>
      </w:r>
      <w:r w:rsidR="00EA5D8C" w:rsidRPr="002330A6">
        <w:rPr>
          <w:rFonts w:eastAsia="SimSun"/>
          <w:rPrChange w:id="153" w:author="RHEIN Cornelius (CLIMA)" w:date="2017-11-24T18:36:00Z">
            <w:rPr>
              <w:rFonts w:eastAsia="SimSun"/>
              <w:sz w:val="28"/>
              <w:szCs w:val="28"/>
            </w:rPr>
          </w:rPrChange>
        </w:rPr>
        <w:t xml:space="preserve">. </w:t>
      </w:r>
      <w:ins w:id="154" w:author="RHEIN Cornelius (CLIMA)" w:date="2017-11-24T17:04:00Z">
        <w:r w:rsidR="00E84178" w:rsidRPr="002330A6">
          <w:rPr>
            <w:rFonts w:eastAsia="SimSun"/>
            <w:rPrChange w:id="155" w:author="RHEIN Cornelius (CLIMA)" w:date="2017-11-24T18:36:00Z">
              <w:rPr>
                <w:rFonts w:eastAsia="SimSun"/>
                <w:sz w:val="28"/>
                <w:szCs w:val="28"/>
              </w:rPr>
            </w:rPrChange>
          </w:rPr>
          <w:t xml:space="preserve">The tabular overview </w:t>
        </w:r>
      </w:ins>
      <w:ins w:id="156" w:author="RHEIN Cornelius (CLIMA)" w:date="2017-11-24T17:06:00Z">
        <w:r w:rsidR="00E84178" w:rsidRPr="002330A6">
          <w:rPr>
            <w:rFonts w:eastAsia="SimSun"/>
            <w:rPrChange w:id="157" w:author="RHEIN Cornelius (CLIMA)" w:date="2017-11-24T18:36:00Z">
              <w:rPr>
                <w:rFonts w:eastAsia="SimSun"/>
                <w:sz w:val="28"/>
                <w:szCs w:val="28"/>
              </w:rPr>
            </w:rPrChange>
          </w:rPr>
          <w:t xml:space="preserve">should </w:t>
        </w:r>
      </w:ins>
      <w:ins w:id="158" w:author="RHEIN Cornelius (CLIMA)" w:date="2017-11-24T17:04:00Z">
        <w:r w:rsidR="00E84178" w:rsidRPr="002330A6">
          <w:rPr>
            <w:rFonts w:eastAsia="SimSun"/>
            <w:rPrChange w:id="159" w:author="RHEIN Cornelius (CLIMA)" w:date="2017-11-24T18:36:00Z">
              <w:rPr>
                <w:rFonts w:eastAsia="SimSun"/>
                <w:sz w:val="28"/>
                <w:szCs w:val="28"/>
              </w:rPr>
            </w:rPrChange>
          </w:rPr>
          <w:t xml:space="preserve">also include any </w:t>
        </w:r>
      </w:ins>
      <w:del w:id="160" w:author="RHEIN Cornelius (CLIMA)" w:date="2017-11-24T17:05:00Z">
        <w:r w:rsidR="009604AC" w:rsidRPr="002330A6" w:rsidDel="00E84178">
          <w:rPr>
            <w:rFonts w:eastAsia="SimSun"/>
            <w:rPrChange w:id="161" w:author="RHEIN Cornelius (CLIMA)" w:date="2017-11-24T18:36:00Z">
              <w:rPr>
                <w:rFonts w:eastAsia="SimSun"/>
                <w:sz w:val="28"/>
                <w:szCs w:val="28"/>
              </w:rPr>
            </w:rPrChange>
          </w:rPr>
          <w:delText>R</w:delText>
        </w:r>
      </w:del>
      <w:ins w:id="162" w:author="RHEIN Cornelius (CLIMA)" w:date="2017-11-24T17:05:00Z">
        <w:r w:rsidR="00E84178" w:rsidRPr="002330A6">
          <w:rPr>
            <w:rFonts w:eastAsia="SimSun"/>
            <w:rPrChange w:id="163" w:author="RHEIN Cornelius (CLIMA)" w:date="2017-11-24T18:36:00Z">
              <w:rPr>
                <w:rFonts w:eastAsia="SimSun"/>
                <w:sz w:val="28"/>
                <w:szCs w:val="28"/>
              </w:rPr>
            </w:rPrChange>
          </w:rPr>
          <w:t>r</w:t>
        </w:r>
      </w:ins>
      <w:r w:rsidR="00EA5D8C" w:rsidRPr="002330A6">
        <w:rPr>
          <w:rFonts w:eastAsia="SimSun"/>
          <w:rPrChange w:id="164" w:author="RHEIN Cornelius (CLIMA)" w:date="2017-11-24T18:36:00Z">
            <w:rPr>
              <w:rFonts w:eastAsia="SimSun"/>
              <w:sz w:val="28"/>
              <w:szCs w:val="28"/>
            </w:rPr>
          </w:rPrChange>
        </w:rPr>
        <w:t xml:space="preserve">elevant information </w:t>
      </w:r>
      <w:ins w:id="165" w:author="RHEIN Cornelius (CLIMA)" w:date="2017-11-24T17:05:00Z">
        <w:r w:rsidR="00E84178" w:rsidRPr="002330A6">
          <w:rPr>
            <w:rFonts w:eastAsia="SimSun"/>
            <w:rPrChange w:id="166" w:author="RHEIN Cornelius (CLIMA)" w:date="2017-11-24T18:36:00Z">
              <w:rPr>
                <w:rFonts w:eastAsia="SimSun"/>
                <w:sz w:val="28"/>
                <w:szCs w:val="28"/>
              </w:rPr>
            </w:rPrChange>
          </w:rPr>
          <w:t>submitted on a voluntary basis</w:t>
        </w:r>
      </w:ins>
      <w:del w:id="167" w:author="RHEIN Cornelius (CLIMA)" w:date="2017-11-24T17:05:00Z">
        <w:r w:rsidR="00EA5D8C" w:rsidRPr="002330A6" w:rsidDel="00E84178">
          <w:rPr>
            <w:rFonts w:eastAsia="SimSun"/>
            <w:rPrChange w:id="168" w:author="RHEIN Cornelius (CLIMA)" w:date="2017-11-24T18:36:00Z">
              <w:rPr>
                <w:rFonts w:eastAsia="SimSun"/>
                <w:sz w:val="28"/>
                <w:szCs w:val="28"/>
              </w:rPr>
            </w:rPrChange>
          </w:rPr>
          <w:delText>provided</w:delText>
        </w:r>
      </w:del>
      <w:r w:rsidR="00EA5D8C" w:rsidRPr="002330A6">
        <w:rPr>
          <w:rFonts w:eastAsia="SimSun"/>
          <w:rPrChange w:id="169" w:author="RHEIN Cornelius (CLIMA)" w:date="2017-11-24T18:36:00Z">
            <w:rPr>
              <w:rFonts w:eastAsia="SimSun"/>
              <w:sz w:val="28"/>
              <w:szCs w:val="28"/>
            </w:rPr>
          </w:rPrChange>
        </w:rPr>
        <w:t xml:space="preserve"> to the secretariat by </w:t>
      </w:r>
      <w:r w:rsidR="00AD6B13" w:rsidRPr="002330A6">
        <w:rPr>
          <w:rFonts w:eastAsia="SimSun"/>
          <w:rPrChange w:id="170" w:author="RHEIN Cornelius (CLIMA)" w:date="2017-11-24T18:36:00Z">
            <w:rPr>
              <w:rFonts w:eastAsia="SimSun"/>
              <w:sz w:val="28"/>
              <w:szCs w:val="28"/>
            </w:rPr>
          </w:rPrChange>
        </w:rPr>
        <w:t xml:space="preserve">parties or by </w:t>
      </w:r>
      <w:r w:rsidR="00EA5D8C" w:rsidRPr="002330A6">
        <w:rPr>
          <w:rFonts w:eastAsia="SimSun"/>
          <w:rPrChange w:id="171" w:author="RHEIN Cornelius (CLIMA)" w:date="2017-11-24T18:36:00Z">
            <w:rPr>
              <w:rFonts w:eastAsia="SimSun"/>
              <w:sz w:val="28"/>
              <w:szCs w:val="28"/>
            </w:rPr>
          </w:rPrChange>
        </w:rPr>
        <w:t>national and regional standardisation organizations</w:t>
      </w:r>
      <w:del w:id="172" w:author="RHEIN Cornelius (CLIMA)" w:date="2017-11-24T17:06:00Z">
        <w:r w:rsidR="00EA5D8C" w:rsidRPr="002330A6" w:rsidDel="00E84178">
          <w:rPr>
            <w:rFonts w:eastAsia="SimSun"/>
            <w:rPrChange w:id="173" w:author="RHEIN Cornelius (CLIMA)" w:date="2017-11-24T18:36:00Z">
              <w:rPr>
                <w:rFonts w:eastAsia="SimSun"/>
                <w:sz w:val="28"/>
                <w:szCs w:val="28"/>
              </w:rPr>
            </w:rPrChange>
          </w:rPr>
          <w:delText xml:space="preserve"> may be </w:delText>
        </w:r>
        <w:r w:rsidR="009604AC" w:rsidRPr="002330A6" w:rsidDel="00E84178">
          <w:rPr>
            <w:rFonts w:eastAsia="SimSun"/>
            <w:rPrChange w:id="174" w:author="RHEIN Cornelius (CLIMA)" w:date="2017-11-24T18:36:00Z">
              <w:rPr>
                <w:rFonts w:eastAsia="SimSun"/>
                <w:sz w:val="28"/>
                <w:szCs w:val="28"/>
              </w:rPr>
            </w:rPrChange>
          </w:rPr>
          <w:delText>used</w:delText>
        </w:r>
      </w:del>
      <w:r w:rsidR="009604AC" w:rsidRPr="002330A6">
        <w:rPr>
          <w:rFonts w:eastAsia="SimSun"/>
          <w:rPrChange w:id="175" w:author="RHEIN Cornelius (CLIMA)" w:date="2017-11-24T18:36:00Z">
            <w:rPr>
              <w:rFonts w:eastAsia="SimSun"/>
              <w:sz w:val="28"/>
              <w:szCs w:val="28"/>
            </w:rPr>
          </w:rPrChange>
        </w:rPr>
        <w:t>.</w:t>
      </w:r>
    </w:p>
    <w:p w:rsidR="00B00CC0" w:rsidRPr="002330A6" w:rsidRDefault="00EA5D8C" w:rsidP="00574419">
      <w:pPr>
        <w:pStyle w:val="Normal-pool"/>
        <w:numPr>
          <w:ilvl w:val="6"/>
          <w:numId w:val="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clear" w:pos="8555"/>
          <w:tab w:val="left" w:pos="624"/>
        </w:tabs>
        <w:spacing w:after="120"/>
        <w:ind w:left="1247" w:firstLine="624"/>
        <w:jc w:val="both"/>
        <w:rPr>
          <w:rFonts w:eastAsia="SimSun"/>
          <w:rPrChange w:id="176" w:author="RHEIN Cornelius (CLIMA)" w:date="2017-11-24T18:36:00Z">
            <w:rPr>
              <w:rFonts w:eastAsia="SimSun"/>
              <w:sz w:val="28"/>
              <w:szCs w:val="28"/>
            </w:rPr>
          </w:rPrChange>
        </w:rPr>
      </w:pPr>
      <w:r w:rsidRPr="002330A6">
        <w:rPr>
          <w:rFonts w:eastAsia="SimSun"/>
          <w:rPrChange w:id="177" w:author="RHEIN Cornelius (CLIMA)" w:date="2017-11-24T18:36:00Z">
            <w:rPr>
              <w:rFonts w:eastAsia="SimSun"/>
              <w:sz w:val="28"/>
              <w:szCs w:val="28"/>
            </w:rPr>
          </w:rPrChange>
        </w:rPr>
        <w:t>The overview shall</w:t>
      </w:r>
      <w:r w:rsidR="00391744" w:rsidRPr="002330A6">
        <w:rPr>
          <w:rFonts w:eastAsia="SimSun"/>
          <w:rPrChange w:id="178" w:author="RHEIN Cornelius (CLIMA)" w:date="2017-11-24T18:36:00Z">
            <w:rPr>
              <w:rFonts w:eastAsia="SimSun"/>
              <w:sz w:val="28"/>
              <w:szCs w:val="28"/>
            </w:rPr>
          </w:rPrChange>
        </w:rPr>
        <w:t xml:space="preserve"> provid</w:t>
      </w:r>
      <w:r w:rsidRPr="002330A6">
        <w:rPr>
          <w:rFonts w:eastAsia="SimSun"/>
          <w:rPrChange w:id="179" w:author="RHEIN Cornelius (CLIMA)" w:date="2017-11-24T18:36:00Z">
            <w:rPr>
              <w:rFonts w:eastAsia="SimSun"/>
              <w:sz w:val="28"/>
              <w:szCs w:val="28"/>
            </w:rPr>
          </w:rPrChange>
        </w:rPr>
        <w:t>e</w:t>
      </w:r>
      <w:r w:rsidR="00391744" w:rsidRPr="002330A6">
        <w:rPr>
          <w:rFonts w:eastAsia="SimSun"/>
          <w:rPrChange w:id="180" w:author="RHEIN Cornelius (CLIMA)" w:date="2017-11-24T18:36:00Z">
            <w:rPr>
              <w:rFonts w:eastAsia="SimSun"/>
              <w:sz w:val="28"/>
              <w:szCs w:val="28"/>
            </w:rPr>
          </w:rPrChange>
        </w:rPr>
        <w:t xml:space="preserve"> </w:t>
      </w:r>
      <w:r w:rsidR="006774A3" w:rsidRPr="002330A6">
        <w:rPr>
          <w:rFonts w:eastAsia="SimSun"/>
          <w:rPrChange w:id="181" w:author="RHEIN Cornelius (CLIMA)" w:date="2017-11-24T18:36:00Z">
            <w:rPr>
              <w:rFonts w:eastAsia="SimSun"/>
              <w:sz w:val="28"/>
              <w:szCs w:val="28"/>
            </w:rPr>
          </w:rPrChange>
        </w:rPr>
        <w:t>concise</w:t>
      </w:r>
      <w:r w:rsidR="00AF2517" w:rsidRPr="002330A6">
        <w:rPr>
          <w:rFonts w:eastAsia="SimSun"/>
          <w:rPrChange w:id="182" w:author="RHEIN Cornelius (CLIMA)" w:date="2017-11-24T18:36:00Z">
            <w:rPr>
              <w:rFonts w:eastAsia="SimSun"/>
              <w:sz w:val="28"/>
              <w:szCs w:val="28"/>
            </w:rPr>
          </w:rPrChange>
        </w:rPr>
        <w:t xml:space="preserve"> </w:t>
      </w:r>
      <w:r w:rsidR="00391744" w:rsidRPr="002330A6">
        <w:rPr>
          <w:rFonts w:eastAsia="SimSun"/>
          <w:rPrChange w:id="183" w:author="RHEIN Cornelius (CLIMA)" w:date="2017-11-24T18:36:00Z">
            <w:rPr>
              <w:rFonts w:eastAsia="SimSun"/>
              <w:sz w:val="28"/>
              <w:szCs w:val="28"/>
            </w:rPr>
          </w:rPrChange>
        </w:rPr>
        <w:t xml:space="preserve">information on the </w:t>
      </w:r>
      <w:r w:rsidR="006774A3" w:rsidRPr="002330A6">
        <w:rPr>
          <w:rFonts w:eastAsia="SimSun"/>
          <w:rPrChange w:id="184" w:author="RHEIN Cornelius (CLIMA)" w:date="2017-11-24T18:36:00Z">
            <w:rPr>
              <w:rFonts w:eastAsia="SimSun"/>
              <w:sz w:val="28"/>
              <w:szCs w:val="28"/>
            </w:rPr>
          </w:rPrChange>
        </w:rPr>
        <w:t>following:</w:t>
      </w:r>
    </w:p>
    <w:p w:rsidR="00B00CC0" w:rsidRPr="002330A6" w:rsidRDefault="00B00CC0" w:rsidP="00574419">
      <w:pPr>
        <w:pStyle w:val="Normal-pool"/>
        <w:numPr>
          <w:ilvl w:val="0"/>
          <w:numId w:val="8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4962"/>
        </w:tabs>
        <w:ind w:left="1604" w:hanging="357"/>
        <w:jc w:val="both"/>
        <w:rPr>
          <w:rFonts w:eastAsia="SimSun"/>
          <w:rPrChange w:id="185" w:author="RHEIN Cornelius (CLIMA)" w:date="2017-11-24T18:36:00Z">
            <w:rPr>
              <w:rFonts w:eastAsia="SimSun"/>
              <w:sz w:val="28"/>
              <w:szCs w:val="28"/>
            </w:rPr>
          </w:rPrChange>
        </w:rPr>
      </w:pPr>
      <w:r w:rsidRPr="002330A6">
        <w:rPr>
          <w:lang w:eastAsia="zh-CN"/>
          <w:rPrChange w:id="186" w:author="RHEIN Cornelius (CLIMA)" w:date="2017-11-24T18:36:00Z">
            <w:rPr>
              <w:sz w:val="28"/>
              <w:szCs w:val="28"/>
              <w:lang w:eastAsia="zh-CN"/>
            </w:rPr>
          </w:rPrChange>
        </w:rPr>
        <w:t>Scope (i.e.</w:t>
      </w:r>
      <w:r w:rsidR="004D797B" w:rsidRPr="002330A6">
        <w:rPr>
          <w:lang w:eastAsia="zh-CN"/>
          <w:rPrChange w:id="187" w:author="RHEIN Cornelius (CLIMA)" w:date="2017-11-24T18:36:00Z">
            <w:rPr>
              <w:sz w:val="28"/>
              <w:szCs w:val="28"/>
              <w:lang w:eastAsia="zh-CN"/>
            </w:rPr>
          </w:rPrChange>
        </w:rPr>
        <w:t xml:space="preserve"> activities,</w:t>
      </w:r>
      <w:r w:rsidRPr="002330A6">
        <w:rPr>
          <w:lang w:eastAsia="zh-CN"/>
          <w:rPrChange w:id="188" w:author="RHEIN Cornelius (CLIMA)" w:date="2017-11-24T18:36:00Z">
            <w:rPr>
              <w:sz w:val="28"/>
              <w:szCs w:val="28"/>
              <w:lang w:eastAsia="zh-CN"/>
            </w:rPr>
          </w:rPrChange>
        </w:rPr>
        <w:t xml:space="preserve"> appliances or products covered)</w:t>
      </w:r>
      <w:r w:rsidR="004D797B" w:rsidRPr="002330A6">
        <w:rPr>
          <w:lang w:eastAsia="zh-CN"/>
          <w:rPrChange w:id="189" w:author="RHEIN Cornelius (CLIMA)" w:date="2017-11-24T18:36:00Z">
            <w:rPr>
              <w:sz w:val="28"/>
              <w:szCs w:val="28"/>
              <w:lang w:eastAsia="zh-CN"/>
            </w:rPr>
          </w:rPrChange>
        </w:rPr>
        <w:t>;</w:t>
      </w:r>
    </w:p>
    <w:p w:rsidR="00B00CC0" w:rsidRPr="002330A6" w:rsidRDefault="00B00CC0" w:rsidP="00574419">
      <w:pPr>
        <w:pStyle w:val="Normal-pool"/>
        <w:numPr>
          <w:ilvl w:val="0"/>
          <w:numId w:val="8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4962"/>
        </w:tabs>
        <w:ind w:left="1604" w:hanging="357"/>
        <w:jc w:val="both"/>
        <w:rPr>
          <w:rFonts w:eastAsia="SimSun"/>
          <w:rPrChange w:id="190" w:author="RHEIN Cornelius (CLIMA)" w:date="2017-11-24T18:36:00Z">
            <w:rPr>
              <w:rFonts w:eastAsia="SimSun"/>
              <w:sz w:val="28"/>
              <w:szCs w:val="28"/>
            </w:rPr>
          </w:rPrChange>
        </w:rPr>
      </w:pPr>
      <w:r w:rsidRPr="002330A6">
        <w:rPr>
          <w:lang w:eastAsia="zh-CN"/>
          <w:rPrChange w:id="191" w:author="RHEIN Cornelius (CLIMA)" w:date="2017-11-24T18:36:00Z">
            <w:rPr>
              <w:sz w:val="28"/>
              <w:szCs w:val="28"/>
              <w:lang w:eastAsia="zh-CN"/>
            </w:rPr>
          </w:rPrChange>
        </w:rPr>
        <w:t>Content</w:t>
      </w:r>
      <w:r w:rsidR="001943DE" w:rsidRPr="002330A6">
        <w:rPr>
          <w:lang w:eastAsia="zh-CN"/>
          <w:rPrChange w:id="192" w:author="RHEIN Cornelius (CLIMA)" w:date="2017-11-24T18:36:00Z">
            <w:rPr>
              <w:sz w:val="28"/>
              <w:szCs w:val="28"/>
              <w:lang w:eastAsia="zh-CN"/>
            </w:rPr>
          </w:rPrChange>
        </w:rPr>
        <w:t xml:space="preserve"> (i.e.</w:t>
      </w:r>
      <w:r w:rsidR="00AD6B13" w:rsidRPr="002330A6">
        <w:rPr>
          <w:lang w:eastAsia="zh-CN"/>
          <w:rPrChange w:id="193" w:author="RHEIN Cornelius (CLIMA)" w:date="2017-11-24T18:36:00Z">
            <w:rPr>
              <w:sz w:val="28"/>
              <w:szCs w:val="28"/>
              <w:lang w:eastAsia="zh-CN"/>
            </w:rPr>
          </w:rPrChange>
        </w:rPr>
        <w:t xml:space="preserve"> safety relevant</w:t>
      </w:r>
      <w:r w:rsidR="001943DE" w:rsidRPr="002330A6">
        <w:rPr>
          <w:lang w:eastAsia="zh-CN"/>
          <w:rPrChange w:id="194" w:author="RHEIN Cornelius (CLIMA)" w:date="2017-11-24T18:36:00Z">
            <w:rPr>
              <w:sz w:val="28"/>
              <w:szCs w:val="28"/>
              <w:lang w:eastAsia="zh-CN"/>
            </w:rPr>
          </w:rPrChange>
        </w:rPr>
        <w:t xml:space="preserve"> technical aspects addressed)</w:t>
      </w:r>
      <w:r w:rsidR="004D797B" w:rsidRPr="002330A6">
        <w:rPr>
          <w:lang w:eastAsia="zh-CN"/>
          <w:rPrChange w:id="195" w:author="RHEIN Cornelius (CLIMA)" w:date="2017-11-24T18:36:00Z">
            <w:rPr>
              <w:sz w:val="28"/>
              <w:szCs w:val="28"/>
              <w:lang w:eastAsia="zh-CN"/>
            </w:rPr>
          </w:rPrChange>
        </w:rPr>
        <w:t>;</w:t>
      </w:r>
    </w:p>
    <w:p w:rsidR="00B00CC0" w:rsidRPr="002330A6" w:rsidRDefault="00B00CC0" w:rsidP="00574419">
      <w:pPr>
        <w:pStyle w:val="Normal-pool"/>
        <w:numPr>
          <w:ilvl w:val="0"/>
          <w:numId w:val="8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4962"/>
        </w:tabs>
        <w:ind w:left="1604" w:hanging="357"/>
        <w:jc w:val="both"/>
        <w:rPr>
          <w:rFonts w:eastAsia="SimSun"/>
          <w:rPrChange w:id="196" w:author="RHEIN Cornelius (CLIMA)" w:date="2017-11-24T18:36:00Z">
            <w:rPr>
              <w:rFonts w:eastAsia="SimSun"/>
              <w:sz w:val="28"/>
              <w:szCs w:val="28"/>
            </w:rPr>
          </w:rPrChange>
        </w:rPr>
      </w:pPr>
      <w:r w:rsidRPr="002330A6">
        <w:rPr>
          <w:lang w:eastAsia="zh-CN"/>
          <w:rPrChange w:id="197" w:author="RHEIN Cornelius (CLIMA)" w:date="2017-11-24T18:36:00Z">
            <w:rPr>
              <w:sz w:val="28"/>
              <w:szCs w:val="28"/>
              <w:lang w:eastAsia="zh-CN"/>
            </w:rPr>
          </w:rPrChange>
        </w:rPr>
        <w:t xml:space="preserve">Responsible </w:t>
      </w:r>
      <w:r w:rsidRPr="002330A6">
        <w:rPr>
          <w:rFonts w:eastAsia="SimSun"/>
          <w:rPrChange w:id="198" w:author="RHEIN Cornelius (CLIMA)" w:date="2017-11-24T18:36:00Z">
            <w:rPr>
              <w:rFonts w:eastAsia="SimSun"/>
              <w:sz w:val="28"/>
              <w:szCs w:val="28"/>
            </w:rPr>
          </w:rPrChange>
        </w:rPr>
        <w:t>standard</w:t>
      </w:r>
      <w:r w:rsidR="00317063" w:rsidRPr="002330A6">
        <w:rPr>
          <w:rFonts w:eastAsia="SimSun"/>
          <w:rPrChange w:id="199" w:author="RHEIN Cornelius (CLIMA)" w:date="2017-11-24T18:36:00Z">
            <w:rPr>
              <w:rFonts w:eastAsia="SimSun"/>
              <w:sz w:val="28"/>
              <w:szCs w:val="28"/>
            </w:rPr>
          </w:rPrChange>
        </w:rPr>
        <w:t xml:space="preserve">isation </w:t>
      </w:r>
      <w:r w:rsidR="00876592" w:rsidRPr="002330A6">
        <w:rPr>
          <w:rFonts w:eastAsia="SimSun"/>
          <w:rPrChange w:id="200" w:author="RHEIN Cornelius (CLIMA)" w:date="2017-11-24T18:36:00Z">
            <w:rPr>
              <w:rFonts w:eastAsia="SimSun"/>
              <w:sz w:val="28"/>
              <w:szCs w:val="28"/>
            </w:rPr>
          </w:rPrChange>
        </w:rPr>
        <w:t>organization</w:t>
      </w:r>
      <w:r w:rsidR="00317063" w:rsidRPr="002330A6">
        <w:rPr>
          <w:rFonts w:eastAsia="SimSun"/>
          <w:rPrChange w:id="201" w:author="RHEIN Cornelius (CLIMA)" w:date="2017-11-24T18:36:00Z">
            <w:rPr>
              <w:rFonts w:eastAsia="SimSun"/>
              <w:sz w:val="28"/>
              <w:szCs w:val="28"/>
            </w:rPr>
          </w:rPrChange>
        </w:rPr>
        <w:t xml:space="preserve"> and</w:t>
      </w:r>
      <w:r w:rsidR="001943DE" w:rsidRPr="002330A6">
        <w:rPr>
          <w:rFonts w:eastAsia="SimSun"/>
          <w:rPrChange w:id="202" w:author="RHEIN Cornelius (CLIMA)" w:date="2017-11-24T18:36:00Z">
            <w:rPr>
              <w:rFonts w:eastAsia="SimSun"/>
              <w:sz w:val="28"/>
              <w:szCs w:val="28"/>
            </w:rPr>
          </w:rPrChange>
        </w:rPr>
        <w:t xml:space="preserve"> its s</w:t>
      </w:r>
      <w:r w:rsidRPr="002330A6">
        <w:rPr>
          <w:rFonts w:eastAsia="SimSun"/>
          <w:rPrChange w:id="203" w:author="RHEIN Cornelius (CLIMA)" w:date="2017-11-24T18:36:00Z">
            <w:rPr>
              <w:rFonts w:eastAsia="SimSun"/>
              <w:sz w:val="28"/>
              <w:szCs w:val="28"/>
            </w:rPr>
          </w:rPrChange>
        </w:rPr>
        <w:t>ubsidiary bod</w:t>
      </w:r>
      <w:r w:rsidR="001943DE" w:rsidRPr="002330A6">
        <w:rPr>
          <w:rFonts w:eastAsia="SimSun"/>
          <w:rPrChange w:id="204" w:author="RHEIN Cornelius (CLIMA)" w:date="2017-11-24T18:36:00Z">
            <w:rPr>
              <w:rFonts w:eastAsia="SimSun"/>
              <w:sz w:val="28"/>
              <w:szCs w:val="28"/>
            </w:rPr>
          </w:rPrChange>
        </w:rPr>
        <w:t>y in charge of the standard</w:t>
      </w:r>
      <w:r w:rsidR="004D797B" w:rsidRPr="002330A6">
        <w:rPr>
          <w:rFonts w:eastAsia="SimSun"/>
          <w:rPrChange w:id="205" w:author="RHEIN Cornelius (CLIMA)" w:date="2017-11-24T18:36:00Z">
            <w:rPr>
              <w:rFonts w:eastAsia="SimSun"/>
              <w:sz w:val="28"/>
              <w:szCs w:val="28"/>
            </w:rPr>
          </w:rPrChange>
        </w:rPr>
        <w:t>,</w:t>
      </w:r>
      <w:r w:rsidR="001943DE" w:rsidRPr="002330A6">
        <w:rPr>
          <w:rFonts w:eastAsia="SimSun"/>
          <w:rPrChange w:id="206" w:author="RHEIN Cornelius (CLIMA)" w:date="2017-11-24T18:36:00Z">
            <w:rPr>
              <w:rFonts w:eastAsia="SimSun"/>
              <w:sz w:val="28"/>
              <w:szCs w:val="28"/>
            </w:rPr>
          </w:rPrChange>
        </w:rPr>
        <w:t xml:space="preserve"> including hyperlinks to </w:t>
      </w:r>
      <w:r w:rsidR="004D797B" w:rsidRPr="002330A6">
        <w:rPr>
          <w:rFonts w:eastAsia="SimSun"/>
          <w:rPrChange w:id="207" w:author="RHEIN Cornelius (CLIMA)" w:date="2017-11-24T18:36:00Z">
            <w:rPr>
              <w:rFonts w:eastAsia="SimSun"/>
              <w:sz w:val="28"/>
              <w:szCs w:val="28"/>
            </w:rPr>
          </w:rPrChange>
        </w:rPr>
        <w:t xml:space="preserve">publically accessible </w:t>
      </w:r>
      <w:r w:rsidR="001943DE" w:rsidRPr="002330A6">
        <w:rPr>
          <w:rFonts w:eastAsia="SimSun"/>
          <w:rPrChange w:id="208" w:author="RHEIN Cornelius (CLIMA)" w:date="2017-11-24T18:36:00Z">
            <w:rPr>
              <w:rFonts w:eastAsia="SimSun"/>
              <w:sz w:val="28"/>
              <w:szCs w:val="28"/>
            </w:rPr>
          </w:rPrChange>
        </w:rPr>
        <w:t>contact details</w:t>
      </w:r>
      <w:r w:rsidR="00317063" w:rsidRPr="002330A6">
        <w:rPr>
          <w:rFonts w:eastAsia="SimSun"/>
          <w:rPrChange w:id="209" w:author="RHEIN Cornelius (CLIMA)" w:date="2017-11-24T18:36:00Z">
            <w:rPr>
              <w:rFonts w:eastAsia="SimSun"/>
              <w:sz w:val="28"/>
              <w:szCs w:val="28"/>
            </w:rPr>
          </w:rPrChange>
        </w:rPr>
        <w:t xml:space="preserve"> as well as</w:t>
      </w:r>
      <w:r w:rsidR="001943DE" w:rsidRPr="002330A6">
        <w:rPr>
          <w:rFonts w:eastAsia="SimSun"/>
          <w:rPrChange w:id="210" w:author="RHEIN Cornelius (CLIMA)" w:date="2017-11-24T18:36:00Z">
            <w:rPr>
              <w:rFonts w:eastAsia="SimSun"/>
              <w:sz w:val="28"/>
              <w:szCs w:val="28"/>
            </w:rPr>
          </w:rPrChange>
        </w:rPr>
        <w:t xml:space="preserve"> </w:t>
      </w:r>
      <w:r w:rsidR="00876592" w:rsidRPr="002330A6">
        <w:rPr>
          <w:rFonts w:eastAsia="SimSun"/>
          <w:rPrChange w:id="211" w:author="RHEIN Cornelius (CLIMA)" w:date="2017-11-24T18:36:00Z">
            <w:rPr>
              <w:rFonts w:eastAsia="SimSun"/>
              <w:sz w:val="28"/>
              <w:szCs w:val="28"/>
            </w:rPr>
          </w:rPrChange>
        </w:rPr>
        <w:t xml:space="preserve">to information on </w:t>
      </w:r>
      <w:r w:rsidR="001943DE" w:rsidRPr="002330A6">
        <w:rPr>
          <w:rFonts w:eastAsia="SimSun"/>
          <w:rPrChange w:id="212" w:author="RHEIN Cornelius (CLIMA)" w:date="2017-11-24T18:36:00Z">
            <w:rPr>
              <w:rFonts w:eastAsia="SimSun"/>
              <w:sz w:val="28"/>
              <w:szCs w:val="28"/>
            </w:rPr>
          </w:rPrChange>
        </w:rPr>
        <w:t>content</w:t>
      </w:r>
      <w:r w:rsidR="004D797B" w:rsidRPr="002330A6">
        <w:rPr>
          <w:rFonts w:eastAsia="SimSun"/>
          <w:rPrChange w:id="213" w:author="RHEIN Cornelius (CLIMA)" w:date="2017-11-24T18:36:00Z">
            <w:rPr>
              <w:rFonts w:eastAsia="SimSun"/>
              <w:sz w:val="28"/>
              <w:szCs w:val="28"/>
            </w:rPr>
          </w:rPrChange>
        </w:rPr>
        <w:t xml:space="preserve"> and review process;</w:t>
      </w:r>
    </w:p>
    <w:p w:rsidR="00B00CC0" w:rsidRPr="002330A6" w:rsidRDefault="00B00CC0" w:rsidP="00574419">
      <w:pPr>
        <w:pStyle w:val="Normal-pool"/>
        <w:numPr>
          <w:ilvl w:val="0"/>
          <w:numId w:val="8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4962"/>
        </w:tabs>
        <w:spacing w:after="120"/>
        <w:jc w:val="both"/>
        <w:rPr>
          <w:rFonts w:eastAsia="SimSun"/>
          <w:rPrChange w:id="214" w:author="RHEIN Cornelius (CLIMA)" w:date="2017-11-24T18:36:00Z">
            <w:rPr>
              <w:rFonts w:eastAsia="SimSun"/>
              <w:sz w:val="28"/>
              <w:szCs w:val="28"/>
            </w:rPr>
          </w:rPrChange>
        </w:rPr>
      </w:pPr>
      <w:r w:rsidRPr="002330A6">
        <w:rPr>
          <w:rFonts w:eastAsia="SimSun"/>
          <w:rPrChange w:id="215" w:author="RHEIN Cornelius (CLIMA)" w:date="2017-11-24T18:36:00Z">
            <w:rPr>
              <w:rFonts w:eastAsia="SimSun"/>
              <w:sz w:val="28"/>
              <w:szCs w:val="28"/>
            </w:rPr>
          </w:rPrChange>
        </w:rPr>
        <w:t>Status of review</w:t>
      </w:r>
      <w:r w:rsidR="001943DE" w:rsidRPr="002330A6">
        <w:rPr>
          <w:rFonts w:eastAsia="SimSun"/>
          <w:rPrChange w:id="216" w:author="RHEIN Cornelius (CLIMA)" w:date="2017-11-24T18:36:00Z">
            <w:rPr>
              <w:rFonts w:eastAsia="SimSun"/>
              <w:sz w:val="28"/>
              <w:szCs w:val="28"/>
            </w:rPr>
          </w:rPrChange>
        </w:rPr>
        <w:t xml:space="preserve"> </w:t>
      </w:r>
      <w:r w:rsidR="004D797B" w:rsidRPr="002330A6">
        <w:rPr>
          <w:rFonts w:eastAsia="SimSun"/>
          <w:rPrChange w:id="217" w:author="RHEIN Cornelius (CLIMA)" w:date="2017-11-24T18:36:00Z">
            <w:rPr>
              <w:rFonts w:eastAsia="SimSun"/>
              <w:sz w:val="28"/>
              <w:szCs w:val="28"/>
            </w:rPr>
          </w:rPrChange>
        </w:rPr>
        <w:t>(</w:t>
      </w:r>
      <w:r w:rsidR="001943DE" w:rsidRPr="002330A6">
        <w:rPr>
          <w:rFonts w:eastAsia="SimSun"/>
          <w:rPrChange w:id="218" w:author="RHEIN Cornelius (CLIMA)" w:date="2017-11-24T18:36:00Z">
            <w:rPr>
              <w:rFonts w:eastAsia="SimSun"/>
              <w:sz w:val="28"/>
              <w:szCs w:val="28"/>
            </w:rPr>
          </w:rPrChange>
        </w:rPr>
        <w:t>process and content</w:t>
      </w:r>
      <w:r w:rsidR="00876592" w:rsidRPr="002330A6">
        <w:rPr>
          <w:rFonts w:eastAsia="SimSun"/>
          <w:rPrChange w:id="219" w:author="RHEIN Cornelius (CLIMA)" w:date="2017-11-24T18:36:00Z">
            <w:rPr>
              <w:rFonts w:eastAsia="SimSun"/>
              <w:sz w:val="28"/>
              <w:szCs w:val="28"/>
            </w:rPr>
          </w:rPrChange>
        </w:rPr>
        <w:t xml:space="preserve"> under review</w:t>
      </w:r>
      <w:r w:rsidR="004D797B" w:rsidRPr="002330A6">
        <w:rPr>
          <w:rFonts w:eastAsia="SimSun"/>
          <w:rPrChange w:id="220" w:author="RHEIN Cornelius (CLIMA)" w:date="2017-11-24T18:36:00Z">
            <w:rPr>
              <w:rFonts w:eastAsia="SimSun"/>
              <w:sz w:val="28"/>
              <w:szCs w:val="28"/>
            </w:rPr>
          </w:rPrChange>
        </w:rPr>
        <w:t>).</w:t>
      </w:r>
    </w:p>
    <w:p w:rsidR="00391744" w:rsidRPr="002330A6" w:rsidRDefault="009604AC" w:rsidP="00574419">
      <w:pPr>
        <w:pStyle w:val="Normal-pool"/>
        <w:numPr>
          <w:ilvl w:val="6"/>
          <w:numId w:val="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clear" w:pos="8555"/>
          <w:tab w:val="left" w:pos="624"/>
        </w:tabs>
        <w:spacing w:after="120"/>
        <w:ind w:left="1247" w:firstLine="624"/>
        <w:jc w:val="both"/>
        <w:rPr>
          <w:rFonts w:eastAsia="SimSun"/>
          <w:rPrChange w:id="221" w:author="RHEIN Cornelius (CLIMA)" w:date="2017-11-24T18:36:00Z">
            <w:rPr>
              <w:rFonts w:eastAsia="SimSun"/>
              <w:sz w:val="28"/>
              <w:szCs w:val="28"/>
            </w:rPr>
          </w:rPrChange>
        </w:rPr>
      </w:pPr>
      <w:r w:rsidRPr="002330A6" w:rsidDel="009604AC">
        <w:rPr>
          <w:rFonts w:eastAsia="SimSun"/>
          <w:rPrChange w:id="222" w:author="RHEIN Cornelius (CLIMA)" w:date="2017-11-24T18:36:00Z">
            <w:rPr>
              <w:rFonts w:eastAsia="SimSun"/>
              <w:sz w:val="28"/>
              <w:szCs w:val="28"/>
            </w:rPr>
          </w:rPrChange>
        </w:rPr>
        <w:t xml:space="preserve"> </w:t>
      </w:r>
      <w:r w:rsidR="00391744" w:rsidRPr="002330A6">
        <w:rPr>
          <w:rFonts w:eastAsia="SimSun"/>
          <w:rPrChange w:id="223" w:author="RHEIN Cornelius (CLIMA)" w:date="2017-11-24T18:36:00Z">
            <w:rPr>
              <w:rFonts w:eastAsia="SimSun"/>
              <w:sz w:val="28"/>
              <w:szCs w:val="28"/>
            </w:rPr>
          </w:rPrChange>
        </w:rPr>
        <w:t>To invite parties</w:t>
      </w:r>
      <w:r w:rsidR="00D53055" w:rsidRPr="002330A6">
        <w:rPr>
          <w:rFonts w:eastAsia="SimSun"/>
          <w:rPrChange w:id="224" w:author="RHEIN Cornelius (CLIMA)" w:date="2017-11-24T18:36:00Z">
            <w:rPr>
              <w:rFonts w:eastAsia="SimSun"/>
              <w:sz w:val="28"/>
              <w:szCs w:val="28"/>
            </w:rPr>
          </w:rPrChange>
        </w:rPr>
        <w:t xml:space="preserve"> to</w:t>
      </w:r>
      <w:r w:rsidR="00391744" w:rsidRPr="002330A6">
        <w:rPr>
          <w:rFonts w:eastAsia="SimSun"/>
          <w:rPrChange w:id="225" w:author="RHEIN Cornelius (CLIMA)" w:date="2017-11-24T18:36:00Z">
            <w:rPr>
              <w:rFonts w:eastAsia="SimSun"/>
              <w:sz w:val="28"/>
              <w:szCs w:val="28"/>
            </w:rPr>
          </w:rPrChange>
        </w:rPr>
        <w:t xml:space="preserve"> </w:t>
      </w:r>
      <w:r w:rsidR="00D53055" w:rsidRPr="002330A6">
        <w:rPr>
          <w:rFonts w:eastAsia="SimSun"/>
          <w:rPrChange w:id="226" w:author="RHEIN Cornelius (CLIMA)" w:date="2017-11-24T18:36:00Z">
            <w:rPr>
              <w:rFonts w:eastAsia="SimSun"/>
              <w:sz w:val="28"/>
              <w:szCs w:val="28"/>
            </w:rPr>
          </w:rPrChange>
        </w:rPr>
        <w:t xml:space="preserve">update information submitted </w:t>
      </w:r>
      <w:r w:rsidR="00D53055" w:rsidRPr="002330A6">
        <w:rPr>
          <w:lang w:eastAsia="zh-CN"/>
          <w:rPrChange w:id="227" w:author="RHEIN Cornelius (CLIMA)" w:date="2017-11-24T18:36:00Z">
            <w:rPr>
              <w:sz w:val="28"/>
              <w:szCs w:val="28"/>
              <w:lang w:eastAsia="zh-CN"/>
            </w:rPr>
          </w:rPrChange>
        </w:rPr>
        <w:t>pursuant to decision XXVIII/4</w:t>
      </w:r>
      <w:del w:id="228" w:author="RHEIN Cornelius (CLIMA)" w:date="2017-11-24T17:23:00Z">
        <w:r w:rsidR="00D53055" w:rsidRPr="002330A6" w:rsidDel="001B213A">
          <w:rPr>
            <w:lang w:eastAsia="zh-CN"/>
            <w:rPrChange w:id="229" w:author="RHEIN Cornelius (CLIMA)" w:date="2017-11-24T18:36:00Z">
              <w:rPr>
                <w:sz w:val="28"/>
                <w:szCs w:val="28"/>
                <w:lang w:eastAsia="zh-CN"/>
              </w:rPr>
            </w:rPrChange>
          </w:rPr>
          <w:delText>, when relevant changes occur</w:delText>
        </w:r>
      </w:del>
      <w:ins w:id="230" w:author="RHEIN Cornelius (CLIMA)" w:date="2017-11-24T17:23:00Z">
        <w:r w:rsidR="001B213A" w:rsidRPr="002330A6">
          <w:rPr>
            <w:lang w:eastAsia="zh-CN"/>
            <w:rPrChange w:id="231" w:author="RHEIN Cornelius (CLIMA)" w:date="2017-11-24T18:36:00Z">
              <w:rPr>
                <w:sz w:val="28"/>
                <w:szCs w:val="28"/>
                <w:lang w:eastAsia="zh-CN"/>
              </w:rPr>
            </w:rPrChange>
          </w:rPr>
          <w:t xml:space="preserve"> by 1 </w:t>
        </w:r>
      </w:ins>
      <w:ins w:id="232" w:author="RHEIN Cornelius (CLIMA)" w:date="2017-11-24T17:24:00Z">
        <w:r w:rsidR="009C69CB" w:rsidRPr="002330A6">
          <w:rPr>
            <w:lang w:eastAsia="zh-CN"/>
            <w:rPrChange w:id="233" w:author="RHEIN Cornelius (CLIMA)" w:date="2017-11-24T18:36:00Z">
              <w:rPr>
                <w:sz w:val="28"/>
                <w:szCs w:val="28"/>
                <w:lang w:eastAsia="zh-CN"/>
              </w:rPr>
            </w:rPrChange>
          </w:rPr>
          <w:t xml:space="preserve">January </w:t>
        </w:r>
      </w:ins>
      <w:ins w:id="234" w:author="RHEIN Cornelius (CLIMA)" w:date="2017-11-24T17:23:00Z">
        <w:r w:rsidR="001B213A" w:rsidRPr="002330A6">
          <w:rPr>
            <w:lang w:eastAsia="zh-CN"/>
            <w:rPrChange w:id="235" w:author="RHEIN Cornelius (CLIMA)" w:date="2017-11-24T18:36:00Z">
              <w:rPr>
                <w:sz w:val="28"/>
                <w:szCs w:val="28"/>
                <w:lang w:eastAsia="zh-CN"/>
              </w:rPr>
            </w:rPrChange>
          </w:rPr>
          <w:t>2</w:t>
        </w:r>
      </w:ins>
      <w:ins w:id="236" w:author="RHEIN Cornelius (CLIMA)" w:date="2017-11-24T17:24:00Z">
        <w:r w:rsidR="009C69CB" w:rsidRPr="002330A6">
          <w:rPr>
            <w:lang w:eastAsia="zh-CN"/>
            <w:rPrChange w:id="237" w:author="RHEIN Cornelius (CLIMA)" w:date="2017-11-24T18:36:00Z">
              <w:rPr>
                <w:sz w:val="28"/>
                <w:szCs w:val="28"/>
                <w:lang w:eastAsia="zh-CN"/>
              </w:rPr>
            </w:rPrChange>
          </w:rPr>
          <w:t>020</w:t>
        </w:r>
      </w:ins>
      <w:r w:rsidR="00391744" w:rsidRPr="002330A6">
        <w:rPr>
          <w:rFonts w:eastAsia="SimSun"/>
          <w:rPrChange w:id="238" w:author="RHEIN Cornelius (CLIMA)" w:date="2017-11-24T18:36:00Z">
            <w:rPr>
              <w:rFonts w:eastAsia="SimSun"/>
              <w:sz w:val="28"/>
              <w:szCs w:val="28"/>
            </w:rPr>
          </w:rPrChange>
        </w:rPr>
        <w:t>;</w:t>
      </w:r>
    </w:p>
    <w:p w:rsidR="00F7024B" w:rsidRPr="002330A6" w:rsidRDefault="00391744" w:rsidP="00574419">
      <w:pPr>
        <w:pStyle w:val="Normal-pool"/>
        <w:numPr>
          <w:ilvl w:val="6"/>
          <w:numId w:val="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clear" w:pos="8555"/>
          <w:tab w:val="left" w:pos="624"/>
        </w:tabs>
        <w:spacing w:after="120"/>
        <w:ind w:left="1247" w:firstLine="624"/>
        <w:jc w:val="both"/>
        <w:rPr>
          <w:rPrChange w:id="239" w:author="RHEIN Cornelius (CLIMA)" w:date="2017-11-24T18:36:00Z">
            <w:rPr>
              <w:sz w:val="28"/>
              <w:szCs w:val="28"/>
            </w:rPr>
          </w:rPrChange>
        </w:rPr>
      </w:pPr>
      <w:r w:rsidRPr="002330A6">
        <w:rPr>
          <w:rFonts w:eastAsia="SimSun"/>
          <w:rPrChange w:id="240" w:author="RHEIN Cornelius (CLIMA)" w:date="2017-11-24T18:36:00Z">
            <w:rPr>
              <w:rFonts w:eastAsia="SimSun"/>
              <w:sz w:val="28"/>
              <w:szCs w:val="28"/>
            </w:rPr>
          </w:rPrChange>
        </w:rPr>
        <w:t xml:space="preserve">To request the </w:t>
      </w:r>
      <w:r w:rsidR="007323D2" w:rsidRPr="002330A6">
        <w:rPr>
          <w:rFonts w:eastAsia="SimSun"/>
          <w:rPrChange w:id="241" w:author="RHEIN Cornelius (CLIMA)" w:date="2017-11-24T18:36:00Z">
            <w:rPr>
              <w:rFonts w:eastAsia="SimSun"/>
              <w:sz w:val="28"/>
              <w:szCs w:val="28"/>
            </w:rPr>
          </w:rPrChange>
        </w:rPr>
        <w:t xml:space="preserve">Ozone </w:t>
      </w:r>
      <w:r w:rsidRPr="002330A6">
        <w:rPr>
          <w:rFonts w:eastAsia="SimSun"/>
          <w:rPrChange w:id="242" w:author="RHEIN Cornelius (CLIMA)" w:date="2017-11-24T18:36:00Z">
            <w:rPr>
              <w:rFonts w:eastAsia="SimSun"/>
              <w:sz w:val="28"/>
              <w:szCs w:val="28"/>
            </w:rPr>
          </w:rPrChange>
        </w:rPr>
        <w:t>Secretariat to make the information referred to in</w:t>
      </w:r>
      <w:r w:rsidRPr="002330A6">
        <w:rPr>
          <w:lang w:eastAsia="zh-CN"/>
          <w:rPrChange w:id="243" w:author="RHEIN Cornelius (CLIMA)" w:date="2017-11-24T18:36:00Z">
            <w:rPr>
              <w:sz w:val="28"/>
              <w:szCs w:val="28"/>
              <w:lang w:eastAsia="zh-CN"/>
            </w:rPr>
          </w:rPrChange>
        </w:rPr>
        <w:t xml:space="preserve"> paragraphs 1 and 2</w:t>
      </w:r>
      <w:r w:rsidR="00F145CC" w:rsidRPr="002330A6">
        <w:rPr>
          <w:lang w:eastAsia="zh-CN"/>
          <w:rPrChange w:id="244" w:author="RHEIN Cornelius (CLIMA)" w:date="2017-11-24T18:36:00Z">
            <w:rPr>
              <w:sz w:val="28"/>
              <w:szCs w:val="28"/>
              <w:lang w:eastAsia="zh-CN"/>
            </w:rPr>
          </w:rPrChange>
        </w:rPr>
        <w:t xml:space="preserve"> above</w:t>
      </w:r>
      <w:r w:rsidRPr="002330A6">
        <w:rPr>
          <w:lang w:eastAsia="zh-CN"/>
          <w:rPrChange w:id="245" w:author="RHEIN Cornelius (CLIMA)" w:date="2017-11-24T18:36:00Z">
            <w:rPr>
              <w:sz w:val="28"/>
              <w:szCs w:val="28"/>
              <w:lang w:eastAsia="zh-CN"/>
            </w:rPr>
          </w:rPrChange>
        </w:rPr>
        <w:t xml:space="preserve"> </w:t>
      </w:r>
      <w:r w:rsidRPr="002330A6">
        <w:rPr>
          <w:rFonts w:eastAsia="SimSun"/>
          <w:rPrChange w:id="246" w:author="RHEIN Cornelius (CLIMA)" w:date="2017-11-24T18:36:00Z">
            <w:rPr>
              <w:rFonts w:eastAsia="SimSun"/>
              <w:sz w:val="28"/>
              <w:szCs w:val="28"/>
            </w:rPr>
          </w:rPrChange>
        </w:rPr>
        <w:t>accessible on its website</w:t>
      </w:r>
      <w:r w:rsidR="009604AC" w:rsidRPr="002330A6">
        <w:rPr>
          <w:rFonts w:eastAsia="SimSun"/>
          <w:rPrChange w:id="247" w:author="RHEIN Cornelius (CLIMA)" w:date="2017-11-24T18:36:00Z">
            <w:rPr>
              <w:rFonts w:eastAsia="SimSun"/>
              <w:sz w:val="28"/>
              <w:szCs w:val="28"/>
            </w:rPr>
          </w:rPrChange>
        </w:rPr>
        <w:t xml:space="preserve"> and to ensure an update of the overview </w:t>
      </w:r>
      <w:ins w:id="248" w:author="RHEIN Cornelius (CLIMA)" w:date="2017-11-24T17:08:00Z">
        <w:r w:rsidR="00E84178" w:rsidRPr="002330A6">
          <w:rPr>
            <w:rFonts w:eastAsia="SimSun"/>
            <w:rPrChange w:id="249" w:author="RHEIN Cornelius (CLIMA)" w:date="2017-11-24T18:36:00Z">
              <w:rPr>
                <w:rFonts w:eastAsia="SimSun"/>
                <w:sz w:val="28"/>
                <w:szCs w:val="28"/>
              </w:rPr>
            </w:rPrChange>
          </w:rPr>
          <w:t xml:space="preserve">at least </w:t>
        </w:r>
      </w:ins>
      <w:r w:rsidR="009604AC" w:rsidRPr="002330A6">
        <w:rPr>
          <w:rFonts w:eastAsia="SimSun"/>
          <w:rPrChange w:id="250" w:author="RHEIN Cornelius (CLIMA)" w:date="2017-11-24T18:36:00Z">
            <w:rPr>
              <w:rFonts w:eastAsia="SimSun"/>
              <w:sz w:val="28"/>
              <w:szCs w:val="28"/>
            </w:rPr>
          </w:rPrChange>
        </w:rPr>
        <w:t>prior to each meeting of the parties</w:t>
      </w:r>
      <w:ins w:id="251" w:author="RHEIN Cornelius (CLIMA)" w:date="2017-11-24T18:37:00Z">
        <w:r w:rsidR="002330A6">
          <w:rPr>
            <w:rFonts w:eastAsia="SimSun"/>
          </w:rPr>
          <w:t>,</w:t>
        </w:r>
      </w:ins>
      <w:bookmarkStart w:id="252" w:name="_GoBack"/>
      <w:bookmarkEnd w:id="252"/>
      <w:del w:id="253" w:author="RHEIN Cornelius (CLIMA)" w:date="2017-11-24T17:09:00Z">
        <w:r w:rsidR="009604AC" w:rsidRPr="002330A6" w:rsidDel="00E84178">
          <w:rPr>
            <w:rFonts w:eastAsia="SimSun"/>
            <w:rPrChange w:id="254" w:author="RHEIN Cornelius (CLIMA)" w:date="2017-11-24T18:36:00Z">
              <w:rPr>
                <w:rFonts w:eastAsia="SimSun"/>
                <w:sz w:val="28"/>
                <w:szCs w:val="28"/>
              </w:rPr>
            </w:rPrChange>
          </w:rPr>
          <w:delText xml:space="preserve"> and the open-ended working group</w:delText>
        </w:r>
      </w:del>
      <w:ins w:id="255" w:author="RHEIN Cornelius (CLIMA)" w:date="2017-11-24T17:25:00Z">
        <w:r w:rsidR="009C69CB" w:rsidRPr="002330A6">
          <w:rPr>
            <w:rFonts w:eastAsia="SimSun"/>
            <w:rPrChange w:id="256" w:author="RHEIN Cornelius (CLIMA)" w:date="2017-11-24T18:36:00Z">
              <w:rPr>
                <w:rFonts w:eastAsia="SimSun"/>
                <w:sz w:val="28"/>
                <w:szCs w:val="28"/>
              </w:rPr>
            </w:rPrChange>
          </w:rPr>
          <w:t xml:space="preserve"> concluding with the 34</w:t>
        </w:r>
        <w:r w:rsidR="009C69CB" w:rsidRPr="002330A6">
          <w:rPr>
            <w:rFonts w:eastAsia="SimSun"/>
            <w:vertAlign w:val="superscript"/>
            <w:rPrChange w:id="257" w:author="RHEIN Cornelius (CLIMA)" w:date="2017-11-24T18:36:00Z">
              <w:rPr>
                <w:rFonts w:eastAsia="SimSun"/>
                <w:sz w:val="28"/>
                <w:szCs w:val="28"/>
              </w:rPr>
            </w:rPrChange>
          </w:rPr>
          <w:t>th</w:t>
        </w:r>
        <w:r w:rsidR="009C69CB" w:rsidRPr="002330A6">
          <w:rPr>
            <w:rFonts w:eastAsia="SimSun"/>
            <w:rPrChange w:id="258" w:author="RHEIN Cornelius (CLIMA)" w:date="2017-11-24T18:36:00Z">
              <w:rPr>
                <w:rFonts w:eastAsia="SimSun"/>
                <w:sz w:val="28"/>
                <w:szCs w:val="28"/>
              </w:rPr>
            </w:rPrChange>
          </w:rPr>
          <w:t xml:space="preserve"> </w:t>
        </w:r>
      </w:ins>
      <w:ins w:id="259" w:author="RHEIN Cornelius (CLIMA)" w:date="2017-11-24T17:26:00Z">
        <w:r w:rsidR="009C69CB" w:rsidRPr="002330A6">
          <w:rPr>
            <w:rFonts w:eastAsia="SimSun"/>
            <w:rPrChange w:id="260" w:author="RHEIN Cornelius (CLIMA)" w:date="2017-11-24T18:36:00Z">
              <w:rPr>
                <w:rFonts w:eastAsia="SimSun"/>
                <w:sz w:val="28"/>
                <w:szCs w:val="28"/>
              </w:rPr>
            </w:rPrChange>
          </w:rPr>
          <w:t xml:space="preserve">meeting of the parties, when parties </w:t>
        </w:r>
      </w:ins>
      <w:ins w:id="261" w:author="RHEIN Cornelius (CLIMA)" w:date="2017-11-24T17:27:00Z">
        <w:r w:rsidR="009C69CB" w:rsidRPr="002330A6">
          <w:rPr>
            <w:rFonts w:eastAsia="SimSun"/>
            <w:rPrChange w:id="262" w:author="RHEIN Cornelius (CLIMA)" w:date="2017-11-24T18:36:00Z">
              <w:rPr>
                <w:rFonts w:eastAsia="SimSun"/>
                <w:sz w:val="28"/>
                <w:szCs w:val="28"/>
              </w:rPr>
            </w:rPrChange>
          </w:rPr>
          <w:t xml:space="preserve">should consider </w:t>
        </w:r>
      </w:ins>
      <w:ins w:id="263" w:author="RHEIN Cornelius (CLIMA)" w:date="2017-11-24T17:28:00Z">
        <w:r w:rsidR="009C69CB" w:rsidRPr="002330A6">
          <w:rPr>
            <w:rPrChange w:id="264" w:author="RHEIN Cornelius (CLIMA)" w:date="2017-11-24T18:36:00Z">
              <w:rPr>
                <w:sz w:val="28"/>
                <w:szCs w:val="28"/>
              </w:rPr>
            </w:rPrChange>
          </w:rPr>
          <w:t>w</w:t>
        </w:r>
      </w:ins>
      <w:ins w:id="265" w:author="RHEIN Cornelius (CLIMA)" w:date="2017-11-24T17:29:00Z">
        <w:r w:rsidR="009C69CB" w:rsidRPr="002330A6">
          <w:rPr>
            <w:rPrChange w:id="266" w:author="RHEIN Cornelius (CLIMA)" w:date="2017-11-24T18:36:00Z">
              <w:rPr>
                <w:sz w:val="28"/>
                <w:szCs w:val="28"/>
              </w:rPr>
            </w:rPrChange>
          </w:rPr>
          <w:t>h</w:t>
        </w:r>
      </w:ins>
      <w:r w:rsidR="00F7024B" w:rsidRPr="002330A6">
        <w:rPr>
          <w:rPrChange w:id="267" w:author="RHEIN Cornelius (CLIMA)" w:date="2017-11-24T18:36:00Z">
            <w:rPr>
              <w:sz w:val="28"/>
              <w:szCs w:val="28"/>
            </w:rPr>
          </w:rPrChange>
        </w:rPr>
        <w:t>ether to renew the request to the secretariat.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898"/>
        <w:gridCol w:w="1815"/>
        <w:gridCol w:w="1983"/>
        <w:gridCol w:w="1900"/>
        <w:gridCol w:w="1900"/>
      </w:tblGrid>
      <w:tr w:rsidR="00456D07" w:rsidRPr="00AD6B13" w:rsidTr="00EB0516">
        <w:tc>
          <w:tcPr>
            <w:tcW w:w="1898" w:type="dxa"/>
            <w:shd w:val="clear" w:color="auto" w:fill="auto"/>
          </w:tcPr>
          <w:p w:rsidR="00456D07" w:rsidRPr="00AD6B13" w:rsidRDefault="00456D07" w:rsidP="00456D07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  <w:tab w:val="left" w:pos="4082"/>
              </w:tabs>
              <w:suppressAutoHyphens w:val="0"/>
              <w:autoSpaceDN/>
              <w:spacing w:before="520"/>
              <w:textAlignment w:val="auto"/>
              <w:rPr>
                <w:rFonts w:eastAsia="MS Mincho"/>
                <w:szCs w:val="20"/>
                <w:lang w:eastAsia="en-US"/>
              </w:rPr>
            </w:pPr>
          </w:p>
        </w:tc>
        <w:tc>
          <w:tcPr>
            <w:tcW w:w="1815" w:type="dxa"/>
            <w:shd w:val="clear" w:color="auto" w:fill="auto"/>
          </w:tcPr>
          <w:p w:rsidR="00456D07" w:rsidRPr="00AD6B13" w:rsidRDefault="00456D07" w:rsidP="00456D07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  <w:tab w:val="left" w:pos="4082"/>
              </w:tabs>
              <w:suppressAutoHyphens w:val="0"/>
              <w:autoSpaceDN/>
              <w:spacing w:before="520"/>
              <w:textAlignment w:val="auto"/>
              <w:rPr>
                <w:rFonts w:eastAsia="MS Mincho"/>
                <w:szCs w:val="20"/>
                <w:lang w:eastAsia="en-US"/>
              </w:rPr>
            </w:pP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auto"/>
          </w:tcPr>
          <w:p w:rsidR="00456D07" w:rsidRPr="00AD6B13" w:rsidRDefault="00456D07" w:rsidP="00456D07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  <w:tab w:val="left" w:pos="4082"/>
              </w:tabs>
              <w:suppressAutoHyphens w:val="0"/>
              <w:autoSpaceDN/>
              <w:spacing w:before="520"/>
              <w:textAlignment w:val="auto"/>
              <w:rPr>
                <w:rFonts w:eastAsia="MS Mincho"/>
                <w:szCs w:val="20"/>
                <w:lang w:eastAsia="en-US"/>
              </w:rPr>
            </w:pPr>
          </w:p>
        </w:tc>
        <w:tc>
          <w:tcPr>
            <w:tcW w:w="1900" w:type="dxa"/>
            <w:shd w:val="clear" w:color="auto" w:fill="auto"/>
          </w:tcPr>
          <w:p w:rsidR="00456D07" w:rsidRPr="00AD6B13" w:rsidRDefault="00456D07" w:rsidP="00584AFA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  <w:tab w:val="left" w:pos="4082"/>
              </w:tabs>
              <w:suppressAutoHyphens w:val="0"/>
              <w:autoSpaceDN/>
              <w:spacing w:before="520"/>
              <w:jc w:val="center"/>
              <w:textAlignment w:val="auto"/>
              <w:rPr>
                <w:rFonts w:eastAsia="MS Mincho"/>
                <w:szCs w:val="20"/>
                <w:lang w:eastAsia="en-US"/>
              </w:rPr>
            </w:pPr>
          </w:p>
        </w:tc>
        <w:tc>
          <w:tcPr>
            <w:tcW w:w="1900" w:type="dxa"/>
            <w:shd w:val="clear" w:color="auto" w:fill="auto"/>
          </w:tcPr>
          <w:p w:rsidR="00456D07" w:rsidRPr="00AD6B13" w:rsidRDefault="00456D07" w:rsidP="00456D07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  <w:tab w:val="left" w:pos="4082"/>
              </w:tabs>
              <w:suppressAutoHyphens w:val="0"/>
              <w:autoSpaceDN/>
              <w:spacing w:before="520"/>
              <w:textAlignment w:val="auto"/>
              <w:rPr>
                <w:rFonts w:eastAsia="MS Mincho"/>
                <w:szCs w:val="20"/>
                <w:lang w:eastAsia="en-US"/>
              </w:rPr>
            </w:pPr>
          </w:p>
        </w:tc>
      </w:tr>
    </w:tbl>
    <w:p w:rsidR="00B27589" w:rsidRPr="00A4175F" w:rsidRDefault="00B27589" w:rsidP="00456D07">
      <w:pPr>
        <w:tabs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suppressAutoHyphens w:val="0"/>
        <w:autoSpaceDN/>
        <w:textAlignment w:val="auto"/>
      </w:pPr>
    </w:p>
    <w:sectPr w:rsidR="00B27589" w:rsidRPr="00A4175F" w:rsidSect="006E6722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7AB" w:rsidRDefault="00E057AB">
      <w:r>
        <w:separator/>
      </w:r>
    </w:p>
  </w:endnote>
  <w:endnote w:type="continuationSeparator" w:id="0">
    <w:p w:rsidR="00E057AB" w:rsidRDefault="00E05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altName w:val="Arial"/>
    <w:charset w:val="EE"/>
    <w:family w:val="swiss"/>
    <w:pitch w:val="variable"/>
    <w:sig w:usb0="00000005" w:usb1="00000000" w:usb2="00000000" w:usb3="00000000" w:csb0="00000002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699" w:rsidRDefault="00123699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330A6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699" w:rsidRDefault="00123699" w:rsidP="00035EDE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604AC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917" w:rsidRDefault="00B06917" w:rsidP="00B06917">
    <w:pPr>
      <w:pStyle w:val="Footer"/>
      <w:tabs>
        <w:tab w:val="clear" w:pos="4320"/>
        <w:tab w:val="clear" w:pos="8640"/>
        <w:tab w:val="left" w:pos="624"/>
        <w:tab w:val="left" w:pos="1247"/>
        <w:tab w:val="left" w:pos="1871"/>
        <w:tab w:val="left" w:pos="2495"/>
        <w:tab w:val="left" w:pos="3119"/>
      </w:tabs>
    </w:pPr>
    <w:r>
      <w:rPr>
        <w:sz w:val="20"/>
        <w:szCs w:val="20"/>
      </w:rPr>
      <w:t>K1</w:t>
    </w:r>
    <w:r w:rsidR="00EB0516">
      <w:rPr>
        <w:sz w:val="20"/>
        <w:szCs w:val="20"/>
      </w:rPr>
      <w:t>7xxxxx</w:t>
    </w:r>
    <w:r w:rsidRPr="00456D07">
      <w:rPr>
        <w:sz w:val="20"/>
        <w:szCs w:val="20"/>
      </w:rPr>
      <w:tab/>
    </w:r>
    <w:r w:rsidR="00EB0516">
      <w:rPr>
        <w:sz w:val="20"/>
        <w:szCs w:val="20"/>
      </w:rPr>
      <w:t>xx1117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7AB" w:rsidRDefault="00E057AB" w:rsidP="007A35B3">
      <w:pPr>
        <w:spacing w:before="60"/>
        <w:ind w:left="624"/>
      </w:pPr>
      <w:r>
        <w:separator/>
      </w:r>
    </w:p>
  </w:footnote>
  <w:footnote w:type="continuationSeparator" w:id="0">
    <w:p w:rsidR="00E057AB" w:rsidRDefault="00E057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699" w:rsidRPr="00BF6753" w:rsidRDefault="008E6054" w:rsidP="00DE5135">
    <w:pPr>
      <w:pStyle w:val="FootnoteText"/>
      <w:pBdr>
        <w:bottom w:val="single" w:sz="4" w:space="1" w:color="auto"/>
      </w:pBdr>
      <w:tabs>
        <w:tab w:val="left" w:pos="624"/>
        <w:tab w:val="left" w:pos="1871"/>
        <w:tab w:val="left" w:pos="2495"/>
        <w:tab w:val="left" w:pos="3119"/>
        <w:tab w:val="left" w:pos="3742"/>
      </w:tabs>
      <w:spacing w:before="0" w:after="0"/>
      <w:ind w:left="0"/>
      <w:rPr>
        <w:b/>
        <w:szCs w:val="18"/>
      </w:rPr>
    </w:pPr>
    <w:r>
      <w:rPr>
        <w:b/>
        <w:szCs w:val="18"/>
      </w:rPr>
      <w:t>UNEP/OzL.Pro.</w:t>
    </w:r>
    <w:r w:rsidR="003B3F6F">
      <w:rPr>
        <w:b/>
        <w:szCs w:val="18"/>
      </w:rPr>
      <w:t>2</w:t>
    </w:r>
    <w:r w:rsidR="00EB0516">
      <w:rPr>
        <w:b/>
        <w:szCs w:val="18"/>
      </w:rPr>
      <w:t>9</w:t>
    </w:r>
    <w:r w:rsidR="003B3F6F">
      <w:rPr>
        <w:b/>
        <w:szCs w:val="18"/>
      </w:rPr>
      <w:t>/</w:t>
    </w:r>
    <w:proofErr w:type="spellStart"/>
    <w:r w:rsidR="00BF6753" w:rsidRPr="00456D07">
      <w:rPr>
        <w:b/>
        <w:szCs w:val="18"/>
      </w:rPr>
      <w:t>CRP.</w:t>
    </w:r>
    <w:r w:rsidR="00EB0516" w:rsidRPr="00EB0516">
      <w:rPr>
        <w:b/>
        <w:szCs w:val="18"/>
        <w:highlight w:val="yellow"/>
      </w:rPr>
      <w:t>x</w:t>
    </w:r>
    <w:proofErr w:type="spell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699" w:rsidRPr="00BF6753" w:rsidRDefault="00BF6753" w:rsidP="00BF6753">
    <w:pPr>
      <w:pStyle w:val="FootnoteText"/>
      <w:pBdr>
        <w:bottom w:val="single" w:sz="4" w:space="1" w:color="auto"/>
      </w:pBdr>
      <w:tabs>
        <w:tab w:val="left" w:pos="624"/>
        <w:tab w:val="left" w:pos="1871"/>
        <w:tab w:val="left" w:pos="2495"/>
        <w:tab w:val="left" w:pos="3119"/>
        <w:tab w:val="left" w:pos="3742"/>
      </w:tabs>
      <w:spacing w:before="0" w:after="0"/>
      <w:ind w:left="0"/>
      <w:jc w:val="right"/>
      <w:rPr>
        <w:b/>
        <w:szCs w:val="18"/>
      </w:rPr>
    </w:pPr>
    <w:r w:rsidRPr="00BF6753">
      <w:rPr>
        <w:b/>
        <w:szCs w:val="18"/>
      </w:rPr>
      <w:t>UNEP/</w:t>
    </w:r>
    <w:r w:rsidR="008E6054">
      <w:rPr>
        <w:b/>
        <w:szCs w:val="18"/>
      </w:rPr>
      <w:t>OzL.Pro.</w:t>
    </w:r>
    <w:r w:rsidR="00EB0516">
      <w:rPr>
        <w:b/>
        <w:szCs w:val="18"/>
      </w:rPr>
      <w:t>29</w:t>
    </w:r>
    <w:r w:rsidRPr="00BF6753">
      <w:rPr>
        <w:b/>
        <w:szCs w:val="18"/>
      </w:rPr>
      <w:t>/</w:t>
    </w:r>
    <w:proofErr w:type="spellStart"/>
    <w:r w:rsidRPr="00456D07">
      <w:rPr>
        <w:b/>
        <w:szCs w:val="18"/>
      </w:rPr>
      <w:t>CRP.</w:t>
    </w:r>
    <w:r w:rsidR="00EB0516" w:rsidRPr="00EB0516">
      <w:rPr>
        <w:b/>
        <w:szCs w:val="18"/>
        <w:highlight w:val="yellow"/>
      </w:rPr>
      <w:t>x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52A66A9D"/>
    <w:multiLevelType w:val="multilevel"/>
    <w:tmpl w:val="D07A6E4C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3">
    <w:nsid w:val="57AB0FA0"/>
    <w:multiLevelType w:val="multilevel"/>
    <w:tmpl w:val="D07A6E4C"/>
    <w:lvl w:ilvl="0">
      <w:start w:val="1"/>
      <w:numFmt w:val="decimal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4">
    <w:nsid w:val="7D933C2D"/>
    <w:multiLevelType w:val="hybridMultilevel"/>
    <w:tmpl w:val="89DC47C8"/>
    <w:lvl w:ilvl="0" w:tplc="08090001">
      <w:start w:val="1"/>
      <w:numFmt w:val="bullet"/>
      <w:lvlText w:val=""/>
      <w:lvlJc w:val="left"/>
      <w:pPr>
        <w:ind w:left="160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32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4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6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8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0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2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4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6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4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gent">
    <w15:presenceInfo w15:providerId="None" w15:userId="Agen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1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s-ES" w:vendorID="64" w:dllVersion="0" w:nlCheck="1" w:checkStyle="1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en-CA" w:vendorID="64" w:dllVersion="4096" w:nlCheck="1" w:checkStyle="0"/>
  <w:activeWritingStyle w:appName="MSWord" w:lang="en-GB" w:vendorID="64" w:dllVersion="131078" w:nlCheck="1" w:checkStyle="1"/>
  <w:activeWritingStyle w:appName="MSWord" w:lang="en-CA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1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624"/>
  <w:hyphenationZone w:val="425"/>
  <w:evenAndOddHeaders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C45BB"/>
    <w:rsid w:val="000149E6"/>
    <w:rsid w:val="000247B0"/>
    <w:rsid w:val="00026997"/>
    <w:rsid w:val="00033E0B"/>
    <w:rsid w:val="00035EA6"/>
    <w:rsid w:val="00035EDE"/>
    <w:rsid w:val="00047B3B"/>
    <w:rsid w:val="000509B4"/>
    <w:rsid w:val="0006035B"/>
    <w:rsid w:val="000668FB"/>
    <w:rsid w:val="00070554"/>
    <w:rsid w:val="00071886"/>
    <w:rsid w:val="000742BC"/>
    <w:rsid w:val="00082A0C"/>
    <w:rsid w:val="00083504"/>
    <w:rsid w:val="00090E48"/>
    <w:rsid w:val="0009640C"/>
    <w:rsid w:val="000A43F6"/>
    <w:rsid w:val="000B14B8"/>
    <w:rsid w:val="000B22A2"/>
    <w:rsid w:val="000C2A52"/>
    <w:rsid w:val="000D33C0"/>
    <w:rsid w:val="000D6941"/>
    <w:rsid w:val="000F0B5E"/>
    <w:rsid w:val="000F300A"/>
    <w:rsid w:val="001168EB"/>
    <w:rsid w:val="001202E3"/>
    <w:rsid w:val="00123699"/>
    <w:rsid w:val="0013059D"/>
    <w:rsid w:val="00132D06"/>
    <w:rsid w:val="00141A55"/>
    <w:rsid w:val="001446A3"/>
    <w:rsid w:val="001544EF"/>
    <w:rsid w:val="00155395"/>
    <w:rsid w:val="00160D03"/>
    <w:rsid w:val="00160D74"/>
    <w:rsid w:val="00167D02"/>
    <w:rsid w:val="001736C7"/>
    <w:rsid w:val="00180C1A"/>
    <w:rsid w:val="00181EC8"/>
    <w:rsid w:val="00184349"/>
    <w:rsid w:val="0018662B"/>
    <w:rsid w:val="00187F64"/>
    <w:rsid w:val="001943DE"/>
    <w:rsid w:val="00195F33"/>
    <w:rsid w:val="001B1617"/>
    <w:rsid w:val="001B213A"/>
    <w:rsid w:val="001B504B"/>
    <w:rsid w:val="001D01A7"/>
    <w:rsid w:val="001D3874"/>
    <w:rsid w:val="001D7E75"/>
    <w:rsid w:val="001E56D2"/>
    <w:rsid w:val="001E7D56"/>
    <w:rsid w:val="001F3D25"/>
    <w:rsid w:val="001F680B"/>
    <w:rsid w:val="001F75DE"/>
    <w:rsid w:val="00200D58"/>
    <w:rsid w:val="002013BE"/>
    <w:rsid w:val="002063A4"/>
    <w:rsid w:val="00210653"/>
    <w:rsid w:val="0021145B"/>
    <w:rsid w:val="00211A44"/>
    <w:rsid w:val="002151BC"/>
    <w:rsid w:val="002156FC"/>
    <w:rsid w:val="00215C4D"/>
    <w:rsid w:val="002330A6"/>
    <w:rsid w:val="00243D36"/>
    <w:rsid w:val="00245C0A"/>
    <w:rsid w:val="00247707"/>
    <w:rsid w:val="00251BA6"/>
    <w:rsid w:val="0026018E"/>
    <w:rsid w:val="002631C9"/>
    <w:rsid w:val="00286740"/>
    <w:rsid w:val="002929D8"/>
    <w:rsid w:val="002A237D"/>
    <w:rsid w:val="002A4C53"/>
    <w:rsid w:val="002B0672"/>
    <w:rsid w:val="002B247F"/>
    <w:rsid w:val="002C145D"/>
    <w:rsid w:val="002C2C3E"/>
    <w:rsid w:val="002C533E"/>
    <w:rsid w:val="002D027F"/>
    <w:rsid w:val="002D7A85"/>
    <w:rsid w:val="002D7B60"/>
    <w:rsid w:val="002E3A10"/>
    <w:rsid w:val="002F4761"/>
    <w:rsid w:val="002F5C79"/>
    <w:rsid w:val="003019E2"/>
    <w:rsid w:val="0031037B"/>
    <w:rsid w:val="0031413F"/>
    <w:rsid w:val="003148BB"/>
    <w:rsid w:val="00317063"/>
    <w:rsid w:val="00317976"/>
    <w:rsid w:val="0033351A"/>
    <w:rsid w:val="00355EA9"/>
    <w:rsid w:val="003578DE"/>
    <w:rsid w:val="003817C1"/>
    <w:rsid w:val="00391744"/>
    <w:rsid w:val="00396257"/>
    <w:rsid w:val="00397EB8"/>
    <w:rsid w:val="003A4833"/>
    <w:rsid w:val="003A4FD0"/>
    <w:rsid w:val="003A69D1"/>
    <w:rsid w:val="003A7705"/>
    <w:rsid w:val="003A77F1"/>
    <w:rsid w:val="003B1545"/>
    <w:rsid w:val="003B3F6F"/>
    <w:rsid w:val="003B636E"/>
    <w:rsid w:val="003C09B7"/>
    <w:rsid w:val="003C409D"/>
    <w:rsid w:val="003C45BB"/>
    <w:rsid w:val="003C5BA6"/>
    <w:rsid w:val="003D082C"/>
    <w:rsid w:val="003D0980"/>
    <w:rsid w:val="003D7D75"/>
    <w:rsid w:val="003E7407"/>
    <w:rsid w:val="003F0E85"/>
    <w:rsid w:val="00410C55"/>
    <w:rsid w:val="00416854"/>
    <w:rsid w:val="00417725"/>
    <w:rsid w:val="00437F26"/>
    <w:rsid w:val="00444097"/>
    <w:rsid w:val="00445487"/>
    <w:rsid w:val="00450A73"/>
    <w:rsid w:val="00454769"/>
    <w:rsid w:val="00456D07"/>
    <w:rsid w:val="00466991"/>
    <w:rsid w:val="0047064C"/>
    <w:rsid w:val="00486873"/>
    <w:rsid w:val="004A42E1"/>
    <w:rsid w:val="004B162C"/>
    <w:rsid w:val="004B6128"/>
    <w:rsid w:val="004C3751"/>
    <w:rsid w:val="004C3DBE"/>
    <w:rsid w:val="004C5C96"/>
    <w:rsid w:val="004D06A4"/>
    <w:rsid w:val="004D250A"/>
    <w:rsid w:val="004D797B"/>
    <w:rsid w:val="004E682C"/>
    <w:rsid w:val="004F1A81"/>
    <w:rsid w:val="00517CCB"/>
    <w:rsid w:val="005218D9"/>
    <w:rsid w:val="005242CE"/>
    <w:rsid w:val="0053008C"/>
    <w:rsid w:val="0053332B"/>
    <w:rsid w:val="00536186"/>
    <w:rsid w:val="00544CBB"/>
    <w:rsid w:val="00545BDB"/>
    <w:rsid w:val="005644DF"/>
    <w:rsid w:val="00564E4C"/>
    <w:rsid w:val="0057315F"/>
    <w:rsid w:val="00574419"/>
    <w:rsid w:val="00576104"/>
    <w:rsid w:val="005821C6"/>
    <w:rsid w:val="00584AFA"/>
    <w:rsid w:val="005C4462"/>
    <w:rsid w:val="005C67C8"/>
    <w:rsid w:val="005D0249"/>
    <w:rsid w:val="005D6E8C"/>
    <w:rsid w:val="005F100C"/>
    <w:rsid w:val="005F68DA"/>
    <w:rsid w:val="0060773B"/>
    <w:rsid w:val="006157B5"/>
    <w:rsid w:val="00626FC6"/>
    <w:rsid w:val="006303B4"/>
    <w:rsid w:val="00630BE5"/>
    <w:rsid w:val="00633D3D"/>
    <w:rsid w:val="00641703"/>
    <w:rsid w:val="006431A6"/>
    <w:rsid w:val="006459F6"/>
    <w:rsid w:val="006501AD"/>
    <w:rsid w:val="00651BFA"/>
    <w:rsid w:val="00654475"/>
    <w:rsid w:val="00661AE4"/>
    <w:rsid w:val="00665A4B"/>
    <w:rsid w:val="00675A1C"/>
    <w:rsid w:val="006774A3"/>
    <w:rsid w:val="00684BEB"/>
    <w:rsid w:val="00692E2A"/>
    <w:rsid w:val="006A76F2"/>
    <w:rsid w:val="006D7EFB"/>
    <w:rsid w:val="006E0EB5"/>
    <w:rsid w:val="006E6672"/>
    <w:rsid w:val="006E6722"/>
    <w:rsid w:val="007027B9"/>
    <w:rsid w:val="0071460E"/>
    <w:rsid w:val="00715E88"/>
    <w:rsid w:val="007323D2"/>
    <w:rsid w:val="00734CAA"/>
    <w:rsid w:val="00752B23"/>
    <w:rsid w:val="0075533C"/>
    <w:rsid w:val="00757581"/>
    <w:rsid w:val="007611A0"/>
    <w:rsid w:val="00796D3F"/>
    <w:rsid w:val="007976BA"/>
    <w:rsid w:val="007A0A4A"/>
    <w:rsid w:val="007A1683"/>
    <w:rsid w:val="007A35B3"/>
    <w:rsid w:val="007A5C12"/>
    <w:rsid w:val="007A7CB0"/>
    <w:rsid w:val="007B4AB9"/>
    <w:rsid w:val="007B68A3"/>
    <w:rsid w:val="007C2541"/>
    <w:rsid w:val="007D66A8"/>
    <w:rsid w:val="007E003F"/>
    <w:rsid w:val="00800808"/>
    <w:rsid w:val="008164F2"/>
    <w:rsid w:val="00820ACB"/>
    <w:rsid w:val="00821395"/>
    <w:rsid w:val="00830E26"/>
    <w:rsid w:val="008324F0"/>
    <w:rsid w:val="00843576"/>
    <w:rsid w:val="00843B64"/>
    <w:rsid w:val="008478FC"/>
    <w:rsid w:val="00867BFF"/>
    <w:rsid w:val="00876592"/>
    <w:rsid w:val="00880666"/>
    <w:rsid w:val="00881BF6"/>
    <w:rsid w:val="008825B1"/>
    <w:rsid w:val="0088480A"/>
    <w:rsid w:val="0088757A"/>
    <w:rsid w:val="00892D21"/>
    <w:rsid w:val="008957DD"/>
    <w:rsid w:val="00897D98"/>
    <w:rsid w:val="008A6DF2"/>
    <w:rsid w:val="008A7807"/>
    <w:rsid w:val="008B072A"/>
    <w:rsid w:val="008B4CC9"/>
    <w:rsid w:val="008D7C99"/>
    <w:rsid w:val="008E0FCB"/>
    <w:rsid w:val="008E144F"/>
    <w:rsid w:val="008E6054"/>
    <w:rsid w:val="00907B3D"/>
    <w:rsid w:val="0092178C"/>
    <w:rsid w:val="00930B88"/>
    <w:rsid w:val="00940DCC"/>
    <w:rsid w:val="0094179A"/>
    <w:rsid w:val="0094459E"/>
    <w:rsid w:val="00944DBC"/>
    <w:rsid w:val="00950977"/>
    <w:rsid w:val="00951A7B"/>
    <w:rsid w:val="009564A6"/>
    <w:rsid w:val="009604AC"/>
    <w:rsid w:val="00967621"/>
    <w:rsid w:val="00967E6A"/>
    <w:rsid w:val="009723ED"/>
    <w:rsid w:val="00980796"/>
    <w:rsid w:val="009B4A0F"/>
    <w:rsid w:val="009C0E5F"/>
    <w:rsid w:val="009C11D2"/>
    <w:rsid w:val="009C69CB"/>
    <w:rsid w:val="009C6C70"/>
    <w:rsid w:val="009D0B63"/>
    <w:rsid w:val="009E307E"/>
    <w:rsid w:val="009F30E3"/>
    <w:rsid w:val="009F4123"/>
    <w:rsid w:val="00A0089B"/>
    <w:rsid w:val="00A07870"/>
    <w:rsid w:val="00A07F19"/>
    <w:rsid w:val="00A1348D"/>
    <w:rsid w:val="00A1752C"/>
    <w:rsid w:val="00A232EE"/>
    <w:rsid w:val="00A23F48"/>
    <w:rsid w:val="00A4175F"/>
    <w:rsid w:val="00A44411"/>
    <w:rsid w:val="00A469FA"/>
    <w:rsid w:val="00A52A37"/>
    <w:rsid w:val="00A55B01"/>
    <w:rsid w:val="00A56B5B"/>
    <w:rsid w:val="00A603D0"/>
    <w:rsid w:val="00A603FF"/>
    <w:rsid w:val="00A657DD"/>
    <w:rsid w:val="00A666A6"/>
    <w:rsid w:val="00A675FD"/>
    <w:rsid w:val="00A72437"/>
    <w:rsid w:val="00A747E8"/>
    <w:rsid w:val="00A80611"/>
    <w:rsid w:val="00AB5340"/>
    <w:rsid w:val="00AB7916"/>
    <w:rsid w:val="00AC0A89"/>
    <w:rsid w:val="00AC7C96"/>
    <w:rsid w:val="00AD6B13"/>
    <w:rsid w:val="00AE237D"/>
    <w:rsid w:val="00AE502A"/>
    <w:rsid w:val="00AF2517"/>
    <w:rsid w:val="00AF7C07"/>
    <w:rsid w:val="00B00CC0"/>
    <w:rsid w:val="00B04E2F"/>
    <w:rsid w:val="00B06917"/>
    <w:rsid w:val="00B22C93"/>
    <w:rsid w:val="00B27589"/>
    <w:rsid w:val="00B37536"/>
    <w:rsid w:val="00B405B7"/>
    <w:rsid w:val="00B52222"/>
    <w:rsid w:val="00B54FE7"/>
    <w:rsid w:val="00B569EE"/>
    <w:rsid w:val="00B66901"/>
    <w:rsid w:val="00B71E6D"/>
    <w:rsid w:val="00B72070"/>
    <w:rsid w:val="00B779E1"/>
    <w:rsid w:val="00B91EE1"/>
    <w:rsid w:val="00BA0090"/>
    <w:rsid w:val="00BA1619"/>
    <w:rsid w:val="00BA1A67"/>
    <w:rsid w:val="00BC2432"/>
    <w:rsid w:val="00BD3DF4"/>
    <w:rsid w:val="00BE1D16"/>
    <w:rsid w:val="00BE4BE0"/>
    <w:rsid w:val="00BE5B5F"/>
    <w:rsid w:val="00BF6753"/>
    <w:rsid w:val="00C16FB0"/>
    <w:rsid w:val="00C220DB"/>
    <w:rsid w:val="00C26F55"/>
    <w:rsid w:val="00C30C63"/>
    <w:rsid w:val="00C36B8B"/>
    <w:rsid w:val="00C415C1"/>
    <w:rsid w:val="00C47DBF"/>
    <w:rsid w:val="00C552FF"/>
    <w:rsid w:val="00C558DA"/>
    <w:rsid w:val="00C55AF3"/>
    <w:rsid w:val="00C56236"/>
    <w:rsid w:val="00C75B93"/>
    <w:rsid w:val="00C84759"/>
    <w:rsid w:val="00CA6C7F"/>
    <w:rsid w:val="00CB24E1"/>
    <w:rsid w:val="00CC10A6"/>
    <w:rsid w:val="00CD5EB8"/>
    <w:rsid w:val="00CD7044"/>
    <w:rsid w:val="00CE08B9"/>
    <w:rsid w:val="00CE410B"/>
    <w:rsid w:val="00CE524C"/>
    <w:rsid w:val="00CF141F"/>
    <w:rsid w:val="00CF2DCC"/>
    <w:rsid w:val="00CF4777"/>
    <w:rsid w:val="00D067BB"/>
    <w:rsid w:val="00D1352A"/>
    <w:rsid w:val="00D169AF"/>
    <w:rsid w:val="00D25249"/>
    <w:rsid w:val="00D32FE9"/>
    <w:rsid w:val="00D44172"/>
    <w:rsid w:val="00D53055"/>
    <w:rsid w:val="00D63B8C"/>
    <w:rsid w:val="00D72C24"/>
    <w:rsid w:val="00D739CC"/>
    <w:rsid w:val="00D8093D"/>
    <w:rsid w:val="00D809FE"/>
    <w:rsid w:val="00D8108C"/>
    <w:rsid w:val="00D81134"/>
    <w:rsid w:val="00D842AE"/>
    <w:rsid w:val="00D91B80"/>
    <w:rsid w:val="00D9211C"/>
    <w:rsid w:val="00D92DE0"/>
    <w:rsid w:val="00D92FEF"/>
    <w:rsid w:val="00D93A0F"/>
    <w:rsid w:val="00D97E8B"/>
    <w:rsid w:val="00DA1BCA"/>
    <w:rsid w:val="00DC46FF"/>
    <w:rsid w:val="00DC5254"/>
    <w:rsid w:val="00DD1A4F"/>
    <w:rsid w:val="00DD1E8F"/>
    <w:rsid w:val="00DD3107"/>
    <w:rsid w:val="00DD310C"/>
    <w:rsid w:val="00DD7C2C"/>
    <w:rsid w:val="00DE0E00"/>
    <w:rsid w:val="00DE5135"/>
    <w:rsid w:val="00E057AB"/>
    <w:rsid w:val="00E06797"/>
    <w:rsid w:val="00E1058D"/>
    <w:rsid w:val="00E1265B"/>
    <w:rsid w:val="00E13B48"/>
    <w:rsid w:val="00E1404F"/>
    <w:rsid w:val="00E14D0C"/>
    <w:rsid w:val="00E21C83"/>
    <w:rsid w:val="00E24ADA"/>
    <w:rsid w:val="00E32F59"/>
    <w:rsid w:val="00E46D9A"/>
    <w:rsid w:val="00E54067"/>
    <w:rsid w:val="00E55ABC"/>
    <w:rsid w:val="00E565FF"/>
    <w:rsid w:val="00E61490"/>
    <w:rsid w:val="00E65388"/>
    <w:rsid w:val="00E84178"/>
    <w:rsid w:val="00E85B7D"/>
    <w:rsid w:val="00E9121B"/>
    <w:rsid w:val="00E916AF"/>
    <w:rsid w:val="00EA0AE2"/>
    <w:rsid w:val="00EA39E5"/>
    <w:rsid w:val="00EA5D8C"/>
    <w:rsid w:val="00EB0516"/>
    <w:rsid w:val="00EC5A46"/>
    <w:rsid w:val="00EC63E2"/>
    <w:rsid w:val="00ED1DAC"/>
    <w:rsid w:val="00EE17C3"/>
    <w:rsid w:val="00EF22B3"/>
    <w:rsid w:val="00F03B69"/>
    <w:rsid w:val="00F07A50"/>
    <w:rsid w:val="00F113DA"/>
    <w:rsid w:val="00F145CC"/>
    <w:rsid w:val="00F37DC8"/>
    <w:rsid w:val="00F439B3"/>
    <w:rsid w:val="00F57B99"/>
    <w:rsid w:val="00F650C3"/>
    <w:rsid w:val="00F65D85"/>
    <w:rsid w:val="00F7024B"/>
    <w:rsid w:val="00F8091E"/>
    <w:rsid w:val="00F8615C"/>
    <w:rsid w:val="00F969E5"/>
    <w:rsid w:val="00FA18CA"/>
    <w:rsid w:val="00FA6BB0"/>
    <w:rsid w:val="00FD5860"/>
    <w:rsid w:val="00FE352D"/>
    <w:rsid w:val="00FE40EB"/>
    <w:rsid w:val="00FE4D02"/>
    <w:rsid w:val="00FE7D62"/>
    <w:rsid w:val="00FF3819"/>
    <w:rsid w:val="1925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68EB"/>
    <w:pPr>
      <w:suppressAutoHyphens/>
      <w:autoSpaceDN w:val="0"/>
      <w:textAlignment w:val="baseline"/>
    </w:pPr>
    <w:rPr>
      <w:szCs w:val="24"/>
    </w:rPr>
  </w:style>
  <w:style w:type="paragraph" w:styleId="Heading1">
    <w:name w:val="heading 1"/>
    <w:basedOn w:val="Normal"/>
    <w:next w:val="Normalnumber"/>
    <w:qFormat/>
    <w:rsid w:val="000D6941"/>
    <w:pPr>
      <w:keepNext/>
      <w:tabs>
        <w:tab w:val="left" w:pos="1247"/>
        <w:tab w:val="left" w:pos="1814"/>
      </w:tabs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Footnote text,16 Point,Superscript 6 Point,Footnote Text1,Footnote Text2"/>
    <w:basedOn w:val="DefaultParagraphFont"/>
    <w:uiPriority w:val="99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Fußnotentextf"/>
    <w:basedOn w:val="Normalpool"/>
    <w:link w:val="FootnoteTextChar"/>
    <w:uiPriority w:val="99"/>
    <w:rsid w:val="000D6941"/>
    <w:pPr>
      <w:spacing w:before="20" w:after="40"/>
      <w:ind w:left="1247"/>
    </w:pPr>
    <w:rPr>
      <w:sz w:val="18"/>
    </w:rPr>
  </w:style>
  <w:style w:type="character" w:customStyle="1" w:styleId="BBTitleChar">
    <w:name w:val="BB_Title Char"/>
    <w:link w:val="BBTitle"/>
    <w:rsid w:val="001168EB"/>
    <w:rPr>
      <w:b/>
      <w:sz w:val="28"/>
      <w:szCs w:val="28"/>
      <w:lang w:eastAsia="en-US"/>
    </w:rPr>
  </w:style>
  <w:style w:type="character" w:customStyle="1" w:styleId="HeaderChar">
    <w:name w:val="Header Char"/>
    <w:link w:val="Header"/>
    <w:uiPriority w:val="99"/>
    <w:rsid w:val="001168EB"/>
    <w:rPr>
      <w:b/>
      <w:sz w:val="18"/>
      <w:lang w:val="fr-FR" w:eastAsia="en-US"/>
    </w:r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link w:val="FooterChar"/>
    <w:uiPriority w:val="99"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link w:val="HeaderChar"/>
    <w:uiPriority w:val="99"/>
    <w:rsid w:val="000D6941"/>
    <w:pPr>
      <w:pBdr>
        <w:bottom w:val="single" w:sz="4" w:space="1" w:color="auto"/>
      </w:pBdr>
      <w:tabs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basedOn w:val="DefaultParagraphFont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rsid w:val="00160D74"/>
    <w:pPr>
      <w:numPr>
        <w:numId w:val="4"/>
      </w:numPr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table" w:styleId="TableGrid">
    <w:name w:val="Table Grid"/>
    <w:basedOn w:val="TableNormal"/>
    <w:rsid w:val="00456D07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B3753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37536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3B3F6F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unhideWhenUsed/>
    <w:rsid w:val="003B3F6F"/>
    <w:rPr>
      <w:sz w:val="24"/>
    </w:rPr>
  </w:style>
  <w:style w:type="character" w:customStyle="1" w:styleId="CommentTextChar">
    <w:name w:val="Comment Text Char"/>
    <w:basedOn w:val="DefaultParagraphFont"/>
    <w:link w:val="CommentText"/>
    <w:semiHidden/>
    <w:rsid w:val="003B3F6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B3F6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3B3F6F"/>
    <w:rPr>
      <w:b/>
      <w:bCs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B06917"/>
    <w:rPr>
      <w:sz w:val="18"/>
      <w:szCs w:val="24"/>
    </w:rPr>
  </w:style>
  <w:style w:type="character" w:customStyle="1" w:styleId="FootnoteTextChar">
    <w:name w:val="Footnote Text Char"/>
    <w:aliases w:val="Fußnotentextf Char"/>
    <w:basedOn w:val="DefaultParagraphFont"/>
    <w:link w:val="FootnoteText"/>
    <w:uiPriority w:val="99"/>
    <w:locked/>
    <w:rsid w:val="007A35B3"/>
    <w:rPr>
      <w:sz w:val="18"/>
      <w:lang w:val="fr-FR" w:eastAsia="en-US"/>
    </w:rPr>
  </w:style>
  <w:style w:type="character" w:customStyle="1" w:styleId="Normal-poolChar">
    <w:name w:val="Normal-pool Char"/>
    <w:link w:val="Normal-pool"/>
    <w:locked/>
    <w:rsid w:val="00391744"/>
    <w:rPr>
      <w:lang w:eastAsia="en-US"/>
    </w:rPr>
  </w:style>
  <w:style w:type="paragraph" w:styleId="Revision">
    <w:name w:val="Revision"/>
    <w:hidden/>
    <w:uiPriority w:val="99"/>
    <w:semiHidden/>
    <w:rsid w:val="00D81134"/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68EB"/>
    <w:pPr>
      <w:suppressAutoHyphens/>
      <w:autoSpaceDN w:val="0"/>
      <w:textAlignment w:val="baseline"/>
    </w:pPr>
    <w:rPr>
      <w:szCs w:val="24"/>
    </w:rPr>
  </w:style>
  <w:style w:type="paragraph" w:styleId="Heading1">
    <w:name w:val="heading 1"/>
    <w:basedOn w:val="Normal"/>
    <w:next w:val="Normalnumber"/>
    <w:qFormat/>
    <w:rsid w:val="000D6941"/>
    <w:pPr>
      <w:keepNext/>
      <w:tabs>
        <w:tab w:val="left" w:pos="1247"/>
        <w:tab w:val="left" w:pos="1814"/>
      </w:tabs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Footnote text,16 Point,Superscript 6 Point,Footnote Text1,Footnote Text2"/>
    <w:basedOn w:val="DefaultParagraphFont"/>
    <w:uiPriority w:val="99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Fußnotentextf"/>
    <w:basedOn w:val="Normalpool"/>
    <w:link w:val="FootnoteTextChar"/>
    <w:uiPriority w:val="99"/>
    <w:rsid w:val="000D6941"/>
    <w:pPr>
      <w:spacing w:before="20" w:after="40"/>
      <w:ind w:left="1247"/>
    </w:pPr>
    <w:rPr>
      <w:sz w:val="18"/>
    </w:rPr>
  </w:style>
  <w:style w:type="character" w:customStyle="1" w:styleId="BBTitleChar">
    <w:name w:val="BB_Title Char"/>
    <w:link w:val="BBTitle"/>
    <w:rsid w:val="001168EB"/>
    <w:rPr>
      <w:b/>
      <w:sz w:val="28"/>
      <w:szCs w:val="28"/>
      <w:lang w:eastAsia="en-US"/>
    </w:rPr>
  </w:style>
  <w:style w:type="character" w:customStyle="1" w:styleId="HeaderChar">
    <w:name w:val="Header Char"/>
    <w:link w:val="Header"/>
    <w:uiPriority w:val="99"/>
    <w:rsid w:val="001168EB"/>
    <w:rPr>
      <w:b/>
      <w:sz w:val="18"/>
      <w:lang w:val="fr-FR" w:eastAsia="en-US"/>
    </w:r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link w:val="FooterChar"/>
    <w:uiPriority w:val="99"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link w:val="HeaderChar"/>
    <w:uiPriority w:val="99"/>
    <w:rsid w:val="000D6941"/>
    <w:pPr>
      <w:pBdr>
        <w:bottom w:val="single" w:sz="4" w:space="1" w:color="auto"/>
      </w:pBdr>
      <w:tabs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basedOn w:val="DefaultParagraphFont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rsid w:val="00160D74"/>
    <w:pPr>
      <w:numPr>
        <w:numId w:val="4"/>
      </w:numPr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table" w:styleId="TableGrid">
    <w:name w:val="Table Grid"/>
    <w:basedOn w:val="TableNormal"/>
    <w:rsid w:val="00456D07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B3753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37536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3B3F6F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unhideWhenUsed/>
    <w:rsid w:val="003B3F6F"/>
    <w:rPr>
      <w:sz w:val="24"/>
    </w:rPr>
  </w:style>
  <w:style w:type="character" w:customStyle="1" w:styleId="CommentTextChar">
    <w:name w:val="Comment Text Char"/>
    <w:basedOn w:val="DefaultParagraphFont"/>
    <w:link w:val="CommentText"/>
    <w:semiHidden/>
    <w:rsid w:val="003B3F6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B3F6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3B3F6F"/>
    <w:rPr>
      <w:b/>
      <w:bCs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B06917"/>
    <w:rPr>
      <w:sz w:val="18"/>
      <w:szCs w:val="24"/>
    </w:rPr>
  </w:style>
  <w:style w:type="character" w:customStyle="1" w:styleId="FootnoteTextChar">
    <w:name w:val="Footnote Text Char"/>
    <w:aliases w:val="Fußnotentextf Char"/>
    <w:basedOn w:val="DefaultParagraphFont"/>
    <w:link w:val="FootnoteText"/>
    <w:uiPriority w:val="99"/>
    <w:locked/>
    <w:rsid w:val="007A35B3"/>
    <w:rPr>
      <w:sz w:val="18"/>
      <w:lang w:val="fr-FR" w:eastAsia="en-US"/>
    </w:rPr>
  </w:style>
  <w:style w:type="character" w:customStyle="1" w:styleId="Normal-poolChar">
    <w:name w:val="Normal-pool Char"/>
    <w:link w:val="Normal-pool"/>
    <w:locked/>
    <w:rsid w:val="00391744"/>
    <w:rPr>
      <w:lang w:eastAsia="en-US"/>
    </w:rPr>
  </w:style>
  <w:style w:type="paragraph" w:styleId="Revision">
    <w:name w:val="Revision"/>
    <w:hidden/>
    <w:uiPriority w:val="99"/>
    <w:semiHidden/>
    <w:rsid w:val="00D81134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3AA39DCD24424CB56DC3702B81914E" ma:contentTypeVersion="" ma:contentTypeDescription="Create a new document." ma:contentTypeScope="" ma:versionID="6afe4bbeacab7c0bc150093041e6fd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BFEF81-9298-4D54-A294-6312226A0F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E5F495-630F-4FBB-BDDE-C454B039B8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E0514D-C977-4536-9D58-229CD7041C5D}">
  <ds:schemaRefs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70114473-2C2B-42D5-9999-E69CEE66D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453</Words>
  <Characters>2880</Characters>
  <Application>Microsoft Office Word</Application>
  <DocSecurity>0</DocSecurity>
  <Lines>52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NATIONS UNIES</vt:lpstr>
    </vt:vector>
  </TitlesOfParts>
  <Company>unon</Company>
  <LinksUpToDate>false</LinksUpToDate>
  <CharactersWithSpaces>3316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Veronica Gathu</dc:creator>
  <cp:lastModifiedBy>RHEIN Cornelius (CLIMA)</cp:lastModifiedBy>
  <cp:revision>2</cp:revision>
  <cp:lastPrinted>2010-07-07T11:56:00Z</cp:lastPrinted>
  <dcterms:created xsi:type="dcterms:W3CDTF">2017-11-24T17:38:00Z</dcterms:created>
  <dcterms:modified xsi:type="dcterms:W3CDTF">2017-11-24T17:38:00Z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0x0101006C3AA39DCD24424CB56DC3702B81914E</vt:lpwstr>
  </property>
</Properties>
</file>