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3"/>
        <w:gridCol w:w="3589"/>
      </w:tblGrid>
      <w:tr w:rsidR="001F680B" w:rsidRPr="00A7460B" w14:paraId="3F38C9BA" w14:textId="77777777" w:rsidTr="00FA4F1D">
        <w:trPr>
          <w:trHeight w:val="1702"/>
          <w:jc w:val="right"/>
        </w:trPr>
        <w:tc>
          <w:tcPr>
            <w:tcW w:w="62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0F144" w14:textId="77777777" w:rsidR="001F680B" w:rsidRPr="00A7460B" w:rsidRDefault="001F680B" w:rsidP="000057AA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 w:rsidRPr="00A7460B">
              <w:rPr>
                <w:b/>
                <w:sz w:val="36"/>
              </w:rPr>
              <w:t>United Nations</w:t>
            </w:r>
            <w:r w:rsidRPr="00A7460B">
              <w:rPr>
                <w:b/>
                <w:sz w:val="36"/>
              </w:rPr>
              <w:br/>
              <w:t xml:space="preserve">  Environment</w:t>
            </w:r>
            <w:r w:rsidRPr="00A7460B">
              <w:rPr>
                <w:b/>
                <w:sz w:val="36"/>
              </w:rPr>
              <w:br/>
              <w:t xml:space="preserve">  Programme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A15C" w14:textId="6C6AAEA8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  <w:r w:rsidRPr="00FA4F1D">
              <w:rPr>
                <w:b/>
                <w:sz w:val="28"/>
                <w:lang w:val="en-GB"/>
              </w:rPr>
              <w:t>UNEP/</w:t>
            </w:r>
            <w:r w:rsidR="008E6054" w:rsidRPr="00FA4F1D">
              <w:rPr>
                <w:lang w:val="en-GB"/>
              </w:rPr>
              <w:t>OzL.Pro.</w:t>
            </w:r>
            <w:r w:rsidRPr="00FA4F1D">
              <w:rPr>
                <w:lang w:val="en-GB"/>
              </w:rPr>
              <w:t>2</w:t>
            </w:r>
            <w:r w:rsidR="00EB0516" w:rsidRPr="00FA4F1D">
              <w:rPr>
                <w:lang w:val="en-GB"/>
              </w:rPr>
              <w:t>9/CRP.</w:t>
            </w:r>
            <w:r w:rsidR="00BB2E80" w:rsidRPr="00FA4F1D">
              <w:rPr>
                <w:lang w:val="en-GB"/>
              </w:rPr>
              <w:t>4</w:t>
            </w:r>
          </w:p>
          <w:p w14:paraId="04DF103B" w14:textId="101B4B4C" w:rsidR="001F680B" w:rsidRPr="00FA4F1D" w:rsidRDefault="00BB2E80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  <w:r w:rsidRPr="00FA4F1D">
              <w:rPr>
                <w:lang w:val="en-GB"/>
              </w:rPr>
              <w:t>21</w:t>
            </w:r>
            <w:r w:rsidR="00EB0516" w:rsidRPr="00FA4F1D">
              <w:rPr>
                <w:lang w:val="en-GB"/>
              </w:rPr>
              <w:t xml:space="preserve"> November 2017</w:t>
            </w:r>
          </w:p>
          <w:p w14:paraId="7C7E57AF" w14:textId="10690A39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120" w:after="0"/>
              <w:ind w:left="0"/>
              <w:rPr>
                <w:lang w:val="en-GB"/>
              </w:rPr>
            </w:pPr>
            <w:r w:rsidRPr="00FA4F1D">
              <w:rPr>
                <w:lang w:val="en-GB"/>
              </w:rPr>
              <w:t xml:space="preserve">Original: English </w:t>
            </w:r>
          </w:p>
          <w:p w14:paraId="15F6D3E1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92B2998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47E7714D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14F282F3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6964DF0" w14:textId="77777777" w:rsidR="001F680B" w:rsidRPr="00FA4F1D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ind w:left="0"/>
              <w:rPr>
                <w:lang w:val="en-GB"/>
              </w:rPr>
            </w:pPr>
          </w:p>
        </w:tc>
      </w:tr>
    </w:tbl>
    <w:p w14:paraId="2FE3775F" w14:textId="036A00C6" w:rsidR="001168EB" w:rsidRPr="00A7460B" w:rsidRDefault="003B3F6F" w:rsidP="003B3F6F">
      <w:pPr>
        <w:pStyle w:val="AATitle"/>
      </w:pPr>
      <w:r w:rsidRPr="00A7460B">
        <w:t>Twenty-</w:t>
      </w:r>
      <w:r w:rsidR="00EB0516" w:rsidRPr="00A7460B">
        <w:t xml:space="preserve">Ninth </w:t>
      </w:r>
      <w:r w:rsidRPr="00A7460B">
        <w:t xml:space="preserve">Meeting of the Parties to the </w:t>
      </w:r>
      <w:bookmarkStart w:id="0" w:name="_GoBack"/>
      <w:bookmarkEnd w:id="0"/>
      <w:r w:rsidRPr="00A7460B">
        <w:t>Montreal Protocol</w:t>
      </w:r>
      <w:r w:rsidR="00E54067" w:rsidRPr="00A7460B">
        <w:t xml:space="preserve"> on Substances that Deplete the Ozone Layer</w:t>
      </w:r>
    </w:p>
    <w:p w14:paraId="446735DA" w14:textId="0FACA52C" w:rsidR="001168EB" w:rsidRPr="00A7460B" w:rsidRDefault="00EB0516" w:rsidP="001168EB">
      <w:pPr>
        <w:pStyle w:val="AATitle"/>
        <w:rPr>
          <w:b w:val="0"/>
        </w:rPr>
      </w:pPr>
      <w:r w:rsidRPr="00A7460B">
        <w:rPr>
          <w:b w:val="0"/>
        </w:rPr>
        <w:t>Montreal</w:t>
      </w:r>
      <w:r w:rsidR="001168EB" w:rsidRPr="00A7460B">
        <w:rPr>
          <w:b w:val="0"/>
        </w:rPr>
        <w:t xml:space="preserve">, </w:t>
      </w:r>
      <w:r w:rsidR="00DD1E8F" w:rsidRPr="00A7460B">
        <w:rPr>
          <w:b w:val="0"/>
        </w:rPr>
        <w:t xml:space="preserve">Canada, </w:t>
      </w:r>
      <w:r w:rsidRPr="00A7460B">
        <w:rPr>
          <w:b w:val="0"/>
        </w:rPr>
        <w:t>20–24</w:t>
      </w:r>
      <w:r w:rsidR="001168EB" w:rsidRPr="00A7460B">
        <w:rPr>
          <w:b w:val="0"/>
        </w:rPr>
        <w:t xml:space="preserve"> </w:t>
      </w:r>
      <w:r w:rsidRPr="00A7460B">
        <w:rPr>
          <w:b w:val="0"/>
        </w:rPr>
        <w:t xml:space="preserve">November </w:t>
      </w:r>
      <w:r w:rsidR="001168EB" w:rsidRPr="00A7460B">
        <w:rPr>
          <w:b w:val="0"/>
        </w:rPr>
        <w:t>201</w:t>
      </w:r>
      <w:r w:rsidRPr="00A7460B">
        <w:rPr>
          <w:b w:val="0"/>
        </w:rPr>
        <w:t>7</w:t>
      </w:r>
    </w:p>
    <w:p w14:paraId="3D3C7CC4" w14:textId="28B9D7CB" w:rsidR="007A35B3" w:rsidRPr="00FA4F1D" w:rsidRDefault="00E54067" w:rsidP="007A35B3">
      <w:pPr>
        <w:suppressAutoHyphens w:val="0"/>
        <w:autoSpaceDN/>
        <w:textAlignment w:val="auto"/>
        <w:rPr>
          <w:sz w:val="24"/>
          <w:lang w:eastAsia="en-ZA"/>
        </w:rPr>
      </w:pPr>
      <w:r w:rsidRPr="00FA4F1D">
        <w:rPr>
          <w:bCs/>
          <w:szCs w:val="20"/>
          <w:lang w:eastAsia="en-US"/>
        </w:rPr>
        <w:t>Agenda i</w:t>
      </w:r>
      <w:r w:rsidR="00456D07" w:rsidRPr="00FA4F1D">
        <w:rPr>
          <w:bCs/>
          <w:szCs w:val="20"/>
          <w:lang w:eastAsia="en-US"/>
        </w:rPr>
        <w:t xml:space="preserve">tem </w:t>
      </w:r>
      <w:r w:rsidR="00BB2E80" w:rsidRPr="00FA4F1D">
        <w:rPr>
          <w:bCs/>
          <w:szCs w:val="20"/>
          <w:lang w:eastAsia="en-US"/>
        </w:rPr>
        <w:t>4 (g) (</w:t>
      </w:r>
      <w:proofErr w:type="spellStart"/>
      <w:r w:rsidR="00BB2E80" w:rsidRPr="00FA4F1D">
        <w:rPr>
          <w:bCs/>
          <w:szCs w:val="20"/>
          <w:lang w:eastAsia="en-US"/>
        </w:rPr>
        <w:t>i</w:t>
      </w:r>
      <w:proofErr w:type="spellEnd"/>
      <w:r w:rsidR="00BB2E80" w:rsidRPr="00FA4F1D">
        <w:rPr>
          <w:bCs/>
          <w:szCs w:val="20"/>
          <w:lang w:eastAsia="en-US"/>
        </w:rPr>
        <w:t>)</w:t>
      </w:r>
    </w:p>
    <w:p w14:paraId="2F3710AA" w14:textId="798AF105" w:rsidR="00456D07" w:rsidRPr="00FA4F1D" w:rsidRDefault="00195D52" w:rsidP="00456D07">
      <w:pPr>
        <w:pStyle w:val="AATitle2"/>
        <w:spacing w:before="60"/>
      </w:pPr>
      <w:r>
        <w:rPr>
          <w:color w:val="212121"/>
          <w:shd w:val="clear" w:color="auto" w:fill="FFFFFF"/>
        </w:rPr>
        <w:t xml:space="preserve">Montreal Protocol issues: </w:t>
      </w:r>
      <w:r w:rsidRPr="00195D52">
        <w:rPr>
          <w:color w:val="212121"/>
          <w:shd w:val="clear" w:color="auto" w:fill="FFFFFF"/>
        </w:rPr>
        <w:t>energy efficiency (decision XXVIII/3):</w:t>
      </w:r>
      <w:r>
        <w:rPr>
          <w:color w:val="212121"/>
          <w:shd w:val="clear" w:color="auto" w:fill="FFFFFF"/>
        </w:rPr>
        <w:t xml:space="preserve"> r</w:t>
      </w:r>
      <w:r w:rsidR="00684DA8" w:rsidRPr="00FA4F1D">
        <w:rPr>
          <w:color w:val="212121"/>
          <w:shd w:val="clear" w:color="auto" w:fill="FFFFFF"/>
        </w:rPr>
        <w:t>eport by the Technology and Economic Assessment Panel on information submitted by parties on energy efficiency opportunities in the refrigeration and air-conditioning sector</w:t>
      </w:r>
    </w:p>
    <w:p w14:paraId="17780D84" w14:textId="27D1FAE7" w:rsidR="00BB2E80" w:rsidRPr="00FA4F1D" w:rsidRDefault="00BB2E80" w:rsidP="00FA4F1D">
      <w:pPr>
        <w:pStyle w:val="BBTitle"/>
        <w:spacing w:line="210" w:lineRule="exact"/>
        <w:rPr>
          <w:sz w:val="24"/>
          <w:szCs w:val="24"/>
        </w:rPr>
      </w:pPr>
      <w:r w:rsidRPr="00FA4F1D">
        <w:rPr>
          <w:sz w:val="24"/>
          <w:szCs w:val="24"/>
        </w:rPr>
        <w:t xml:space="preserve">Energy </w:t>
      </w:r>
      <w:r w:rsidR="00B6273F" w:rsidRPr="00FA4F1D">
        <w:rPr>
          <w:sz w:val="24"/>
          <w:szCs w:val="24"/>
        </w:rPr>
        <w:t>e</w:t>
      </w:r>
      <w:r w:rsidRPr="00FA4F1D">
        <w:rPr>
          <w:sz w:val="24"/>
          <w:szCs w:val="24"/>
        </w:rPr>
        <w:t>fficiency</w:t>
      </w:r>
    </w:p>
    <w:p w14:paraId="73AB32DA" w14:textId="3D934171" w:rsidR="00BB2E80" w:rsidRPr="00FA4F1D" w:rsidRDefault="00BB2E80" w:rsidP="00FA4F1D">
      <w:pPr>
        <w:pStyle w:val="CH1"/>
        <w:spacing w:line="210" w:lineRule="exact"/>
        <w:rPr>
          <w:sz w:val="20"/>
          <w:szCs w:val="20"/>
        </w:rPr>
      </w:pPr>
      <w:r w:rsidRPr="00B90A61">
        <w:rPr>
          <w:sz w:val="24"/>
          <w:szCs w:val="24"/>
        </w:rPr>
        <w:tab/>
      </w:r>
      <w:r w:rsidRPr="00B90A61">
        <w:rPr>
          <w:sz w:val="24"/>
          <w:szCs w:val="24"/>
        </w:rPr>
        <w:tab/>
      </w:r>
      <w:r w:rsidRPr="00FA4F1D">
        <w:rPr>
          <w:sz w:val="20"/>
          <w:szCs w:val="20"/>
        </w:rPr>
        <w:t>Submission by Micronesia</w:t>
      </w:r>
      <w:r w:rsidR="00F73B9A" w:rsidRPr="00FA4F1D">
        <w:rPr>
          <w:sz w:val="20"/>
          <w:szCs w:val="20"/>
        </w:rPr>
        <w:t xml:space="preserve"> (Federated States of)</w:t>
      </w:r>
      <w:r w:rsidRPr="00FA4F1D">
        <w:rPr>
          <w:sz w:val="20"/>
          <w:szCs w:val="20"/>
        </w:rPr>
        <w:t xml:space="preserve"> and Morocco</w:t>
      </w:r>
    </w:p>
    <w:p w14:paraId="45413D9D" w14:textId="6D23C654" w:rsidR="00BB2E80" w:rsidRPr="00B90A61" w:rsidRDefault="00BB2E80" w:rsidP="00FA4F1D">
      <w:pPr>
        <w:spacing w:after="120" w:line="210" w:lineRule="exact"/>
        <w:ind w:left="1247" w:firstLine="624"/>
        <w:rPr>
          <w:i/>
          <w:szCs w:val="20"/>
        </w:rPr>
      </w:pPr>
      <w:r w:rsidRPr="00B90A61">
        <w:rPr>
          <w:i/>
          <w:szCs w:val="20"/>
        </w:rPr>
        <w:t>The Twenty-Ninth Meeting of the Parties</w:t>
      </w:r>
      <w:r w:rsidR="00B6273F" w:rsidRPr="00B90A61">
        <w:rPr>
          <w:i/>
          <w:szCs w:val="20"/>
        </w:rPr>
        <w:t xml:space="preserve"> decides</w:t>
      </w:r>
      <w:r w:rsidRPr="00B90A61">
        <w:rPr>
          <w:i/>
          <w:szCs w:val="20"/>
        </w:rPr>
        <w:t>:</w:t>
      </w:r>
    </w:p>
    <w:p w14:paraId="69071DA4" w14:textId="5533F4F0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 xml:space="preserve">Recalling </w:t>
      </w:r>
      <w:r w:rsidR="00B6273F" w:rsidRPr="00FA4F1D">
        <w:rPr>
          <w:szCs w:val="20"/>
        </w:rPr>
        <w:t>d</w:t>
      </w:r>
      <w:r w:rsidRPr="00FA4F1D">
        <w:rPr>
          <w:szCs w:val="20"/>
        </w:rPr>
        <w:t>ecision XXVIII/3</w:t>
      </w:r>
      <w:r w:rsidR="00BC45CB" w:rsidRPr="00FA4F1D">
        <w:rPr>
          <w:szCs w:val="20"/>
        </w:rPr>
        <w:t>, by which</w:t>
      </w:r>
      <w:r w:rsidRPr="00FA4F1D">
        <w:rPr>
          <w:szCs w:val="20"/>
        </w:rPr>
        <w:t xml:space="preserve"> the </w:t>
      </w:r>
      <w:r w:rsidRPr="00FA4F1D">
        <w:rPr>
          <w:color w:val="000000" w:themeColor="text1"/>
          <w:szCs w:val="20"/>
          <w:shd w:val="clear" w:color="auto" w:fill="FFFFFF"/>
        </w:rPr>
        <w:t>Technology and Economic Assessment Panel</w:t>
      </w:r>
      <w:r w:rsidRPr="00FA4F1D">
        <w:rPr>
          <w:szCs w:val="20"/>
        </w:rPr>
        <w:t xml:space="preserve"> </w:t>
      </w:r>
      <w:r w:rsidR="00BC45CB" w:rsidRPr="00FA4F1D">
        <w:rPr>
          <w:szCs w:val="20"/>
        </w:rPr>
        <w:t xml:space="preserve">was requested to </w:t>
      </w:r>
      <w:r w:rsidRPr="00FA4F1D">
        <w:rPr>
          <w:szCs w:val="20"/>
        </w:rPr>
        <w:t>report on energy efficiency opportunities</w:t>
      </w:r>
      <w:r w:rsidR="00310EEA" w:rsidRPr="00FA4F1D">
        <w:rPr>
          <w:szCs w:val="20"/>
        </w:rPr>
        <w:t>,</w:t>
      </w:r>
    </w:p>
    <w:p w14:paraId="653A7AFB" w14:textId="06B30B3F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Recognizing</w:t>
      </w:r>
      <w:r w:rsidRPr="00FA4F1D">
        <w:rPr>
          <w:szCs w:val="20"/>
        </w:rPr>
        <w:t xml:space="preserve"> that increases in energy efficiency will deliver co-benefits for sustainable development, energy security, clean air, public health and climate protection</w:t>
      </w:r>
      <w:r w:rsidR="00310EEA" w:rsidRPr="00FA4F1D">
        <w:rPr>
          <w:szCs w:val="20"/>
        </w:rPr>
        <w:t>,</w:t>
      </w:r>
    </w:p>
    <w:p w14:paraId="2BF3C435" w14:textId="6210D9E1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Acknowledging</w:t>
      </w:r>
      <w:r w:rsidRPr="00FA4F1D">
        <w:rPr>
          <w:szCs w:val="20"/>
        </w:rPr>
        <w:t xml:space="preserve"> that energy efficiency concerns are of </w:t>
      </w:r>
      <w:r w:rsidR="00B6273F" w:rsidRPr="00FA4F1D">
        <w:rPr>
          <w:szCs w:val="20"/>
        </w:rPr>
        <w:t xml:space="preserve">a </w:t>
      </w:r>
      <w:r w:rsidRPr="00FA4F1D">
        <w:rPr>
          <w:szCs w:val="20"/>
        </w:rPr>
        <w:t>substantial and continuing nature in the effective implementation of the Montreal Protocol</w:t>
      </w:r>
      <w:r w:rsidR="001506A5" w:rsidRPr="00FA4F1D">
        <w:rPr>
          <w:szCs w:val="20"/>
        </w:rPr>
        <w:t xml:space="preserve"> on Substances that Deplete the Ozone Layer</w:t>
      </w:r>
      <w:r w:rsidR="00310EEA" w:rsidRPr="00FA4F1D">
        <w:rPr>
          <w:szCs w:val="20"/>
        </w:rPr>
        <w:t>,</w:t>
      </w:r>
    </w:p>
    <w:p w14:paraId="3D7D1188" w14:textId="42CD1E22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Noting</w:t>
      </w:r>
      <w:r w:rsidRPr="00FA4F1D">
        <w:rPr>
          <w:szCs w:val="20"/>
        </w:rPr>
        <w:t xml:space="preserve"> that the air-conditioning and refrigeration sector represent</w:t>
      </w:r>
      <w:r w:rsidR="00FB76FE" w:rsidRPr="00FA4F1D">
        <w:rPr>
          <w:szCs w:val="20"/>
        </w:rPr>
        <w:t>s</w:t>
      </w:r>
      <w:r w:rsidRPr="00FA4F1D">
        <w:rPr>
          <w:szCs w:val="20"/>
        </w:rPr>
        <w:t xml:space="preserve"> a substantial and rapidly increasing percentage of global electricity demand and h</w:t>
      </w:r>
      <w:r w:rsidR="00EA4A66" w:rsidRPr="00FA4F1D">
        <w:rPr>
          <w:szCs w:val="20"/>
        </w:rPr>
        <w:t>o</w:t>
      </w:r>
      <w:r w:rsidRPr="00FA4F1D">
        <w:rPr>
          <w:szCs w:val="20"/>
        </w:rPr>
        <w:t>usehold spending</w:t>
      </w:r>
      <w:r w:rsidR="00310EEA" w:rsidRPr="00FA4F1D">
        <w:rPr>
          <w:szCs w:val="20"/>
        </w:rPr>
        <w:t>,</w:t>
      </w:r>
    </w:p>
    <w:p w14:paraId="2D5CF095" w14:textId="71D76B4C" w:rsidR="00BB2E80" w:rsidRPr="00FA4F1D" w:rsidRDefault="00BB2E80" w:rsidP="00FA4F1D">
      <w:pPr>
        <w:spacing w:after="120" w:line="210" w:lineRule="exact"/>
        <w:ind w:left="1247" w:firstLine="624"/>
        <w:rPr>
          <w:szCs w:val="20"/>
        </w:rPr>
      </w:pPr>
      <w:r w:rsidRPr="00FA4F1D">
        <w:rPr>
          <w:i/>
          <w:szCs w:val="20"/>
        </w:rPr>
        <w:t>Recalling</w:t>
      </w:r>
      <w:r w:rsidRPr="00FA4F1D">
        <w:rPr>
          <w:szCs w:val="20"/>
        </w:rPr>
        <w:t xml:space="preserve"> that the </w:t>
      </w:r>
      <w:r w:rsidR="00B6273F" w:rsidRPr="00FA4F1D">
        <w:rPr>
          <w:szCs w:val="20"/>
        </w:rPr>
        <w:t>t</w:t>
      </w:r>
      <w:r w:rsidRPr="00FA4F1D">
        <w:rPr>
          <w:szCs w:val="20"/>
        </w:rPr>
        <w:t xml:space="preserve">erms of </w:t>
      </w:r>
      <w:r w:rsidR="00B6273F" w:rsidRPr="00FA4F1D">
        <w:rPr>
          <w:szCs w:val="20"/>
        </w:rPr>
        <w:t>r</w:t>
      </w:r>
      <w:r w:rsidRPr="00FA4F1D">
        <w:rPr>
          <w:szCs w:val="20"/>
        </w:rPr>
        <w:t>eference</w:t>
      </w:r>
      <w:r w:rsidR="00073A7C" w:rsidRPr="00FA4F1D">
        <w:rPr>
          <w:szCs w:val="20"/>
        </w:rPr>
        <w:t xml:space="preserve"> of the</w:t>
      </w:r>
      <w:r w:rsidRPr="00FA4F1D">
        <w:rPr>
          <w:szCs w:val="20"/>
        </w:rPr>
        <w:t xml:space="preserve"> </w:t>
      </w:r>
      <w:r w:rsidR="00073A7C" w:rsidRPr="00FA4F1D">
        <w:rPr>
          <w:szCs w:val="20"/>
        </w:rPr>
        <w:t xml:space="preserve">Panel </w:t>
      </w:r>
      <w:r w:rsidR="00EA4A66" w:rsidRPr="00FA4F1D">
        <w:rPr>
          <w:szCs w:val="20"/>
        </w:rPr>
        <w:t>allow it to appoint</w:t>
      </w:r>
      <w:r w:rsidR="009B17AD" w:rsidRPr="00FA4F1D">
        <w:rPr>
          <w:szCs w:val="20"/>
        </w:rPr>
        <w:t xml:space="preserve"> </w:t>
      </w:r>
      <w:r w:rsidR="00073A7C" w:rsidRPr="00FA4F1D">
        <w:rPr>
          <w:szCs w:val="20"/>
        </w:rPr>
        <w:t>t</w:t>
      </w:r>
      <w:r w:rsidRPr="00FA4F1D">
        <w:rPr>
          <w:szCs w:val="20"/>
        </w:rPr>
        <w:t xml:space="preserve">emporary </w:t>
      </w:r>
      <w:r w:rsidR="00073A7C" w:rsidRPr="00FA4F1D">
        <w:rPr>
          <w:szCs w:val="20"/>
        </w:rPr>
        <w:t>s</w:t>
      </w:r>
      <w:r w:rsidRPr="00FA4F1D">
        <w:rPr>
          <w:szCs w:val="20"/>
        </w:rPr>
        <w:t xml:space="preserve">ubsidiary </w:t>
      </w:r>
      <w:r w:rsidR="00073A7C" w:rsidRPr="00FA4F1D">
        <w:rPr>
          <w:szCs w:val="20"/>
        </w:rPr>
        <w:t>b</w:t>
      </w:r>
      <w:r w:rsidRPr="00FA4F1D">
        <w:rPr>
          <w:szCs w:val="20"/>
        </w:rPr>
        <w:t xml:space="preserve">odies when expertise is needed and </w:t>
      </w:r>
      <w:r w:rsidR="002219BB">
        <w:rPr>
          <w:szCs w:val="20"/>
        </w:rPr>
        <w:t>the issues are</w:t>
      </w:r>
      <w:r w:rsidR="002219BB" w:rsidRPr="00FA4F1D">
        <w:rPr>
          <w:szCs w:val="20"/>
        </w:rPr>
        <w:t xml:space="preserve"> </w:t>
      </w:r>
      <w:r w:rsidRPr="00FA4F1D">
        <w:rPr>
          <w:szCs w:val="20"/>
        </w:rPr>
        <w:t xml:space="preserve">of </w:t>
      </w:r>
      <w:r w:rsidR="00EA4A66" w:rsidRPr="00FA4F1D">
        <w:rPr>
          <w:szCs w:val="20"/>
        </w:rPr>
        <w:t xml:space="preserve">a </w:t>
      </w:r>
      <w:r w:rsidRPr="00FA4F1D">
        <w:rPr>
          <w:szCs w:val="20"/>
        </w:rPr>
        <w:t>substantial and continuing nature</w:t>
      </w:r>
      <w:r w:rsidR="00310EEA" w:rsidRPr="00FA4F1D">
        <w:rPr>
          <w:szCs w:val="20"/>
        </w:rPr>
        <w:t>,</w:t>
      </w:r>
    </w:p>
    <w:p w14:paraId="78577838" w14:textId="2CE84AC4" w:rsidR="00BB2E80" w:rsidRPr="00FA4F1D" w:rsidRDefault="004D24F3" w:rsidP="00FA4F1D">
      <w:pPr>
        <w:spacing w:after="120" w:line="210" w:lineRule="exact"/>
        <w:ind w:left="1247" w:firstLine="624"/>
        <w:rPr>
          <w:szCs w:val="20"/>
          <w:lang w:eastAsia="en-US"/>
        </w:rPr>
      </w:pPr>
      <w:r w:rsidRPr="00FA4F1D">
        <w:rPr>
          <w:i/>
          <w:szCs w:val="20"/>
        </w:rPr>
        <w:t>R</w:t>
      </w:r>
      <w:r w:rsidR="00BB2E80" w:rsidRPr="00FA4F1D">
        <w:rPr>
          <w:i/>
          <w:szCs w:val="20"/>
        </w:rPr>
        <w:t>ecalling</w:t>
      </w:r>
      <w:r w:rsidRPr="00FA4F1D">
        <w:rPr>
          <w:i/>
          <w:szCs w:val="20"/>
        </w:rPr>
        <w:t xml:space="preserve"> also</w:t>
      </w:r>
      <w:r w:rsidR="00BB2E80" w:rsidRPr="00FA4F1D">
        <w:rPr>
          <w:szCs w:val="20"/>
        </w:rPr>
        <w:t xml:space="preserve"> the </w:t>
      </w:r>
      <w:r w:rsidR="00E210C4" w:rsidRPr="00FA4F1D">
        <w:rPr>
          <w:color w:val="000000" w:themeColor="text1"/>
          <w:szCs w:val="20"/>
          <w:shd w:val="clear" w:color="auto" w:fill="FFFFFF"/>
        </w:rPr>
        <w:t>r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eport of the </w:t>
      </w:r>
      <w:r w:rsidR="00D47B5E" w:rsidRPr="00FA4F1D">
        <w:rPr>
          <w:color w:val="000000" w:themeColor="text1"/>
          <w:szCs w:val="20"/>
          <w:shd w:val="clear" w:color="auto" w:fill="FFFFFF"/>
        </w:rPr>
        <w:t>Panel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 presented at the </w:t>
      </w:r>
      <w:r w:rsidR="00E210C4" w:rsidRPr="00FA4F1D">
        <w:rPr>
          <w:color w:val="000000" w:themeColor="text1"/>
          <w:szCs w:val="20"/>
          <w:shd w:val="clear" w:color="auto" w:fill="FFFFFF"/>
        </w:rPr>
        <w:t>thirty-ninth meeting o</w:t>
      </w:r>
      <w:r w:rsidR="006C3686" w:rsidRPr="00FA4F1D">
        <w:rPr>
          <w:color w:val="000000" w:themeColor="text1"/>
          <w:szCs w:val="20"/>
          <w:shd w:val="clear" w:color="auto" w:fill="FFFFFF"/>
        </w:rPr>
        <w:t>f</w:t>
      </w:r>
      <w:r w:rsidR="00E210C4" w:rsidRPr="00FA4F1D">
        <w:rPr>
          <w:color w:val="000000" w:themeColor="text1"/>
          <w:szCs w:val="20"/>
          <w:shd w:val="clear" w:color="auto" w:fill="FFFFFF"/>
        </w:rPr>
        <w:t xml:space="preserve"> the </w:t>
      </w:r>
      <w:r w:rsidR="00D756AB" w:rsidRPr="00FA4F1D">
        <w:rPr>
          <w:color w:val="000000" w:themeColor="text1"/>
          <w:szCs w:val="20"/>
          <w:shd w:val="clear" w:color="auto" w:fill="FFFFFF"/>
        </w:rPr>
        <w:t>O</w:t>
      </w:r>
      <w:r w:rsidR="00E210C4" w:rsidRPr="00FA4F1D">
        <w:rPr>
          <w:color w:val="000000" w:themeColor="text1"/>
          <w:szCs w:val="20"/>
          <w:shd w:val="clear" w:color="auto" w:fill="FFFFFF"/>
        </w:rPr>
        <w:t>pen-</w:t>
      </w:r>
      <w:r w:rsidR="00D756AB" w:rsidRPr="00FA4F1D">
        <w:rPr>
          <w:color w:val="000000" w:themeColor="text1"/>
          <w:szCs w:val="20"/>
          <w:shd w:val="clear" w:color="auto" w:fill="FFFFFF"/>
        </w:rPr>
        <w:t>ended Working G</w:t>
      </w:r>
      <w:r w:rsidR="00E210C4" w:rsidRPr="00FA4F1D">
        <w:rPr>
          <w:color w:val="000000" w:themeColor="text1"/>
          <w:szCs w:val="20"/>
          <w:shd w:val="clear" w:color="auto" w:fill="FFFFFF"/>
        </w:rPr>
        <w:t>roup, in which</w:t>
      </w:r>
      <w:r w:rsidR="00BB2E80" w:rsidRPr="00FA4F1D">
        <w:rPr>
          <w:color w:val="000000" w:themeColor="text1"/>
          <w:szCs w:val="20"/>
          <w:shd w:val="clear" w:color="auto" w:fill="FFFFFF"/>
        </w:rPr>
        <w:t xml:space="preserve"> the </w:t>
      </w:r>
      <w:r w:rsidR="00D47B5E" w:rsidRPr="00FA4F1D">
        <w:rPr>
          <w:color w:val="000000" w:themeColor="text1"/>
          <w:szCs w:val="20"/>
          <w:shd w:val="clear" w:color="auto" w:fill="FFFFFF"/>
        </w:rPr>
        <w:t xml:space="preserve">Panel </w:t>
      </w:r>
      <w:r w:rsidR="00E210C4" w:rsidRPr="00FA4F1D">
        <w:rPr>
          <w:color w:val="000000" w:themeColor="text1"/>
          <w:szCs w:val="20"/>
          <w:shd w:val="clear" w:color="auto" w:fill="FFFFFF"/>
        </w:rPr>
        <w:t>said</w:t>
      </w:r>
      <w:r w:rsidR="006C3686" w:rsidRPr="00FA4F1D">
        <w:rPr>
          <w:color w:val="000000" w:themeColor="text1"/>
          <w:szCs w:val="20"/>
          <w:shd w:val="clear" w:color="auto" w:fill="FFFFFF"/>
        </w:rPr>
        <w:t xml:space="preserve"> that it was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 challenge to identify new candidates with adequate experience and </w:t>
      </w:r>
      <w:r w:rsidR="00BB2E80" w:rsidRPr="00FA4F1D">
        <w:rPr>
          <w:szCs w:val="20"/>
        </w:rPr>
        <w:t>technical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 expertise, together with time and funding, and welcomed the opportunity to further engage with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>p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arties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 xml:space="preserve">to the Montreal Protocol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to address the expertise and workload challenges </w:t>
      </w:r>
      <w:r w:rsidR="006C3686" w:rsidRPr="00FA4F1D">
        <w:rPr>
          <w:color w:val="222222"/>
          <w:szCs w:val="20"/>
          <w:shd w:val="clear" w:color="auto" w:fill="FFFFFF"/>
          <w:lang w:eastAsia="en-US"/>
        </w:rPr>
        <w:t xml:space="preserve">faced by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the </w:t>
      </w:r>
      <w:r w:rsidR="00D47B5E" w:rsidRPr="00FA4F1D">
        <w:rPr>
          <w:color w:val="000000" w:themeColor="text1"/>
          <w:szCs w:val="20"/>
          <w:shd w:val="clear" w:color="auto" w:fill="FFFFFF"/>
        </w:rPr>
        <w:t xml:space="preserve">Panel </w:t>
      </w:r>
      <w:r w:rsidR="00BB2E80" w:rsidRPr="00FA4F1D">
        <w:rPr>
          <w:color w:val="222222"/>
          <w:szCs w:val="20"/>
          <w:shd w:val="clear" w:color="auto" w:fill="FFFFFF"/>
          <w:lang w:eastAsia="en-US"/>
        </w:rPr>
        <w:t xml:space="preserve">and its </w:t>
      </w:r>
      <w:r w:rsidR="003F5803" w:rsidRPr="00FA4F1D">
        <w:rPr>
          <w:color w:val="222222"/>
          <w:szCs w:val="20"/>
          <w:shd w:val="clear" w:color="auto" w:fill="FFFFFF"/>
          <w:lang w:eastAsia="en-US"/>
        </w:rPr>
        <w:t>technical options committees</w:t>
      </w:r>
      <w:r w:rsidR="00310EEA" w:rsidRPr="00FA4F1D">
        <w:rPr>
          <w:color w:val="222222"/>
          <w:szCs w:val="20"/>
          <w:shd w:val="clear" w:color="auto" w:fill="FFFFFF"/>
          <w:lang w:eastAsia="en-US"/>
        </w:rPr>
        <w:t>,</w:t>
      </w:r>
    </w:p>
    <w:p w14:paraId="5CF0CFC2" w14:textId="1270B175" w:rsidR="00BB2E80" w:rsidRPr="00FA4F1D" w:rsidRDefault="003F5803" w:rsidP="00FA4F1D">
      <w:pPr>
        <w:pStyle w:val="ListParagraph"/>
        <w:numPr>
          <w:ilvl w:val="0"/>
          <w:numId w:val="7"/>
        </w:numPr>
        <w:spacing w:after="120" w:line="210" w:lineRule="exact"/>
        <w:ind w:left="1247" w:firstLine="624"/>
        <w:rPr>
          <w:rFonts w:ascii="Times New Roman" w:hAnsi="Times New Roman" w:cs="Times New Roman"/>
          <w:sz w:val="20"/>
          <w:szCs w:val="20"/>
          <w:lang w:val="en-GB"/>
        </w:rPr>
      </w:pPr>
      <w:r w:rsidRPr="00FA4F1D">
        <w:rPr>
          <w:rFonts w:ascii="Times New Roman" w:hAnsi="Times New Roman" w:cs="Times New Roman"/>
          <w:sz w:val="20"/>
          <w:szCs w:val="20"/>
        </w:rPr>
        <w:t>To request t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he Technology and Economic Assessment Panel to form a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ask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>orce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including experts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both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from within and external to the 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>Panel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who have extensive knowledge and experience </w:t>
      </w:r>
      <w:r w:rsidR="00C7205C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with regard to 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>issues relat</w:t>
      </w:r>
      <w:r w:rsidR="00CF20D8" w:rsidRPr="00FA4F1D">
        <w:rPr>
          <w:rFonts w:ascii="Times New Roman" w:hAnsi="Times New Roman" w:cs="Times New Roman"/>
          <w:sz w:val="20"/>
          <w:szCs w:val="20"/>
          <w:lang w:val="en-GB"/>
        </w:rPr>
        <w:t>ing</w:t>
      </w:r>
      <w:r w:rsidR="00BB2E80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 to energy efficiency;</w:t>
      </w:r>
    </w:p>
    <w:p w14:paraId="1D5F3F16" w14:textId="77777777" w:rsidR="00BB2E80" w:rsidRPr="00FA4F1D" w:rsidRDefault="00BB2E80" w:rsidP="00FA4F1D">
      <w:pPr>
        <w:pStyle w:val="ListParagraph"/>
        <w:spacing w:line="210" w:lineRule="exact"/>
        <w:ind w:left="2327"/>
        <w:rPr>
          <w:rFonts w:ascii="Times New Roman" w:hAnsi="Times New Roman" w:cs="Times New Roman"/>
          <w:sz w:val="20"/>
          <w:szCs w:val="20"/>
          <w:lang w:val="en-GB"/>
        </w:rPr>
      </w:pPr>
    </w:p>
    <w:p w14:paraId="6A040143" w14:textId="064C2DDA" w:rsidR="00BB2E80" w:rsidRPr="00FA4F1D" w:rsidRDefault="00BB2E80" w:rsidP="00FA4F1D">
      <w:pPr>
        <w:pStyle w:val="ListParagraph"/>
        <w:numPr>
          <w:ilvl w:val="0"/>
          <w:numId w:val="7"/>
        </w:numPr>
        <w:spacing w:line="210" w:lineRule="exact"/>
        <w:ind w:left="1247" w:firstLine="624"/>
        <w:rPr>
          <w:rFonts w:ascii="Times New Roman" w:hAnsi="Times New Roman" w:cs="Times New Roman"/>
          <w:sz w:val="20"/>
          <w:szCs w:val="20"/>
          <w:lang w:val="en-GB"/>
        </w:rPr>
      </w:pPr>
      <w:r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hat t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he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ask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>f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orce </w:t>
      </w:r>
      <w:r w:rsidR="00C23709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shall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support the </w:t>
      </w:r>
      <w:r w:rsidR="00D47B5E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Panel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for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a period of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one year </w:t>
      </w:r>
      <w:r w:rsidR="003F5803" w:rsidRPr="00FA4F1D">
        <w:rPr>
          <w:rFonts w:ascii="Times New Roman" w:hAnsi="Times New Roman" w:cs="Times New Roman"/>
          <w:sz w:val="20"/>
          <w:szCs w:val="20"/>
          <w:lang w:val="en-GB"/>
        </w:rPr>
        <w:t xml:space="preserve">in respect of </w:t>
      </w:r>
      <w:r w:rsidRPr="00FA4F1D">
        <w:rPr>
          <w:rFonts w:ascii="Times New Roman" w:hAnsi="Times New Roman" w:cs="Times New Roman"/>
          <w:sz w:val="20"/>
          <w:szCs w:val="20"/>
          <w:lang w:val="en-GB"/>
        </w:rPr>
        <w:t>requests for studies and analysis relating to energy efficiency in the context of the HFC phase-down;</w:t>
      </w:r>
    </w:p>
    <w:p w14:paraId="36B1521D" w14:textId="77777777" w:rsidR="00BB2E80" w:rsidRPr="00FA4F1D" w:rsidDel="00707FB4" w:rsidRDefault="00BB2E80" w:rsidP="00FA4F1D">
      <w:pPr>
        <w:spacing w:line="210" w:lineRule="exact"/>
        <w:ind w:left="1247"/>
        <w:rPr>
          <w:del w:id="1" w:author="Agent" w:date="2017-11-23T15:59:00Z"/>
          <w:szCs w:val="20"/>
        </w:rPr>
      </w:pPr>
    </w:p>
    <w:p w14:paraId="6BC5167D" w14:textId="77777777" w:rsidR="00A05C1B" w:rsidRDefault="00765B19" w:rsidP="00A05C1B">
      <w:pPr>
        <w:spacing w:line="210" w:lineRule="exact"/>
        <w:ind w:left="1276"/>
        <w:rPr>
          <w:szCs w:val="20"/>
        </w:rPr>
      </w:pPr>
      <w:ins w:id="2" w:author="Agent" w:date="2017-11-24T19:03:00Z">
        <w:r>
          <w:rPr>
            <w:szCs w:val="20"/>
          </w:rPr>
          <w:t>[</w:t>
        </w:r>
      </w:ins>
      <w:ins w:id="3" w:author="Agent" w:date="2017-11-23T16:00:00Z">
        <w:r w:rsidR="00707FB4">
          <w:rPr>
            <w:szCs w:val="20"/>
          </w:rPr>
          <w:t>3.</w:t>
        </w:r>
        <w:r w:rsidR="00707FB4">
          <w:rPr>
            <w:szCs w:val="20"/>
          </w:rPr>
          <w:tab/>
        </w:r>
      </w:ins>
      <w:r w:rsidR="003F5803" w:rsidRPr="00FA4F1D">
        <w:rPr>
          <w:szCs w:val="20"/>
        </w:rPr>
        <w:t>That p</w:t>
      </w:r>
      <w:r w:rsidR="00BB2E80" w:rsidRPr="00FA4F1D">
        <w:rPr>
          <w:szCs w:val="20"/>
        </w:rPr>
        <w:t xml:space="preserve">arties </w:t>
      </w:r>
      <w:r w:rsidR="006F73F3" w:rsidRPr="00FA4F1D">
        <w:rPr>
          <w:szCs w:val="20"/>
        </w:rPr>
        <w:t xml:space="preserve">shall </w:t>
      </w:r>
      <w:r w:rsidR="00BB2E80" w:rsidRPr="00FA4F1D">
        <w:rPr>
          <w:szCs w:val="20"/>
        </w:rPr>
        <w:t xml:space="preserve">develop </w:t>
      </w:r>
      <w:r w:rsidR="003F5803" w:rsidRPr="00FA4F1D">
        <w:rPr>
          <w:szCs w:val="20"/>
        </w:rPr>
        <w:t>t</w:t>
      </w:r>
      <w:r w:rsidR="00BB2E80" w:rsidRPr="00FA4F1D">
        <w:rPr>
          <w:szCs w:val="20"/>
        </w:rPr>
        <w:t xml:space="preserve">erms of </w:t>
      </w:r>
      <w:r w:rsidR="003F5803" w:rsidRPr="00FA4F1D">
        <w:rPr>
          <w:szCs w:val="20"/>
        </w:rPr>
        <w:t>r</w:t>
      </w:r>
      <w:r w:rsidR="00BB2E80" w:rsidRPr="00FA4F1D">
        <w:rPr>
          <w:szCs w:val="20"/>
        </w:rPr>
        <w:t xml:space="preserve">eference for the </w:t>
      </w:r>
      <w:r w:rsidR="003F5803" w:rsidRPr="00FA4F1D">
        <w:rPr>
          <w:szCs w:val="20"/>
        </w:rPr>
        <w:t>e</w:t>
      </w:r>
      <w:r w:rsidR="00BB2E80" w:rsidRPr="00FA4F1D">
        <w:rPr>
          <w:szCs w:val="20"/>
        </w:rPr>
        <w:t xml:space="preserve">nergy </w:t>
      </w:r>
      <w:r w:rsidR="003F5803" w:rsidRPr="00FA4F1D">
        <w:rPr>
          <w:szCs w:val="20"/>
        </w:rPr>
        <w:t>e</w:t>
      </w:r>
      <w:r w:rsidR="00BB2E80" w:rsidRPr="00FA4F1D">
        <w:rPr>
          <w:szCs w:val="20"/>
        </w:rPr>
        <w:t xml:space="preserve">fficiency </w:t>
      </w:r>
      <w:r w:rsidR="00A7460B" w:rsidRPr="00FA4F1D">
        <w:rPr>
          <w:szCs w:val="20"/>
        </w:rPr>
        <w:t xml:space="preserve">aspects </w:t>
      </w:r>
      <w:r w:rsidR="00BB2E80" w:rsidRPr="00FA4F1D">
        <w:rPr>
          <w:szCs w:val="20"/>
        </w:rPr>
        <w:t>of existing and future technologies, servicing and maintenance, financial incentive program</w:t>
      </w:r>
      <w:r w:rsidR="00A7460B" w:rsidRPr="00FA4F1D">
        <w:rPr>
          <w:szCs w:val="20"/>
        </w:rPr>
        <w:t>me</w:t>
      </w:r>
      <w:r w:rsidR="00BB2E80" w:rsidRPr="00FA4F1D">
        <w:rPr>
          <w:szCs w:val="20"/>
        </w:rPr>
        <w:t>s, co</w:t>
      </w:r>
      <w:r w:rsidR="0040715B" w:rsidRPr="00FA4F1D">
        <w:rPr>
          <w:szCs w:val="20"/>
        </w:rPr>
        <w:noBreakHyphen/>
      </w:r>
      <w:r w:rsidR="00BB2E80" w:rsidRPr="00FA4F1D">
        <w:rPr>
          <w:szCs w:val="20"/>
        </w:rPr>
        <w:t>benefits and other practices for enhancing efficiency</w:t>
      </w:r>
      <w:ins w:id="4" w:author="Agent" w:date="2017-11-23T15:57:00Z">
        <w:r w:rsidR="00707FB4">
          <w:rPr>
            <w:szCs w:val="20"/>
          </w:rPr>
          <w:t xml:space="preserve">, </w:t>
        </w:r>
      </w:ins>
      <w:del w:id="5" w:author="Agent" w:date="2017-11-23T15:58:00Z">
        <w:r w:rsidR="00A7460B" w:rsidRPr="002F1CDB" w:rsidDel="00707FB4">
          <w:rPr>
            <w:szCs w:val="20"/>
            <w:rPrChange w:id="6" w:author="Agent" w:date="2017-11-23T15:57:00Z">
              <w:rPr>
                <w:rFonts w:asciiTheme="minorHAnsi" w:eastAsiaTheme="minorEastAsia" w:hAnsiTheme="minorHAnsi" w:cstheme="minorBidi"/>
                <w:sz w:val="24"/>
                <w:lang w:val="en-US" w:eastAsia="ja-JP"/>
              </w:rPr>
            </w:rPrChange>
          </w:rPr>
          <w:delText xml:space="preserve"> </w:delText>
        </w:r>
      </w:del>
      <w:ins w:id="7" w:author="Agent" w:date="2017-11-23T15:58:00Z">
        <w:r w:rsidR="00707FB4">
          <w:rPr>
            <w:szCs w:val="20"/>
          </w:rPr>
          <w:t xml:space="preserve">and in addition </w:t>
        </w:r>
      </w:ins>
      <w:r w:rsidR="00A7460B" w:rsidRPr="002F1CDB">
        <w:rPr>
          <w:szCs w:val="20"/>
          <w:rPrChange w:id="8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the study categories </w:t>
      </w:r>
      <w:r w:rsidR="00BB2E80" w:rsidRPr="002F1CDB">
        <w:rPr>
          <w:szCs w:val="20"/>
          <w:rPrChange w:id="9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of the </w:t>
      </w:r>
      <w:r w:rsidR="00D47B5E" w:rsidRPr="002F1CDB">
        <w:rPr>
          <w:szCs w:val="20"/>
          <w:rPrChange w:id="10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Panel</w:t>
      </w:r>
      <w:r w:rsidR="00AD2DE3" w:rsidRPr="002F1CDB">
        <w:rPr>
          <w:szCs w:val="20"/>
          <w:rPrChange w:id="11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’s</w:t>
      </w:r>
      <w:r w:rsidR="00D47B5E" w:rsidRPr="002F1CDB">
        <w:rPr>
          <w:szCs w:val="20"/>
          <w:rPrChange w:id="12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 </w:t>
      </w:r>
      <w:r w:rsidR="00D756AB" w:rsidRPr="002F1CDB">
        <w:rPr>
          <w:szCs w:val="20"/>
          <w:rPrChange w:id="13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e</w:t>
      </w:r>
      <w:r w:rsidR="00BB2E80" w:rsidRPr="002F1CDB">
        <w:rPr>
          <w:szCs w:val="20"/>
          <w:rPrChange w:id="14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nergy </w:t>
      </w:r>
      <w:r w:rsidR="00D756AB" w:rsidRPr="002F1CDB">
        <w:rPr>
          <w:szCs w:val="20"/>
          <w:rPrChange w:id="15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e</w:t>
      </w:r>
      <w:r w:rsidR="00BB2E80" w:rsidRPr="002F1CDB">
        <w:rPr>
          <w:szCs w:val="20"/>
          <w:rPrChange w:id="16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fficiency </w:t>
      </w:r>
      <w:r w:rsidR="00D756AB" w:rsidRPr="002F1CDB">
        <w:rPr>
          <w:szCs w:val="20"/>
          <w:rPrChange w:id="17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w</w:t>
      </w:r>
      <w:r w:rsidR="00BB2E80" w:rsidRPr="002F1CDB">
        <w:rPr>
          <w:szCs w:val="20"/>
          <w:rPrChange w:id="18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orking </w:t>
      </w:r>
      <w:r w:rsidR="00D756AB" w:rsidRPr="002F1CDB">
        <w:rPr>
          <w:szCs w:val="20"/>
          <w:rPrChange w:id="19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g</w:t>
      </w:r>
      <w:r w:rsidR="00BB2E80" w:rsidRPr="002F1CDB">
        <w:rPr>
          <w:szCs w:val="20"/>
          <w:rPrChange w:id="20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roup</w:t>
      </w:r>
      <w:r w:rsidR="00A7460B" w:rsidRPr="002F1CDB">
        <w:rPr>
          <w:szCs w:val="20"/>
          <w:rPrChange w:id="21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, including </w:t>
      </w:r>
      <w:r w:rsidR="00BB2E80" w:rsidRPr="002F1CDB">
        <w:rPr>
          <w:szCs w:val="20"/>
          <w:rPrChange w:id="22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technology improvement</w:t>
      </w:r>
      <w:r w:rsidR="00C56808" w:rsidRPr="002F1CDB">
        <w:rPr>
          <w:szCs w:val="20"/>
          <w:rPrChange w:id="23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s</w:t>
      </w:r>
      <w:r w:rsidR="00FF3228" w:rsidRPr="002F1CDB">
        <w:rPr>
          <w:szCs w:val="20"/>
          <w:rPrChange w:id="24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,</w:t>
      </w:r>
      <w:r w:rsidR="00BB2E80" w:rsidRPr="002F1CDB">
        <w:rPr>
          <w:szCs w:val="20"/>
          <w:rPrChange w:id="25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 policy, regulatory an</w:t>
      </w:r>
      <w:r w:rsidR="00A7460B" w:rsidRPr="002F1CDB">
        <w:rPr>
          <w:szCs w:val="20"/>
          <w:rPrChange w:id="26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d</w:t>
      </w:r>
      <w:r w:rsidR="00BB2E80" w:rsidRPr="002F1CDB">
        <w:rPr>
          <w:szCs w:val="20"/>
          <w:rPrChange w:id="27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 information</w:t>
      </w:r>
      <w:r w:rsidR="00C56808" w:rsidRPr="002F1CDB">
        <w:rPr>
          <w:szCs w:val="20"/>
          <w:rPrChange w:id="28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 matters and </w:t>
      </w:r>
      <w:r w:rsidR="00BB2E80" w:rsidRPr="002F1CDB">
        <w:rPr>
          <w:szCs w:val="20"/>
          <w:rPrChange w:id="29" w:author="Agent" w:date="2017-11-23T15:57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financial and related incentives;</w:t>
      </w:r>
      <w:ins w:id="30" w:author="Agent" w:date="2017-11-24T19:03:00Z">
        <w:r w:rsidR="00431CC0">
          <w:rPr>
            <w:szCs w:val="20"/>
          </w:rPr>
          <w:t>]</w:t>
        </w:r>
      </w:ins>
    </w:p>
    <w:p w14:paraId="3255C5C9" w14:textId="77777777" w:rsidR="00A05C1B" w:rsidRDefault="00A05C1B" w:rsidP="00A05C1B">
      <w:pPr>
        <w:spacing w:line="210" w:lineRule="exact"/>
        <w:ind w:left="1276"/>
        <w:rPr>
          <w:szCs w:val="20"/>
        </w:rPr>
      </w:pPr>
    </w:p>
    <w:p w14:paraId="08B499EE" w14:textId="77777777" w:rsidR="00094B59" w:rsidRDefault="00431CC0" w:rsidP="00094B59">
      <w:pPr>
        <w:spacing w:line="210" w:lineRule="exact"/>
        <w:ind w:left="1276"/>
        <w:rPr>
          <w:szCs w:val="20"/>
        </w:rPr>
      </w:pPr>
      <w:ins w:id="31" w:author="Agent" w:date="2017-11-24T19:06:00Z">
        <w:r>
          <w:rPr>
            <w:szCs w:val="20"/>
          </w:rPr>
          <w:t xml:space="preserve">[ALT </w:t>
        </w:r>
      </w:ins>
      <w:proofErr w:type="gramStart"/>
      <w:ins w:id="32" w:author="Agent" w:date="2017-11-24T19:03:00Z">
        <w:r>
          <w:rPr>
            <w:szCs w:val="20"/>
          </w:rPr>
          <w:t>3</w:t>
        </w:r>
      </w:ins>
      <w:ins w:id="33" w:author="Agent" w:date="2017-11-24T19:04:00Z">
        <w:r>
          <w:rPr>
            <w:szCs w:val="20"/>
          </w:rPr>
          <w:t xml:space="preserve">  That</w:t>
        </w:r>
        <w:proofErr w:type="gramEnd"/>
        <w:r>
          <w:rPr>
            <w:szCs w:val="20"/>
          </w:rPr>
          <w:t xml:space="preserve"> the Task Fo</w:t>
        </w:r>
      </w:ins>
      <w:ins w:id="34" w:author="Agent" w:date="2017-11-24T19:05:00Z">
        <w:r>
          <w:rPr>
            <w:szCs w:val="20"/>
          </w:rPr>
          <w:t xml:space="preserve">rce will further advance the TEAP’s XXVIII/3 Working Group report on energy efficiency by addressing requests of the parties relating to energy </w:t>
        </w:r>
      </w:ins>
      <w:ins w:id="35" w:author="Agent" w:date="2017-11-24T19:06:00Z">
        <w:r>
          <w:rPr>
            <w:szCs w:val="20"/>
          </w:rPr>
          <w:t>efficiency in the phase-down of HFCs]</w:t>
        </w:r>
      </w:ins>
    </w:p>
    <w:p w14:paraId="7CCD21C9" w14:textId="77777777" w:rsidR="00094B59" w:rsidRDefault="00094B59" w:rsidP="00094B59">
      <w:pPr>
        <w:spacing w:line="210" w:lineRule="exact"/>
        <w:ind w:left="1276"/>
        <w:rPr>
          <w:szCs w:val="20"/>
        </w:rPr>
      </w:pPr>
    </w:p>
    <w:p w14:paraId="2CD83F53" w14:textId="1381FCD5" w:rsidR="00BB2E80" w:rsidRPr="00707FB4" w:rsidRDefault="00707FB4" w:rsidP="00094B59">
      <w:pPr>
        <w:spacing w:line="210" w:lineRule="exact"/>
        <w:ind w:left="1276"/>
        <w:rPr>
          <w:szCs w:val="20"/>
          <w:rPrChange w:id="36" w:author="Agent" w:date="2017-11-23T16:00:00Z">
            <w:rPr/>
          </w:rPrChange>
        </w:rPr>
      </w:pPr>
      <w:ins w:id="37" w:author="Agent" w:date="2017-11-23T16:00:00Z">
        <w:r>
          <w:rPr>
            <w:szCs w:val="20"/>
          </w:rPr>
          <w:t>4.</w:t>
        </w:r>
        <w:r>
          <w:rPr>
            <w:szCs w:val="20"/>
          </w:rPr>
          <w:tab/>
        </w:r>
      </w:ins>
      <w:r w:rsidR="00BB2E80" w:rsidRPr="00707FB4">
        <w:rPr>
          <w:szCs w:val="20"/>
          <w:rPrChange w:id="38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T</w:t>
      </w:r>
      <w:r w:rsidR="00C56808" w:rsidRPr="00707FB4">
        <w:rPr>
          <w:szCs w:val="20"/>
          <w:rPrChange w:id="39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hat t</w:t>
      </w:r>
      <w:r w:rsidR="00BB2E80" w:rsidRPr="00707FB4">
        <w:rPr>
          <w:szCs w:val="20"/>
          <w:rPrChange w:id="40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he </w:t>
      </w:r>
      <w:r w:rsidR="00D47B5E" w:rsidRPr="00707FB4">
        <w:rPr>
          <w:szCs w:val="20"/>
          <w:rPrChange w:id="41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Panel </w:t>
      </w:r>
      <w:r w:rsidR="00B37094" w:rsidRPr="00707FB4">
        <w:rPr>
          <w:szCs w:val="20"/>
          <w:rPrChange w:id="42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shall</w:t>
      </w:r>
      <w:r w:rsidR="00BB2E80" w:rsidRPr="00707FB4">
        <w:rPr>
          <w:szCs w:val="20"/>
          <w:rPrChange w:id="43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 report to the </w:t>
      </w:r>
      <w:r w:rsidR="00C56808" w:rsidRPr="00707FB4">
        <w:rPr>
          <w:szCs w:val="20"/>
          <w:rPrChange w:id="44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Thirtieth Meeting of the Parties </w:t>
      </w:r>
      <w:r w:rsidR="00BB2E80" w:rsidRPr="00707FB4">
        <w:rPr>
          <w:szCs w:val="20"/>
          <w:rPrChange w:id="45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on the work of the </w:t>
      </w:r>
      <w:r w:rsidR="00C56808" w:rsidRPr="00707FB4">
        <w:rPr>
          <w:szCs w:val="20"/>
          <w:rPrChange w:id="46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t</w:t>
      </w:r>
      <w:r w:rsidR="00BB2E80" w:rsidRPr="00707FB4">
        <w:rPr>
          <w:szCs w:val="20"/>
          <w:rPrChange w:id="47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 xml:space="preserve">ask </w:t>
      </w:r>
      <w:r w:rsidR="00C56808" w:rsidRPr="00707FB4">
        <w:rPr>
          <w:szCs w:val="20"/>
          <w:rPrChange w:id="48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f</w:t>
      </w:r>
      <w:r w:rsidR="00BB2E80" w:rsidRPr="00707FB4">
        <w:rPr>
          <w:szCs w:val="20"/>
          <w:rPrChange w:id="49" w:author="Agent" w:date="2017-11-23T16:00:00Z">
            <w:rPr>
              <w:rFonts w:asciiTheme="minorHAnsi" w:eastAsiaTheme="minorEastAsia" w:hAnsiTheme="minorHAnsi" w:cstheme="minorBidi"/>
              <w:sz w:val="24"/>
              <w:lang w:val="en-US" w:eastAsia="ja-JP"/>
            </w:rPr>
          </w:rPrChange>
        </w:rPr>
        <w:t>orce.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15"/>
        <w:gridCol w:w="1983"/>
        <w:gridCol w:w="1900"/>
        <w:gridCol w:w="1900"/>
      </w:tblGrid>
      <w:tr w:rsidR="00456D07" w:rsidRPr="00A7460B" w14:paraId="4F8AF32A" w14:textId="77777777" w:rsidTr="00FA4F1D">
        <w:trPr>
          <w:trHeight w:val="493"/>
        </w:trPr>
        <w:tc>
          <w:tcPr>
            <w:tcW w:w="1898" w:type="dxa"/>
            <w:shd w:val="clear" w:color="auto" w:fill="auto"/>
          </w:tcPr>
          <w:p w14:paraId="6572676F" w14:textId="65E99591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815" w:type="dxa"/>
            <w:shd w:val="clear" w:color="auto" w:fill="auto"/>
          </w:tcPr>
          <w:p w14:paraId="70F6F7DF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14:paraId="4D900B17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2A064C8B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4EB34C82" w14:textId="77777777" w:rsidR="00456D07" w:rsidRPr="00A7460B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</w:tr>
    </w:tbl>
    <w:p w14:paraId="209F673B" w14:textId="20B201FD" w:rsidR="00B27589" w:rsidRPr="00A7460B" w:rsidRDefault="00EC7AE0" w:rsidP="00456D07"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uppressAutoHyphens w:val="0"/>
        <w:autoSpaceDN/>
        <w:textAlignment w:val="auto"/>
      </w:pPr>
      <w:r>
        <w:t xml:space="preserve">    </w:t>
      </w:r>
    </w:p>
    <w:sectPr w:rsidR="00B27589" w:rsidRPr="00A7460B" w:rsidSect="006E67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582A1" w14:textId="77777777" w:rsidR="009E350E" w:rsidRDefault="009E350E">
      <w:r>
        <w:separator/>
      </w:r>
    </w:p>
  </w:endnote>
  <w:endnote w:type="continuationSeparator" w:id="0">
    <w:p w14:paraId="2B8B1012" w14:textId="77777777" w:rsidR="009E350E" w:rsidRDefault="009E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F04F2" w14:textId="28ED78F1" w:rsidR="00123699" w:rsidRDefault="0012369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5C1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DCE1" w14:textId="43C394E4" w:rsidR="00123699" w:rsidRDefault="00123699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4F1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ACAB3" w14:textId="703C4236" w:rsidR="00B06917" w:rsidRDefault="00B06917" w:rsidP="00B06917">
    <w:pPr>
      <w:pStyle w:val="Footer"/>
      <w:tabs>
        <w:tab w:val="clear" w:pos="4320"/>
        <w:tab w:val="clear" w:pos="8640"/>
        <w:tab w:val="left" w:pos="624"/>
        <w:tab w:val="left" w:pos="1247"/>
        <w:tab w:val="left" w:pos="1871"/>
        <w:tab w:val="left" w:pos="2495"/>
        <w:tab w:val="left" w:pos="3119"/>
      </w:tabs>
    </w:pPr>
    <w:r>
      <w:rPr>
        <w:sz w:val="20"/>
        <w:szCs w:val="20"/>
      </w:rPr>
      <w:t>K1</w:t>
    </w:r>
    <w:r w:rsidR="00EB0516">
      <w:rPr>
        <w:sz w:val="20"/>
        <w:szCs w:val="20"/>
      </w:rPr>
      <w:t>7</w:t>
    </w:r>
    <w:r w:rsidR="00FA4F1D">
      <w:rPr>
        <w:sz w:val="20"/>
        <w:szCs w:val="20"/>
      </w:rPr>
      <w:t>08793</w:t>
    </w:r>
    <w:r w:rsidRPr="00456D07">
      <w:rPr>
        <w:sz w:val="20"/>
        <w:szCs w:val="20"/>
      </w:rPr>
      <w:tab/>
    </w:r>
    <w:r w:rsidR="00FA4F1D">
      <w:rPr>
        <w:sz w:val="20"/>
        <w:szCs w:val="20"/>
      </w:rPr>
      <w:t>2</w:t>
    </w:r>
    <w:r w:rsidR="00EC7AE0">
      <w:rPr>
        <w:sz w:val="20"/>
        <w:szCs w:val="20"/>
      </w:rPr>
      <w:t>2</w:t>
    </w:r>
    <w:r w:rsidR="00EB0516">
      <w:rPr>
        <w:sz w:val="20"/>
        <w:szCs w:val="20"/>
      </w:rPr>
      <w:t>1117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1BFA3" w14:textId="77777777" w:rsidR="009E350E" w:rsidRDefault="009E350E" w:rsidP="007A35B3">
      <w:pPr>
        <w:spacing w:before="60"/>
        <w:ind w:left="624"/>
      </w:pPr>
      <w:r>
        <w:separator/>
      </w:r>
    </w:p>
  </w:footnote>
  <w:footnote w:type="continuationSeparator" w:id="0">
    <w:p w14:paraId="49D826F4" w14:textId="77777777" w:rsidR="009E350E" w:rsidRDefault="009E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550B1" w14:textId="58B03D53" w:rsidR="00123699" w:rsidRPr="00BF6753" w:rsidRDefault="008E6054" w:rsidP="00DE5135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rPr>
        <w:b/>
        <w:szCs w:val="18"/>
      </w:rPr>
    </w:pPr>
    <w:r>
      <w:rPr>
        <w:b/>
        <w:szCs w:val="18"/>
      </w:rPr>
      <w:t>UNEP/OzL.Pro.</w:t>
    </w:r>
    <w:r w:rsidR="003B3F6F">
      <w:rPr>
        <w:b/>
        <w:szCs w:val="18"/>
      </w:rPr>
      <w:t>2</w:t>
    </w:r>
    <w:r w:rsidR="00EB0516">
      <w:rPr>
        <w:b/>
        <w:szCs w:val="18"/>
      </w:rPr>
      <w:t>9</w:t>
    </w:r>
    <w:r w:rsidR="003B3F6F">
      <w:rPr>
        <w:b/>
        <w:szCs w:val="18"/>
      </w:rPr>
      <w:t>/</w:t>
    </w:r>
    <w:r w:rsidR="00BF6753" w:rsidRPr="00456D07">
      <w:rPr>
        <w:b/>
        <w:szCs w:val="18"/>
      </w:rPr>
      <w:t>CRP.</w:t>
    </w:r>
    <w:r w:rsidR="00BB2E80" w:rsidRPr="00FA4F1D">
      <w:rPr>
        <w:b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B2A0E" w14:textId="7C2D6E0B" w:rsidR="00123699" w:rsidRPr="00BF6753" w:rsidRDefault="00BF6753" w:rsidP="00BF6753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jc w:val="right"/>
      <w:rPr>
        <w:b/>
        <w:szCs w:val="18"/>
      </w:rPr>
    </w:pPr>
    <w:r w:rsidRPr="00BF6753">
      <w:rPr>
        <w:b/>
        <w:szCs w:val="18"/>
      </w:rPr>
      <w:t>UNEP/</w:t>
    </w:r>
    <w:r w:rsidR="008E6054">
      <w:rPr>
        <w:b/>
        <w:szCs w:val="18"/>
      </w:rPr>
      <w:t>OzL.Pro.</w:t>
    </w:r>
    <w:r w:rsidR="00EB0516">
      <w:rPr>
        <w:b/>
        <w:szCs w:val="18"/>
      </w:rPr>
      <w:t>29</w:t>
    </w:r>
    <w:r w:rsidRPr="00BF6753">
      <w:rPr>
        <w:b/>
        <w:szCs w:val="18"/>
      </w:rPr>
      <w:t>/</w:t>
    </w:r>
    <w:proofErr w:type="spellStart"/>
    <w:r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ED54" w14:textId="731DC8E0" w:rsidR="00A12E9E" w:rsidRDefault="00A12E9E" w:rsidP="00A12E9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66E114FF"/>
    <w:multiLevelType w:val="hybridMultilevel"/>
    <w:tmpl w:val="1980AF32"/>
    <w:lvl w:ilvl="0" w:tplc="0938F8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B"/>
    <w:rsid w:val="0000662C"/>
    <w:rsid w:val="000149E6"/>
    <w:rsid w:val="000247B0"/>
    <w:rsid w:val="00026997"/>
    <w:rsid w:val="00033E0B"/>
    <w:rsid w:val="00035EDE"/>
    <w:rsid w:val="00047B3B"/>
    <w:rsid w:val="000509B4"/>
    <w:rsid w:val="0006035B"/>
    <w:rsid w:val="00071886"/>
    <w:rsid w:val="00073A7C"/>
    <w:rsid w:val="000742BC"/>
    <w:rsid w:val="00082A0C"/>
    <w:rsid w:val="00083504"/>
    <w:rsid w:val="00090E48"/>
    <w:rsid w:val="00094B59"/>
    <w:rsid w:val="0009640C"/>
    <w:rsid w:val="000B22A2"/>
    <w:rsid w:val="000C2A52"/>
    <w:rsid w:val="000D33C0"/>
    <w:rsid w:val="000D6941"/>
    <w:rsid w:val="000F300A"/>
    <w:rsid w:val="001005D2"/>
    <w:rsid w:val="001168EB"/>
    <w:rsid w:val="001202E3"/>
    <w:rsid w:val="00123699"/>
    <w:rsid w:val="0013059D"/>
    <w:rsid w:val="00141A55"/>
    <w:rsid w:val="001446A3"/>
    <w:rsid w:val="001506A5"/>
    <w:rsid w:val="00155395"/>
    <w:rsid w:val="00160D74"/>
    <w:rsid w:val="00167D02"/>
    <w:rsid w:val="00170D55"/>
    <w:rsid w:val="001736C7"/>
    <w:rsid w:val="00181EC8"/>
    <w:rsid w:val="001840AE"/>
    <w:rsid w:val="00184349"/>
    <w:rsid w:val="0018662B"/>
    <w:rsid w:val="00191E7A"/>
    <w:rsid w:val="00195D52"/>
    <w:rsid w:val="00195F33"/>
    <w:rsid w:val="001A26F2"/>
    <w:rsid w:val="001B1617"/>
    <w:rsid w:val="001B504B"/>
    <w:rsid w:val="001C523B"/>
    <w:rsid w:val="001D3874"/>
    <w:rsid w:val="001D7E75"/>
    <w:rsid w:val="001E56D2"/>
    <w:rsid w:val="001E7D56"/>
    <w:rsid w:val="001F680B"/>
    <w:rsid w:val="001F75DE"/>
    <w:rsid w:val="00200D58"/>
    <w:rsid w:val="002013BE"/>
    <w:rsid w:val="002063A4"/>
    <w:rsid w:val="00207496"/>
    <w:rsid w:val="00210653"/>
    <w:rsid w:val="00210AF2"/>
    <w:rsid w:val="0021145B"/>
    <w:rsid w:val="0021401A"/>
    <w:rsid w:val="002151BC"/>
    <w:rsid w:val="002156FC"/>
    <w:rsid w:val="00215C4D"/>
    <w:rsid w:val="002219BB"/>
    <w:rsid w:val="00243D36"/>
    <w:rsid w:val="00247707"/>
    <w:rsid w:val="0025365E"/>
    <w:rsid w:val="0026018E"/>
    <w:rsid w:val="002625A9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3A10"/>
    <w:rsid w:val="002F1CDB"/>
    <w:rsid w:val="002F4761"/>
    <w:rsid w:val="002F5C79"/>
    <w:rsid w:val="003019E2"/>
    <w:rsid w:val="00310EEA"/>
    <w:rsid w:val="0031413F"/>
    <w:rsid w:val="003148BB"/>
    <w:rsid w:val="00317976"/>
    <w:rsid w:val="0033351A"/>
    <w:rsid w:val="00355EA9"/>
    <w:rsid w:val="003578DE"/>
    <w:rsid w:val="00396257"/>
    <w:rsid w:val="00397EB8"/>
    <w:rsid w:val="003A4FD0"/>
    <w:rsid w:val="003A69D1"/>
    <w:rsid w:val="003A7705"/>
    <w:rsid w:val="003A77F1"/>
    <w:rsid w:val="003B1545"/>
    <w:rsid w:val="003B3F6F"/>
    <w:rsid w:val="003C409D"/>
    <w:rsid w:val="003C45BB"/>
    <w:rsid w:val="003C5BA6"/>
    <w:rsid w:val="003F0E85"/>
    <w:rsid w:val="003F5803"/>
    <w:rsid w:val="0040715B"/>
    <w:rsid w:val="00410C55"/>
    <w:rsid w:val="004128C4"/>
    <w:rsid w:val="00416854"/>
    <w:rsid w:val="00417725"/>
    <w:rsid w:val="00431CC0"/>
    <w:rsid w:val="00437F26"/>
    <w:rsid w:val="0044187F"/>
    <w:rsid w:val="0044389C"/>
    <w:rsid w:val="00444097"/>
    <w:rsid w:val="00445487"/>
    <w:rsid w:val="00445A71"/>
    <w:rsid w:val="004474EF"/>
    <w:rsid w:val="00450A73"/>
    <w:rsid w:val="00454769"/>
    <w:rsid w:val="00456D07"/>
    <w:rsid w:val="00466991"/>
    <w:rsid w:val="0047064C"/>
    <w:rsid w:val="00476D34"/>
    <w:rsid w:val="004A42E1"/>
    <w:rsid w:val="004B162C"/>
    <w:rsid w:val="004C3DBE"/>
    <w:rsid w:val="004C5C69"/>
    <w:rsid w:val="004C5C96"/>
    <w:rsid w:val="004D06A4"/>
    <w:rsid w:val="004D24F3"/>
    <w:rsid w:val="004E682C"/>
    <w:rsid w:val="004F1A81"/>
    <w:rsid w:val="005218D9"/>
    <w:rsid w:val="00536186"/>
    <w:rsid w:val="00541468"/>
    <w:rsid w:val="00544CBB"/>
    <w:rsid w:val="005644DF"/>
    <w:rsid w:val="0057315F"/>
    <w:rsid w:val="00576104"/>
    <w:rsid w:val="00596EA8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84DA8"/>
    <w:rsid w:val="00692E2A"/>
    <w:rsid w:val="006A76F2"/>
    <w:rsid w:val="006C3686"/>
    <w:rsid w:val="006D7EFB"/>
    <w:rsid w:val="006E6672"/>
    <w:rsid w:val="006E6722"/>
    <w:rsid w:val="006F73F3"/>
    <w:rsid w:val="007027B9"/>
    <w:rsid w:val="00707FB4"/>
    <w:rsid w:val="00715E88"/>
    <w:rsid w:val="00734CAA"/>
    <w:rsid w:val="0075533C"/>
    <w:rsid w:val="00757581"/>
    <w:rsid w:val="007611A0"/>
    <w:rsid w:val="00765B19"/>
    <w:rsid w:val="00796D3F"/>
    <w:rsid w:val="007A0A4A"/>
    <w:rsid w:val="007A1683"/>
    <w:rsid w:val="007A35B3"/>
    <w:rsid w:val="007A5C12"/>
    <w:rsid w:val="007A6775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57F14"/>
    <w:rsid w:val="00867BFF"/>
    <w:rsid w:val="008825B1"/>
    <w:rsid w:val="0088480A"/>
    <w:rsid w:val="0088757A"/>
    <w:rsid w:val="008957DD"/>
    <w:rsid w:val="00897D98"/>
    <w:rsid w:val="008A0B22"/>
    <w:rsid w:val="008A6DF2"/>
    <w:rsid w:val="008A7807"/>
    <w:rsid w:val="008B4CC9"/>
    <w:rsid w:val="008D7C99"/>
    <w:rsid w:val="008E0FCB"/>
    <w:rsid w:val="008E6054"/>
    <w:rsid w:val="0092178C"/>
    <w:rsid w:val="00930B88"/>
    <w:rsid w:val="00940DCC"/>
    <w:rsid w:val="0094179A"/>
    <w:rsid w:val="0094459E"/>
    <w:rsid w:val="00944DBC"/>
    <w:rsid w:val="00950977"/>
    <w:rsid w:val="00951A7B"/>
    <w:rsid w:val="009564A6"/>
    <w:rsid w:val="00967621"/>
    <w:rsid w:val="00967E6A"/>
    <w:rsid w:val="009723ED"/>
    <w:rsid w:val="009864CA"/>
    <w:rsid w:val="009B17AD"/>
    <w:rsid w:val="009B4A0F"/>
    <w:rsid w:val="009C11D2"/>
    <w:rsid w:val="009C6C70"/>
    <w:rsid w:val="009D0B63"/>
    <w:rsid w:val="009E307E"/>
    <w:rsid w:val="009E350E"/>
    <w:rsid w:val="00A0089B"/>
    <w:rsid w:val="00A05C1B"/>
    <w:rsid w:val="00A07870"/>
    <w:rsid w:val="00A07F19"/>
    <w:rsid w:val="00A12E9E"/>
    <w:rsid w:val="00A1348D"/>
    <w:rsid w:val="00A232EE"/>
    <w:rsid w:val="00A369B1"/>
    <w:rsid w:val="00A4175F"/>
    <w:rsid w:val="00A44411"/>
    <w:rsid w:val="00A469FA"/>
    <w:rsid w:val="00A55B01"/>
    <w:rsid w:val="00A56B5B"/>
    <w:rsid w:val="00A603D0"/>
    <w:rsid w:val="00A603FF"/>
    <w:rsid w:val="00A657DD"/>
    <w:rsid w:val="00A666A6"/>
    <w:rsid w:val="00A675FD"/>
    <w:rsid w:val="00A72437"/>
    <w:rsid w:val="00A7460B"/>
    <w:rsid w:val="00A80611"/>
    <w:rsid w:val="00AB45F9"/>
    <w:rsid w:val="00AB5340"/>
    <w:rsid w:val="00AC0A89"/>
    <w:rsid w:val="00AC7C96"/>
    <w:rsid w:val="00AD2DE3"/>
    <w:rsid w:val="00AE237D"/>
    <w:rsid w:val="00AE502A"/>
    <w:rsid w:val="00AF7C07"/>
    <w:rsid w:val="00B06917"/>
    <w:rsid w:val="00B22C93"/>
    <w:rsid w:val="00B27589"/>
    <w:rsid w:val="00B33414"/>
    <w:rsid w:val="00B37094"/>
    <w:rsid w:val="00B37536"/>
    <w:rsid w:val="00B405B7"/>
    <w:rsid w:val="00B52222"/>
    <w:rsid w:val="00B54FE7"/>
    <w:rsid w:val="00B6273F"/>
    <w:rsid w:val="00B66901"/>
    <w:rsid w:val="00B71E6D"/>
    <w:rsid w:val="00B72070"/>
    <w:rsid w:val="00B779E1"/>
    <w:rsid w:val="00B82CCA"/>
    <w:rsid w:val="00B858F2"/>
    <w:rsid w:val="00B90A61"/>
    <w:rsid w:val="00B91EE1"/>
    <w:rsid w:val="00B9374C"/>
    <w:rsid w:val="00BA0090"/>
    <w:rsid w:val="00BA1619"/>
    <w:rsid w:val="00BA1A67"/>
    <w:rsid w:val="00BA667D"/>
    <w:rsid w:val="00BB2E80"/>
    <w:rsid w:val="00BC45CB"/>
    <w:rsid w:val="00BE1D16"/>
    <w:rsid w:val="00BE5B5F"/>
    <w:rsid w:val="00BF6753"/>
    <w:rsid w:val="00C04A9C"/>
    <w:rsid w:val="00C16FB0"/>
    <w:rsid w:val="00C23709"/>
    <w:rsid w:val="00C26F55"/>
    <w:rsid w:val="00C30C63"/>
    <w:rsid w:val="00C36B8B"/>
    <w:rsid w:val="00C415C1"/>
    <w:rsid w:val="00C47DBF"/>
    <w:rsid w:val="00C552FF"/>
    <w:rsid w:val="00C558DA"/>
    <w:rsid w:val="00C55AF3"/>
    <w:rsid w:val="00C56808"/>
    <w:rsid w:val="00C7205C"/>
    <w:rsid w:val="00C75A5D"/>
    <w:rsid w:val="00C84759"/>
    <w:rsid w:val="00CA6C7F"/>
    <w:rsid w:val="00CC10A6"/>
    <w:rsid w:val="00CD5EB8"/>
    <w:rsid w:val="00CD7044"/>
    <w:rsid w:val="00CE08B9"/>
    <w:rsid w:val="00CE524C"/>
    <w:rsid w:val="00CF141F"/>
    <w:rsid w:val="00CF20D8"/>
    <w:rsid w:val="00CF2DCC"/>
    <w:rsid w:val="00CF4777"/>
    <w:rsid w:val="00D067BB"/>
    <w:rsid w:val="00D1352A"/>
    <w:rsid w:val="00D169AF"/>
    <w:rsid w:val="00D25249"/>
    <w:rsid w:val="00D336FA"/>
    <w:rsid w:val="00D44172"/>
    <w:rsid w:val="00D47B5E"/>
    <w:rsid w:val="00D60145"/>
    <w:rsid w:val="00D63B8C"/>
    <w:rsid w:val="00D739CC"/>
    <w:rsid w:val="00D756AB"/>
    <w:rsid w:val="00D8093D"/>
    <w:rsid w:val="00D8108C"/>
    <w:rsid w:val="00D842AE"/>
    <w:rsid w:val="00D9211C"/>
    <w:rsid w:val="00D92DE0"/>
    <w:rsid w:val="00D92FEF"/>
    <w:rsid w:val="00D93A0F"/>
    <w:rsid w:val="00DA1BCA"/>
    <w:rsid w:val="00DB2B37"/>
    <w:rsid w:val="00DC46FF"/>
    <w:rsid w:val="00DC5254"/>
    <w:rsid w:val="00DD1A4F"/>
    <w:rsid w:val="00DD1E8F"/>
    <w:rsid w:val="00DD3107"/>
    <w:rsid w:val="00DD310C"/>
    <w:rsid w:val="00DD7C2C"/>
    <w:rsid w:val="00DD7DAA"/>
    <w:rsid w:val="00DE0E00"/>
    <w:rsid w:val="00DE4228"/>
    <w:rsid w:val="00DE5135"/>
    <w:rsid w:val="00E06797"/>
    <w:rsid w:val="00E1058D"/>
    <w:rsid w:val="00E1265B"/>
    <w:rsid w:val="00E13B48"/>
    <w:rsid w:val="00E1404F"/>
    <w:rsid w:val="00E210C4"/>
    <w:rsid w:val="00E21C83"/>
    <w:rsid w:val="00E24ADA"/>
    <w:rsid w:val="00E32F59"/>
    <w:rsid w:val="00E46D9A"/>
    <w:rsid w:val="00E54067"/>
    <w:rsid w:val="00E565FF"/>
    <w:rsid w:val="00E65388"/>
    <w:rsid w:val="00E72BAC"/>
    <w:rsid w:val="00E85B7D"/>
    <w:rsid w:val="00E9121B"/>
    <w:rsid w:val="00EA0AE2"/>
    <w:rsid w:val="00EA0CDD"/>
    <w:rsid w:val="00EA39E5"/>
    <w:rsid w:val="00EA4A66"/>
    <w:rsid w:val="00EB0516"/>
    <w:rsid w:val="00EB3CFF"/>
    <w:rsid w:val="00EC5A46"/>
    <w:rsid w:val="00EC63E2"/>
    <w:rsid w:val="00EC7AE0"/>
    <w:rsid w:val="00EF22B3"/>
    <w:rsid w:val="00F03B69"/>
    <w:rsid w:val="00F07A50"/>
    <w:rsid w:val="00F113DA"/>
    <w:rsid w:val="00F37DC8"/>
    <w:rsid w:val="00F439B3"/>
    <w:rsid w:val="00F57B99"/>
    <w:rsid w:val="00F650C3"/>
    <w:rsid w:val="00F65D85"/>
    <w:rsid w:val="00F73B9A"/>
    <w:rsid w:val="00F8091E"/>
    <w:rsid w:val="00F8615C"/>
    <w:rsid w:val="00F969E5"/>
    <w:rsid w:val="00FA025F"/>
    <w:rsid w:val="00FA4F1D"/>
    <w:rsid w:val="00FA6BB0"/>
    <w:rsid w:val="00FB3A07"/>
    <w:rsid w:val="00FB76FE"/>
    <w:rsid w:val="00FD5860"/>
    <w:rsid w:val="00FE352D"/>
    <w:rsid w:val="00FE40EB"/>
    <w:rsid w:val="00FE4D02"/>
    <w:rsid w:val="00FE7D62"/>
    <w:rsid w:val="00FF3228"/>
    <w:rsid w:val="00FF3819"/>
    <w:rsid w:val="1925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7EB8AC"/>
  <w15:docId w15:val="{D9E07B15-C921-43C0-9A8C-0807D81A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paragraph" w:styleId="ListParagraph">
    <w:name w:val="List Paragraph"/>
    <w:basedOn w:val="Normal"/>
    <w:uiPriority w:val="34"/>
    <w:qFormat/>
    <w:rsid w:val="00BB2E80"/>
    <w:pPr>
      <w:suppressAutoHyphens w:val="0"/>
      <w:autoSpaceDN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lang w:val="en-US" w:eastAsia="ja-JP"/>
    </w:rPr>
  </w:style>
  <w:style w:type="paragraph" w:styleId="NormalWeb">
    <w:name w:val="Normal (Web)"/>
    <w:basedOn w:val="Normal"/>
    <w:uiPriority w:val="99"/>
    <w:unhideWhenUsed/>
    <w:rsid w:val="00BB2E80"/>
    <w:pPr>
      <w:suppressAutoHyphens w:val="0"/>
      <w:autoSpaceDN/>
      <w:spacing w:before="100" w:beforeAutospacing="1" w:after="100" w:afterAutospacing="1"/>
      <w:textAlignment w:val="auto"/>
    </w:pPr>
    <w:rPr>
      <w:rFonts w:eastAsiaTheme="minorEastAsia"/>
      <w:sz w:val="24"/>
      <w:lang w:val="en-US" w:eastAsia="en-US"/>
    </w:rPr>
  </w:style>
  <w:style w:type="paragraph" w:styleId="Revision">
    <w:name w:val="Revision"/>
    <w:hidden/>
    <w:uiPriority w:val="99"/>
    <w:semiHidden/>
    <w:rsid w:val="00C04A9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D2F9-5BF9-488D-B889-CE146A962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CF343-F4C3-4A2A-8023-0A17B4C71B52}">
  <ds:schemaRefs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FFC80A-7905-4EE4-8227-3810A6CE8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5E0E-A8DE-4090-B2C8-12F4E511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efficiency: Submission by Micronesia (Federated States of) and Morocco</vt:lpstr>
    </vt:vector>
  </TitlesOfParts>
  <Company>unon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efficiency: Submission by Micronesia (Federated States of) and Morocco</dc:title>
  <dc:creator>Veronica Gathu</dc:creator>
  <cp:lastModifiedBy>Agent</cp:lastModifiedBy>
  <cp:revision>2</cp:revision>
  <cp:lastPrinted>2017-11-22T13:18:00Z</cp:lastPrinted>
  <dcterms:created xsi:type="dcterms:W3CDTF">2017-11-25T00:46:00Z</dcterms:created>
  <dcterms:modified xsi:type="dcterms:W3CDTF">2017-11-25T00:46:00Z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