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7295C" w14:textId="77777777" w:rsidR="00A53467" w:rsidRDefault="00A53467" w:rsidP="004C65B9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6FEAB032" w14:textId="77777777" w:rsidR="00A53467" w:rsidRDefault="00A53467" w:rsidP="004C65B9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19765F15" w14:textId="77777777" w:rsidR="00A53467" w:rsidRDefault="00A53467" w:rsidP="004C65B9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p w14:paraId="6D2A7846" w14:textId="77777777" w:rsidR="00A53467" w:rsidRDefault="00A53467" w:rsidP="004C65B9">
      <w:pPr>
        <w:tabs>
          <w:tab w:val="left" w:pos="624"/>
          <w:tab w:val="left" w:pos="1247"/>
          <w:tab w:val="left" w:pos="1871"/>
          <w:tab w:val="left" w:pos="2495"/>
          <w:tab w:val="left" w:pos="3119"/>
          <w:tab w:val="left" w:pos="3742"/>
        </w:tabs>
      </w:pPr>
    </w:p>
    <w:tbl>
      <w:tblPr>
        <w:tblW w:w="5000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8"/>
        <w:gridCol w:w="4053"/>
      </w:tblGrid>
      <w:tr w:rsidR="00A53467" w14:paraId="35B39ABE" w14:textId="77777777" w:rsidTr="00CD7F8D">
        <w:trPr>
          <w:trHeight w:val="1155"/>
          <w:jc w:val="right"/>
        </w:trPr>
        <w:tc>
          <w:tcPr>
            <w:tcW w:w="5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518DB" w14:textId="77777777" w:rsidR="00A53467" w:rsidRDefault="00F56CE7" w:rsidP="004C65B9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rPr>
                <w:b/>
                <w:sz w:val="36"/>
              </w:rPr>
            </w:pPr>
            <w:r>
              <w:rPr>
                <w:b/>
                <w:sz w:val="36"/>
              </w:rPr>
              <w:t>United Nations</w:t>
            </w:r>
          </w:p>
          <w:p w14:paraId="08A753F7" w14:textId="77777777" w:rsidR="00A53467" w:rsidRDefault="00F56CE7" w:rsidP="004C65B9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 Environment </w:t>
            </w:r>
          </w:p>
          <w:p w14:paraId="164CEC5F" w14:textId="77777777" w:rsidR="00A53467" w:rsidRDefault="00F56CE7" w:rsidP="004C65B9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>
              <w:rPr>
                <w:b/>
                <w:sz w:val="36"/>
              </w:rPr>
              <w:t xml:space="preserve">  Programme</w:t>
            </w:r>
            <w:r>
              <w:t xml:space="preserve"> 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B07C" w14:textId="77777777" w:rsidR="005B630B" w:rsidRPr="0090377C" w:rsidRDefault="005B630B" w:rsidP="005B630B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</w:pPr>
            <w:r w:rsidRPr="0090377C">
              <w:rPr>
                <w:b/>
                <w:sz w:val="28"/>
              </w:rPr>
              <w:t>UNEP</w:t>
            </w:r>
            <w:r w:rsidRPr="0090377C">
              <w:t>/OzL.Pro.WG.1/3</w:t>
            </w:r>
            <w:r w:rsidR="002B2246" w:rsidRPr="0090377C">
              <w:t>9</w:t>
            </w:r>
            <w:r w:rsidRPr="0090377C">
              <w:t>/CRP.</w:t>
            </w:r>
            <w:r w:rsidR="0090377C" w:rsidRPr="0090377C">
              <w:t>3</w:t>
            </w:r>
          </w:p>
          <w:p w14:paraId="54C352D2" w14:textId="77777777" w:rsidR="005B630B" w:rsidRPr="0090377C" w:rsidRDefault="0090377C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sz w:val="20"/>
                <w:szCs w:val="20"/>
              </w:rPr>
            </w:pPr>
            <w:r w:rsidRPr="0090377C">
              <w:rPr>
                <w:sz w:val="20"/>
                <w:szCs w:val="20"/>
                <w:lang w:val="en-US"/>
              </w:rPr>
              <w:t>12</w:t>
            </w:r>
            <w:r w:rsidR="005B630B" w:rsidRPr="0090377C">
              <w:rPr>
                <w:sz w:val="20"/>
                <w:szCs w:val="20"/>
                <w:lang w:val="en-US"/>
              </w:rPr>
              <w:t xml:space="preserve"> July 201</w:t>
            </w:r>
            <w:r w:rsidR="002B2246" w:rsidRPr="0090377C">
              <w:rPr>
                <w:sz w:val="20"/>
                <w:szCs w:val="20"/>
                <w:lang w:val="en-US"/>
              </w:rPr>
              <w:t>7</w:t>
            </w:r>
          </w:p>
          <w:p w14:paraId="644D30F5" w14:textId="77777777" w:rsidR="005B630B" w:rsidRPr="0090377C" w:rsidRDefault="005B630B" w:rsidP="005B630B">
            <w:pPr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rPr>
                <w:szCs w:val="20"/>
              </w:rPr>
            </w:pPr>
          </w:p>
          <w:p w14:paraId="005C0BB6" w14:textId="77777777" w:rsidR="005B630B" w:rsidRPr="0090377C" w:rsidRDefault="005B630B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  <w:rPr>
                <w:sz w:val="20"/>
                <w:szCs w:val="20"/>
              </w:rPr>
            </w:pPr>
            <w:r w:rsidRPr="0090377C">
              <w:rPr>
                <w:sz w:val="20"/>
                <w:szCs w:val="20"/>
              </w:rPr>
              <w:t>Original: English</w:t>
            </w:r>
          </w:p>
          <w:p w14:paraId="6639FD63" w14:textId="77777777" w:rsidR="005B630B" w:rsidRPr="0090377C" w:rsidRDefault="005B630B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</w:pPr>
          </w:p>
          <w:p w14:paraId="59BAA89D" w14:textId="77777777" w:rsidR="005B630B" w:rsidRPr="0090377C" w:rsidRDefault="005B630B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</w:pPr>
          </w:p>
          <w:p w14:paraId="68E37B9B" w14:textId="77777777" w:rsidR="005B630B" w:rsidRPr="0090377C" w:rsidRDefault="005B630B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</w:pPr>
          </w:p>
          <w:p w14:paraId="7A09CAB6" w14:textId="77777777" w:rsidR="005B630B" w:rsidRPr="0090377C" w:rsidRDefault="005B630B" w:rsidP="005B630B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spacing w:before="0" w:after="0"/>
              <w:ind w:left="0"/>
            </w:pPr>
          </w:p>
          <w:p w14:paraId="64B2AD6A" w14:textId="77777777" w:rsidR="00A53467" w:rsidRPr="0090377C" w:rsidRDefault="00A53467" w:rsidP="004C65B9">
            <w:pPr>
              <w:pStyle w:val="FootnoteText"/>
              <w:tabs>
                <w:tab w:val="left" w:pos="624"/>
                <w:tab w:val="left" w:pos="1247"/>
                <w:tab w:val="left" w:pos="1871"/>
                <w:tab w:val="left" w:pos="2495"/>
                <w:tab w:val="left" w:pos="3119"/>
                <w:tab w:val="left" w:pos="3742"/>
              </w:tabs>
              <w:ind w:left="0"/>
            </w:pPr>
          </w:p>
        </w:tc>
      </w:tr>
    </w:tbl>
    <w:p w14:paraId="46443FB1" w14:textId="77777777" w:rsidR="00F56CE7" w:rsidRDefault="00F56CE7" w:rsidP="004C65B9">
      <w:pPr>
        <w:sectPr w:rsidR="00F56CE7" w:rsidSect="0064406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340" w:right="851" w:bottom="1418" w:left="1440" w:header="539" w:footer="970" w:gutter="0"/>
          <w:cols w:space="720"/>
          <w:titlePg/>
        </w:sectPr>
      </w:pPr>
    </w:p>
    <w:p w14:paraId="434C4CE1" w14:textId="4699ACA9" w:rsidR="005B630B" w:rsidRPr="004D2552" w:rsidRDefault="005B630B" w:rsidP="005B630B">
      <w:pPr>
        <w:pStyle w:val="AATitle"/>
        <w:keepNext w:val="0"/>
        <w:keepLines w:val="0"/>
      </w:pPr>
      <w:r w:rsidRPr="004D2552">
        <w:lastRenderedPageBreak/>
        <w:t xml:space="preserve">Open-ended Working Group of the Parties to </w:t>
      </w:r>
      <w:r w:rsidRPr="004D2552">
        <w:br/>
        <w:t xml:space="preserve">the Montreal Protocol on Substances that </w:t>
      </w:r>
      <w:r w:rsidRPr="004D2552">
        <w:br/>
        <w:t>Deplete the Ozone Layer</w:t>
      </w:r>
    </w:p>
    <w:p w14:paraId="612E3CF0" w14:textId="77777777" w:rsidR="005B630B" w:rsidRPr="004D2552" w:rsidRDefault="005B630B" w:rsidP="005B630B">
      <w:pPr>
        <w:pStyle w:val="AATitle"/>
        <w:keepNext w:val="0"/>
        <w:keepLines w:val="0"/>
      </w:pPr>
      <w:r w:rsidRPr="004D2552">
        <w:t>Thirty-</w:t>
      </w:r>
      <w:r w:rsidR="002B2246">
        <w:t>nin</w:t>
      </w:r>
      <w:r>
        <w:t xml:space="preserve">th </w:t>
      </w:r>
      <w:r w:rsidRPr="004D2552">
        <w:t>meeting</w:t>
      </w:r>
    </w:p>
    <w:p w14:paraId="45E49DED" w14:textId="77777777" w:rsidR="002B2246" w:rsidRPr="00E14E96" w:rsidRDefault="002B2246" w:rsidP="002B2246">
      <w:pPr>
        <w:pStyle w:val="AATitle"/>
        <w:rPr>
          <w:b w:val="0"/>
          <w:szCs w:val="20"/>
        </w:rPr>
      </w:pPr>
      <w:r w:rsidRPr="00E14E96">
        <w:rPr>
          <w:b w:val="0"/>
          <w:szCs w:val="20"/>
        </w:rPr>
        <w:t>Bangkok, 11–14 July 2017</w:t>
      </w:r>
    </w:p>
    <w:p w14:paraId="6E8B65A9" w14:textId="77777777" w:rsidR="005B630B" w:rsidRDefault="005B630B" w:rsidP="005B630B">
      <w:pPr>
        <w:pStyle w:val="AATitle"/>
        <w:tabs>
          <w:tab w:val="left" w:pos="624"/>
          <w:tab w:val="left" w:pos="1247"/>
          <w:tab w:val="left" w:pos="1814"/>
          <w:tab w:val="left" w:pos="1871"/>
          <w:tab w:val="left" w:pos="2381"/>
          <w:tab w:val="left" w:pos="2495"/>
          <w:tab w:val="left" w:pos="2948"/>
          <w:tab w:val="left" w:pos="3119"/>
          <w:tab w:val="left" w:pos="3515"/>
          <w:tab w:val="left" w:pos="3742"/>
          <w:tab w:val="left" w:pos="4082"/>
        </w:tabs>
        <w:autoSpaceDN/>
        <w:ind w:right="5103"/>
        <w:textAlignment w:val="auto"/>
        <w:rPr>
          <w:b w:val="0"/>
          <w:szCs w:val="20"/>
          <w:lang w:eastAsia="en-US"/>
        </w:rPr>
      </w:pPr>
      <w:r w:rsidRPr="006A699C">
        <w:rPr>
          <w:b w:val="0"/>
          <w:szCs w:val="20"/>
          <w:lang w:eastAsia="en-US"/>
        </w:rPr>
        <w:t xml:space="preserve">Agenda item </w:t>
      </w:r>
      <w:r w:rsidR="0090377C">
        <w:rPr>
          <w:b w:val="0"/>
          <w:szCs w:val="20"/>
          <w:lang w:eastAsia="en-US"/>
        </w:rPr>
        <w:t>3 (c)</w:t>
      </w:r>
    </w:p>
    <w:p w14:paraId="47134AC9" w14:textId="135E78E8" w:rsidR="0090377C" w:rsidRPr="0090377C" w:rsidRDefault="0090377C" w:rsidP="005C36E1">
      <w:pPr>
        <w:pStyle w:val="AATitle2"/>
        <w:spacing w:before="60" w:after="60"/>
      </w:pPr>
      <w:r w:rsidRPr="0090377C">
        <w:t>Kigali Amendment to the Montreal Protocol to phase down hydrofluorocarbons:</w:t>
      </w:r>
      <w:r w:rsidR="005C36E1">
        <w:t xml:space="preserve"> </w:t>
      </w:r>
      <w:r w:rsidR="005C36E1">
        <w:br/>
      </w:r>
      <w:r w:rsidRPr="0090377C">
        <w:t>process for approving destruction technologies for substances in Annex F</w:t>
      </w:r>
      <w:r w:rsidR="005C36E1">
        <w:t xml:space="preserve"> </w:t>
      </w:r>
      <w:r w:rsidR="005C36E1">
        <w:br/>
      </w:r>
      <w:r w:rsidRPr="0090377C">
        <w:rPr>
          <w:color w:val="000000"/>
        </w:rPr>
        <w:t>to the Montreal Protocol (Article 2J, paras. 6 and 7)</w:t>
      </w:r>
    </w:p>
    <w:p w14:paraId="4A28E520" w14:textId="3790FC77" w:rsidR="0090377C" w:rsidRPr="00100E46" w:rsidRDefault="0090377C" w:rsidP="0090377C">
      <w:pPr>
        <w:pStyle w:val="BBTitle"/>
      </w:pPr>
      <w:r w:rsidRPr="00100E46">
        <w:t>Decision XXIX/</w:t>
      </w:r>
      <w:r w:rsidR="00100E46" w:rsidRPr="00100E46">
        <w:t>[-]</w:t>
      </w:r>
      <w:r w:rsidRPr="00100E46">
        <w:t xml:space="preserve">: </w:t>
      </w:r>
      <w:ins w:id="0" w:author="Gerald Mutisya" w:date="2017-07-14T17:52:00Z">
        <w:r w:rsidR="00FA1E89">
          <w:t>[</w:t>
        </w:r>
        <w:r w:rsidR="00FA1E89" w:rsidRPr="00FA1E89">
          <w:rPr>
            <w:strike/>
            <w:rPrChange w:id="1" w:author="Gerald Mutisya" w:date="2017-07-14T17:55:00Z">
              <w:rPr/>
            </w:rPrChange>
          </w:rPr>
          <w:t>Approved</w:t>
        </w:r>
        <w:r w:rsidR="00FA1E89">
          <w:t xml:space="preserve">] </w:t>
        </w:r>
      </w:ins>
      <w:r w:rsidRPr="00100E46">
        <w:t xml:space="preserve">Destruction technologies </w:t>
      </w:r>
      <w:del w:id="2" w:author="Gerald Mutisya" w:date="2017-07-14T17:52:00Z">
        <w:r w:rsidRPr="00100E46" w:rsidDel="00FA1E89">
          <w:delText>with regard to controlled substances</w:delText>
        </w:r>
      </w:del>
    </w:p>
    <w:p w14:paraId="1DEAC9E1" w14:textId="77777777" w:rsidR="009F5EB3" w:rsidRPr="00100E46" w:rsidRDefault="009F5EB3" w:rsidP="009F5EB3">
      <w:pPr>
        <w:pStyle w:val="CH2"/>
      </w:pPr>
      <w:r w:rsidRPr="00100E46">
        <w:tab/>
      </w:r>
      <w:r w:rsidRPr="00100E46">
        <w:tab/>
        <w:t xml:space="preserve">Submission by </w:t>
      </w:r>
      <w:r w:rsidR="0090377C" w:rsidRPr="00100E46">
        <w:t>Australia, C</w:t>
      </w:r>
      <w:bookmarkStart w:id="3" w:name="_GoBack"/>
      <w:bookmarkEnd w:id="3"/>
      <w:r w:rsidR="0090377C" w:rsidRPr="00100E46">
        <w:t>anada, European Union and United States of America</w:t>
      </w:r>
    </w:p>
    <w:p w14:paraId="534F7AA1" w14:textId="16D838C9" w:rsidR="000318C4" w:rsidRPr="00100E46" w:rsidRDefault="00503E4C" w:rsidP="005C36E1">
      <w:pPr>
        <w:tabs>
          <w:tab w:val="left" w:pos="624"/>
        </w:tabs>
        <w:spacing w:after="120"/>
        <w:ind w:left="1247" w:firstLine="624"/>
        <w:rPr>
          <w:i/>
        </w:rPr>
      </w:pPr>
      <w:r w:rsidRPr="00100E46">
        <w:rPr>
          <w:i/>
        </w:rPr>
        <w:t>The Meeting of the Parties decides</w:t>
      </w:r>
      <w:r w:rsidR="00593D6C" w:rsidRPr="00100E46">
        <w:rPr>
          <w:i/>
          <w:iCs/>
          <w:szCs w:val="20"/>
        </w:rPr>
        <w:t>:</w:t>
      </w:r>
    </w:p>
    <w:p w14:paraId="2B204DAD" w14:textId="73A1EA48" w:rsidR="000318C4" w:rsidRPr="00100E46" w:rsidRDefault="000318C4" w:rsidP="005C36E1">
      <w:pPr>
        <w:tabs>
          <w:tab w:val="left" w:pos="624"/>
        </w:tabs>
        <w:spacing w:after="120"/>
        <w:ind w:left="1247" w:firstLine="624"/>
        <w:rPr>
          <w:szCs w:val="20"/>
        </w:rPr>
      </w:pPr>
      <w:r w:rsidRPr="00100E46">
        <w:rPr>
          <w:i/>
        </w:rPr>
        <w:t>Considering</w:t>
      </w:r>
      <w:r w:rsidRPr="00100E46">
        <w:rPr>
          <w:szCs w:val="20"/>
        </w:rPr>
        <w:t xml:space="preserve"> the chemical similarity of </w:t>
      </w:r>
      <w:r w:rsidR="00593D6C" w:rsidRPr="00100E46">
        <w:rPr>
          <w:szCs w:val="20"/>
        </w:rPr>
        <w:t xml:space="preserve">hydrofluorocarbons </w:t>
      </w:r>
      <w:r w:rsidRPr="00100E46">
        <w:rPr>
          <w:szCs w:val="20"/>
        </w:rPr>
        <w:t xml:space="preserve">and </w:t>
      </w:r>
      <w:r w:rsidR="00593D6C" w:rsidRPr="00100E46">
        <w:rPr>
          <w:szCs w:val="20"/>
        </w:rPr>
        <w:t>hydrochlorofluorocarbons</w:t>
      </w:r>
      <w:r w:rsidRPr="00100E46">
        <w:rPr>
          <w:szCs w:val="20"/>
        </w:rPr>
        <w:t xml:space="preserve">, </w:t>
      </w:r>
      <w:r w:rsidR="00860A49" w:rsidRPr="00100E46">
        <w:rPr>
          <w:szCs w:val="20"/>
        </w:rPr>
        <w:t xml:space="preserve">and </w:t>
      </w:r>
      <w:r w:rsidR="00593D6C" w:rsidRPr="00100E46">
        <w:rPr>
          <w:szCs w:val="20"/>
        </w:rPr>
        <w:t xml:space="preserve">chlorofluorocarbons </w:t>
      </w:r>
      <w:r w:rsidRPr="00100E46">
        <w:rPr>
          <w:szCs w:val="20"/>
        </w:rPr>
        <w:t>and halons, and taking note of the practice</w:t>
      </w:r>
      <w:r w:rsidR="00593D6C" w:rsidRPr="00100E46">
        <w:rPr>
          <w:szCs w:val="20"/>
        </w:rPr>
        <w:t xml:space="preserve"> to often destroy them together,</w:t>
      </w:r>
    </w:p>
    <w:p w14:paraId="1150C1DD" w14:textId="22177081" w:rsidR="000318C4" w:rsidRPr="00100E46" w:rsidRDefault="000318C4" w:rsidP="005C36E1">
      <w:pPr>
        <w:tabs>
          <w:tab w:val="left" w:pos="624"/>
        </w:tabs>
        <w:spacing w:after="120"/>
        <w:ind w:left="1247" w:firstLine="624"/>
        <w:rPr>
          <w:szCs w:val="20"/>
        </w:rPr>
      </w:pPr>
      <w:r w:rsidRPr="00100E46">
        <w:rPr>
          <w:i/>
        </w:rPr>
        <w:t>Noting</w:t>
      </w:r>
      <w:r w:rsidRPr="00100E46">
        <w:rPr>
          <w:iCs/>
          <w:szCs w:val="20"/>
        </w:rPr>
        <w:t xml:space="preserve"> </w:t>
      </w:r>
      <w:r w:rsidRPr="00100E46">
        <w:rPr>
          <w:szCs w:val="20"/>
        </w:rPr>
        <w:t xml:space="preserve">the need to approve destruction technologies for </w:t>
      </w:r>
      <w:r w:rsidR="00593D6C" w:rsidRPr="00100E46">
        <w:rPr>
          <w:szCs w:val="20"/>
        </w:rPr>
        <w:t xml:space="preserve">hydrofluorocarbons </w:t>
      </w:r>
      <w:r w:rsidRPr="00100E46">
        <w:rPr>
          <w:szCs w:val="20"/>
        </w:rPr>
        <w:t xml:space="preserve">and to keep the list of approved destruction </w:t>
      </w:r>
      <w:r w:rsidRPr="00100E46">
        <w:rPr>
          <w:iCs/>
          <w:szCs w:val="20"/>
        </w:rPr>
        <w:t>technologies</w:t>
      </w:r>
      <w:r w:rsidRPr="00100E46">
        <w:rPr>
          <w:szCs w:val="20"/>
        </w:rPr>
        <w:t xml:space="preserve"> annexed to decision XXIII/12 up-to-date,</w:t>
      </w:r>
    </w:p>
    <w:p w14:paraId="6229F0DB" w14:textId="148F59A7" w:rsidR="000318C4" w:rsidRPr="0090377C" w:rsidRDefault="000318C4" w:rsidP="00133A4F">
      <w:pPr>
        <w:pStyle w:val="Normalnumber"/>
      </w:pPr>
      <w:r w:rsidRPr="00100E46">
        <w:t xml:space="preserve">To approve on a </w:t>
      </w:r>
      <w:r w:rsidRPr="00100E46">
        <w:rPr>
          <w:iCs/>
        </w:rPr>
        <w:t>provisional</w:t>
      </w:r>
      <w:r w:rsidRPr="00100E46">
        <w:t xml:space="preserve"> basis the destruction technologies</w:t>
      </w:r>
      <w:r w:rsidRPr="0090377C">
        <w:t xml:space="preserve"> approved for substances in Group I of Annex A, Annex B and Group I of Annex C, as specified in the annex to decision XXIII/12, for the destruction of substances</w:t>
      </w:r>
      <w:r w:rsidR="00593D6C">
        <w:t xml:space="preserve"> </w:t>
      </w:r>
      <w:del w:id="4" w:author="Gerald Mutisya" w:date="2017-07-14T17:54:00Z">
        <w:r w:rsidR="00593D6C" w:rsidDel="00FA1E89">
          <w:delText xml:space="preserve">that will be </w:delText>
        </w:r>
      </w:del>
      <w:r w:rsidR="00593D6C">
        <w:t xml:space="preserve">listed </w:t>
      </w:r>
      <w:del w:id="5" w:author="Gerald Mutisya" w:date="2017-07-14T17:55:00Z">
        <w:r w:rsidR="00593D6C" w:rsidDel="00FA1E89">
          <w:delText xml:space="preserve">as </w:delText>
        </w:r>
      </w:del>
      <w:ins w:id="6" w:author="Gerald Mutisya" w:date="2017-07-14T17:55:00Z">
        <w:r w:rsidR="00FA1E89">
          <w:t>in</w:t>
        </w:r>
        <w:r w:rsidR="00FA1E89">
          <w:t xml:space="preserve"> </w:t>
        </w:r>
      </w:ins>
      <w:r w:rsidR="00593D6C">
        <w:t>Annex F;</w:t>
      </w:r>
    </w:p>
    <w:p w14:paraId="7E09FCE3" w14:textId="7EC4F14F" w:rsidR="000318C4" w:rsidRPr="0090377C" w:rsidRDefault="000318C4" w:rsidP="00133A4F">
      <w:pPr>
        <w:pStyle w:val="Normalnumber"/>
        <w:rPr>
          <w:color w:val="222222"/>
        </w:rPr>
      </w:pPr>
      <w:r w:rsidRPr="0090377C">
        <w:t xml:space="preserve">To request the Technology and Economic Assessment Panel to report to </w:t>
      </w:r>
      <w:r w:rsidR="00860A49" w:rsidRPr="0090377C">
        <w:t>the Open</w:t>
      </w:r>
      <w:r w:rsidR="00860A49">
        <w:noBreakHyphen/>
      </w:r>
      <w:r w:rsidR="00860A49" w:rsidRPr="0090377C">
        <w:t xml:space="preserve">ended Working Group </w:t>
      </w:r>
      <w:r w:rsidR="00860A49">
        <w:t xml:space="preserve">at its </w:t>
      </w:r>
      <w:r w:rsidR="003D6BFB">
        <w:t>fortieth</w:t>
      </w:r>
      <w:r w:rsidRPr="0090377C">
        <w:t xml:space="preserve"> meeting</w:t>
      </w:r>
      <w:r w:rsidR="00860A49">
        <w:t xml:space="preserve"> </w:t>
      </w:r>
      <w:r w:rsidRPr="0090377C">
        <w:rPr>
          <w:color w:val="222222"/>
        </w:rPr>
        <w:t>on</w:t>
      </w:r>
      <w:r w:rsidR="0090377C">
        <w:rPr>
          <w:color w:val="222222"/>
        </w:rPr>
        <w:t>:</w:t>
      </w:r>
    </w:p>
    <w:p w14:paraId="60378FEB" w14:textId="3C566CF6" w:rsidR="000318C4" w:rsidRPr="0090377C" w:rsidRDefault="003D6BFB" w:rsidP="00133A4F">
      <w:pPr>
        <w:pStyle w:val="Normalnumber"/>
        <w:numPr>
          <w:ilvl w:val="1"/>
          <w:numId w:val="8"/>
        </w:numPr>
        <w:tabs>
          <w:tab w:val="left" w:pos="624"/>
        </w:tabs>
        <w:ind w:left="1247" w:firstLine="624"/>
      </w:pPr>
      <w:r>
        <w:t>A</w:t>
      </w:r>
      <w:r w:rsidR="000318C4" w:rsidRPr="0090377C">
        <w:t>n assessment of the provisionally approved destruction technologies as per paragraph</w:t>
      </w:r>
      <w:r w:rsidR="00100E46">
        <w:t> </w:t>
      </w:r>
      <w:r w:rsidR="000318C4" w:rsidRPr="0090377C">
        <w:t xml:space="preserve">1 with a view to confirming their applicability to </w:t>
      </w:r>
      <w:r w:rsidR="00593D6C" w:rsidRPr="00593D6C">
        <w:t>hydrofluorocarbons</w:t>
      </w:r>
      <w:r w:rsidR="0090377C">
        <w:t>;</w:t>
      </w:r>
    </w:p>
    <w:p w14:paraId="4E990329" w14:textId="7EA0E069" w:rsidR="000318C4" w:rsidRPr="0090377C" w:rsidRDefault="003D6BFB" w:rsidP="00133A4F">
      <w:pPr>
        <w:pStyle w:val="Normalnumber"/>
        <w:numPr>
          <w:ilvl w:val="1"/>
          <w:numId w:val="8"/>
        </w:numPr>
        <w:tabs>
          <w:tab w:val="left" w:pos="624"/>
        </w:tabs>
        <w:ind w:left="1247" w:firstLine="624"/>
      </w:pPr>
      <w:r>
        <w:t>A</w:t>
      </w:r>
      <w:r w:rsidR="000318C4" w:rsidRPr="0090377C">
        <w:t xml:space="preserve"> review of any other technology for possible inclusion in the list of approved destruction technologies in relation to controlled substances</w:t>
      </w:r>
      <w:r w:rsidR="00593D6C">
        <w:t>;</w:t>
      </w:r>
    </w:p>
    <w:p w14:paraId="23856938" w14:textId="7CCE0F88" w:rsidR="00A53467" w:rsidRPr="00133A4F" w:rsidRDefault="000318C4" w:rsidP="00133A4F">
      <w:pPr>
        <w:pStyle w:val="Normalnumber"/>
      </w:pPr>
      <w:r w:rsidRPr="00133A4F">
        <w:t xml:space="preserve">To invite </w:t>
      </w:r>
      <w:r w:rsidR="003D6BFB" w:rsidRPr="00133A4F">
        <w:t>p</w:t>
      </w:r>
      <w:r w:rsidRPr="00133A4F">
        <w:t xml:space="preserve">arties to submit to the Ozone Secretariat by [1 February 2018] information relevant to the tasks </w:t>
      </w:r>
      <w:r w:rsidR="00AE4AA6" w:rsidRPr="00133A4F">
        <w:t xml:space="preserve">set out </w:t>
      </w:r>
      <w:r w:rsidRPr="00133A4F">
        <w:t>in paragraph 2 above.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5C36E1" w14:paraId="46A84640" w14:textId="77777777" w:rsidTr="005C36E1">
        <w:tc>
          <w:tcPr>
            <w:tcW w:w="1942" w:type="dxa"/>
          </w:tcPr>
          <w:p w14:paraId="5ED67DE7" w14:textId="77777777" w:rsidR="005C36E1" w:rsidRDefault="005C36E1" w:rsidP="005C36E1">
            <w:pPr>
              <w:pStyle w:val="Normal-pool"/>
              <w:spacing w:before="520"/>
            </w:pPr>
          </w:p>
        </w:tc>
        <w:tc>
          <w:tcPr>
            <w:tcW w:w="1942" w:type="dxa"/>
          </w:tcPr>
          <w:p w14:paraId="65A8FDD4" w14:textId="77777777" w:rsidR="005C36E1" w:rsidRDefault="005C36E1" w:rsidP="005C36E1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14:paraId="1F1E91F9" w14:textId="77777777" w:rsidR="005C36E1" w:rsidRDefault="005C36E1" w:rsidP="005C36E1">
            <w:pPr>
              <w:pStyle w:val="Normal-pool"/>
              <w:spacing w:before="520"/>
            </w:pPr>
          </w:p>
        </w:tc>
        <w:tc>
          <w:tcPr>
            <w:tcW w:w="1943" w:type="dxa"/>
          </w:tcPr>
          <w:p w14:paraId="72D2BCC5" w14:textId="77777777" w:rsidR="005C36E1" w:rsidRDefault="005C36E1" w:rsidP="005C36E1">
            <w:pPr>
              <w:pStyle w:val="Normal-pool"/>
              <w:spacing w:before="520"/>
            </w:pPr>
          </w:p>
        </w:tc>
        <w:tc>
          <w:tcPr>
            <w:tcW w:w="1943" w:type="dxa"/>
          </w:tcPr>
          <w:p w14:paraId="19A0BE11" w14:textId="77777777" w:rsidR="005C36E1" w:rsidRDefault="005C36E1" w:rsidP="005C36E1">
            <w:pPr>
              <w:pStyle w:val="Normal-pool"/>
              <w:spacing w:before="520"/>
            </w:pPr>
          </w:p>
        </w:tc>
      </w:tr>
    </w:tbl>
    <w:p w14:paraId="1FF48529" w14:textId="77777777" w:rsidR="005C36E1" w:rsidRPr="00133A4F" w:rsidRDefault="005C36E1" w:rsidP="005C36E1">
      <w:pPr>
        <w:pStyle w:val="Normal-pool"/>
      </w:pPr>
    </w:p>
    <w:sectPr w:rsidR="005C36E1" w:rsidRPr="00133A4F" w:rsidSect="00E6294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type w:val="continuous"/>
      <w:pgSz w:w="11906" w:h="16838" w:code="9"/>
      <w:pgMar w:top="907" w:right="992" w:bottom="1418" w:left="1418" w:header="539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5298A" w14:textId="77777777" w:rsidR="00CF4B99" w:rsidRDefault="00CF4B99">
      <w:r>
        <w:separator/>
      </w:r>
    </w:p>
  </w:endnote>
  <w:endnote w:type="continuationSeparator" w:id="0">
    <w:p w14:paraId="7F4518B2" w14:textId="77777777" w:rsidR="00CF4B99" w:rsidRDefault="00CF4B99">
      <w:r>
        <w:continuationSeparator/>
      </w:r>
    </w:p>
  </w:endnote>
  <w:endnote w:type="continuationNotice" w:id="1">
    <w:p w14:paraId="31150D0E" w14:textId="77777777" w:rsidR="00CF4B99" w:rsidRDefault="00CF4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56C6A" w14:textId="77777777" w:rsidR="00C6662D" w:rsidRDefault="00C6662D" w:rsidP="0064406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CDE13" w14:textId="066F2949" w:rsidR="00C6662D" w:rsidRDefault="001D0143" w:rsidP="005C36E1">
    <w:pPr>
      <w:pStyle w:val="Normal-pool"/>
    </w:pPr>
    <w:r w:rsidRPr="0090377C">
      <w:t>K1</w:t>
    </w:r>
    <w:r w:rsidR="002B2246" w:rsidRPr="0090377C">
      <w:t>7</w:t>
    </w:r>
    <w:r w:rsidR="005C36E1">
      <w:t>07244</w:t>
    </w:r>
    <w:r w:rsidR="004C65B9" w:rsidRPr="0090377C">
      <w:tab/>
    </w:r>
    <w:r w:rsidR="00574996">
      <w:t>12</w:t>
    </w:r>
    <w:r w:rsidR="00CD7F8D" w:rsidRPr="0090377C">
      <w:t>07</w:t>
    </w:r>
    <w:r w:rsidR="00C6662D" w:rsidRPr="0090377C">
      <w:t>1</w:t>
    </w:r>
    <w:r w:rsidR="002B2246" w:rsidRPr="0090377C">
      <w:t>7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43C6" w14:textId="77777777" w:rsidR="00C6662D" w:rsidRPr="00644065" w:rsidRDefault="00C6662D">
    <w:pPr>
      <w:pStyle w:val="Footer"/>
      <w:rPr>
        <w:b/>
        <w:bCs/>
      </w:rPr>
    </w:pPr>
    <w:r w:rsidRPr="00644065">
      <w:rPr>
        <w:b/>
        <w:bCs/>
      </w:rPr>
      <w:fldChar w:fldCharType="begin"/>
    </w:r>
    <w:r w:rsidRPr="00644065">
      <w:rPr>
        <w:b/>
        <w:bCs/>
      </w:rPr>
      <w:instrText xml:space="preserve"> PAGE   \* MERGEFORMAT </w:instrText>
    </w:r>
    <w:r w:rsidRPr="00644065">
      <w:rPr>
        <w:b/>
        <w:bCs/>
      </w:rPr>
      <w:fldChar w:fldCharType="separate"/>
    </w:r>
    <w:r w:rsidR="00860A49">
      <w:rPr>
        <w:b/>
        <w:bCs/>
        <w:noProof/>
      </w:rPr>
      <w:t>2</w:t>
    </w:r>
    <w:r w:rsidRPr="00644065">
      <w:rPr>
        <w:b/>
        <w:bCs/>
        <w:noProof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0A5B3" w14:textId="77777777" w:rsidR="00C6662D" w:rsidRPr="00644065" w:rsidRDefault="00C6662D" w:rsidP="00644065">
    <w:pPr>
      <w:pStyle w:val="Footer"/>
      <w:rPr>
        <w:b/>
        <w:bCs/>
      </w:rPr>
    </w:pPr>
    <w:r w:rsidRPr="00644065">
      <w:rPr>
        <w:b/>
        <w:bCs/>
      </w:rPr>
      <w:fldChar w:fldCharType="begin"/>
    </w:r>
    <w:r w:rsidRPr="00644065">
      <w:rPr>
        <w:b/>
        <w:bCs/>
      </w:rPr>
      <w:instrText xml:space="preserve"> PAGE </w:instrText>
    </w:r>
    <w:r w:rsidRPr="00644065">
      <w:rPr>
        <w:b/>
        <w:bCs/>
      </w:rPr>
      <w:fldChar w:fldCharType="separate"/>
    </w:r>
    <w:r w:rsidR="00EE6369">
      <w:rPr>
        <w:b/>
        <w:bCs/>
        <w:noProof/>
      </w:rPr>
      <w:t>3</w:t>
    </w:r>
    <w:r w:rsidRPr="00644065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49A70" w14:textId="77777777" w:rsidR="00CF4B99" w:rsidRDefault="00CF4B99">
      <w:r>
        <w:rPr>
          <w:color w:val="000000"/>
        </w:rPr>
        <w:separator/>
      </w:r>
    </w:p>
  </w:footnote>
  <w:footnote w:type="continuationSeparator" w:id="0">
    <w:p w14:paraId="3ED3F410" w14:textId="77777777" w:rsidR="00CF4B99" w:rsidRDefault="00CF4B99">
      <w:r>
        <w:continuationSeparator/>
      </w:r>
    </w:p>
  </w:footnote>
  <w:footnote w:type="continuationNotice" w:id="1">
    <w:p w14:paraId="0C56A057" w14:textId="77777777" w:rsidR="00CF4B99" w:rsidRDefault="00CF4B9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24463" w14:textId="03EC5257" w:rsidR="00C6662D" w:rsidRPr="005B630B" w:rsidRDefault="005B630B" w:rsidP="005B630B">
    <w:pPr>
      <w:pStyle w:val="Header"/>
      <w:rPr>
        <w:szCs w:val="18"/>
      </w:rPr>
    </w:pPr>
    <w:r w:rsidRPr="0090377C">
      <w:rPr>
        <w:szCs w:val="18"/>
      </w:rPr>
      <w:t>UNEP/OzL.Pro.WG.1/3</w:t>
    </w:r>
    <w:r w:rsidR="002B2246" w:rsidRPr="0090377C">
      <w:rPr>
        <w:szCs w:val="18"/>
      </w:rPr>
      <w:t>9</w:t>
    </w:r>
    <w:r w:rsidR="0090377C" w:rsidRPr="0090377C">
      <w:rPr>
        <w:szCs w:val="18"/>
      </w:rPr>
      <w:t>/CRP.3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31EB8" w14:textId="1C1F90F9" w:rsidR="00C6662D" w:rsidRDefault="00C6662D">
    <w:pPr>
      <w:pStyle w:val="Header"/>
    </w:pPr>
    <w:r>
      <w:rPr>
        <w:lang w:val="en-US"/>
      </w:rPr>
      <w:t>UNEP/Ozl.Pro.WG.1/35/CRP.1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F685A" w14:textId="77FEC584" w:rsidR="00C6662D" w:rsidRDefault="00C6662D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F03C3" w14:textId="3F49B6EE" w:rsidR="00574996" w:rsidRDefault="00574996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BB096" w14:textId="09FBA1C8" w:rsidR="00C6662D" w:rsidRDefault="00C6662D" w:rsidP="00644065">
    <w:pPr>
      <w:pStyle w:val="Header"/>
      <w:jc w:val="right"/>
    </w:pPr>
    <w:r w:rsidRPr="002B2246">
      <w:rPr>
        <w:highlight w:val="cyan"/>
        <w:lang w:val="en-US"/>
      </w:rPr>
      <w:t>UNEP/Ozl.Pro.WG.1/3</w:t>
    </w:r>
    <w:r w:rsidR="002B2246" w:rsidRPr="002B2246">
      <w:rPr>
        <w:highlight w:val="cyan"/>
        <w:lang w:val="en-US"/>
      </w:rPr>
      <w:t>9</w:t>
    </w:r>
    <w:r w:rsidR="001D0143" w:rsidRPr="002B2246">
      <w:rPr>
        <w:highlight w:val="cyan"/>
        <w:lang w:val="en-US"/>
      </w:rPr>
      <w:t>/</w:t>
    </w:r>
    <w:proofErr w:type="spellStart"/>
    <w:r w:rsidR="001D0143" w:rsidRPr="002B2246">
      <w:rPr>
        <w:highlight w:val="cyan"/>
        <w:lang w:val="en-US"/>
      </w:rPr>
      <w:t>CRP.xx</w:t>
    </w:r>
    <w:proofErr w:type="spellEnd"/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68A18" w14:textId="0209713C" w:rsidR="00574996" w:rsidRDefault="0057499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4E26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6500DA"/>
    <w:multiLevelType w:val="hybridMultilevel"/>
    <w:tmpl w:val="ACBC32E0"/>
    <w:lvl w:ilvl="0" w:tplc="3C306AEC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>
    <w:nsid w:val="1B720F25"/>
    <w:multiLevelType w:val="hybridMultilevel"/>
    <w:tmpl w:val="2C9E08F8"/>
    <w:lvl w:ilvl="0" w:tplc="1F8EE3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A52383"/>
    <w:multiLevelType w:val="multilevel"/>
    <w:tmpl w:val="0DFA8FB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abstractNum w:abstractNumId="5">
    <w:nsid w:val="4818773B"/>
    <w:multiLevelType w:val="hybridMultilevel"/>
    <w:tmpl w:val="B4C67D4E"/>
    <w:lvl w:ilvl="0" w:tplc="5E5A36A0">
      <w:start w:val="1"/>
      <w:numFmt w:val="lowerLetter"/>
      <w:lvlText w:val="(%1)"/>
      <w:lvlJc w:val="left"/>
      <w:pPr>
        <w:ind w:left="9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532902B2"/>
    <w:multiLevelType w:val="multilevel"/>
    <w:tmpl w:val="3C3665A6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abstractNum w:abstractNumId="7">
    <w:nsid w:val="56FB2EE7"/>
    <w:multiLevelType w:val="multilevel"/>
    <w:tmpl w:val="451CAB5A"/>
    <w:styleLink w:val="Normallist"/>
    <w:lvl w:ilvl="0">
      <w:start w:val="1"/>
      <w:numFmt w:val="decimal"/>
      <w:pStyle w:val="Normalnumber"/>
      <w:lvlText w:val="%1."/>
      <w:lvlJc w:val="left"/>
      <w:pPr>
        <w:ind w:left="1247" w:firstLine="0"/>
      </w:pPr>
    </w:lvl>
    <w:lvl w:ilvl="1">
      <w:start w:val="1"/>
      <w:numFmt w:val="lowerLetter"/>
      <w:lvlText w:val="(%2)"/>
      <w:lvlJc w:val="left"/>
      <w:pPr>
        <w:ind w:left="1814" w:firstLine="0"/>
      </w:pPr>
    </w:lvl>
    <w:lvl w:ilvl="2">
      <w:start w:val="1"/>
      <w:numFmt w:val="lowerRoman"/>
      <w:lvlText w:val="(%3)"/>
      <w:lvlJc w:val="left"/>
      <w:pPr>
        <w:ind w:left="2948" w:hanging="567"/>
      </w:pPr>
    </w:lvl>
    <w:lvl w:ilvl="3">
      <w:start w:val="1"/>
      <w:numFmt w:val="lowerLetter"/>
      <w:lvlText w:val="%4."/>
      <w:lvlJc w:val="left"/>
      <w:pPr>
        <w:ind w:left="3515" w:hanging="567"/>
      </w:pPr>
    </w:lvl>
    <w:lvl w:ilvl="4">
      <w:start w:val="1"/>
      <w:numFmt w:val="lowerLetter"/>
      <w:lvlText w:val="%5."/>
      <w:lvlJc w:val="left"/>
      <w:pPr>
        <w:ind w:left="6548" w:hanging="360"/>
      </w:pPr>
    </w:lvl>
    <w:lvl w:ilvl="5">
      <w:start w:val="1"/>
      <w:numFmt w:val="lowerRoman"/>
      <w:lvlText w:val="%6."/>
      <w:lvlJc w:val="right"/>
      <w:pPr>
        <w:ind w:left="7268" w:hanging="180"/>
      </w:pPr>
    </w:lvl>
    <w:lvl w:ilvl="6">
      <w:start w:val="1"/>
      <w:numFmt w:val="decimal"/>
      <w:lvlText w:val="%7."/>
      <w:lvlJc w:val="left"/>
      <w:pPr>
        <w:ind w:left="7988" w:hanging="360"/>
      </w:pPr>
    </w:lvl>
    <w:lvl w:ilvl="7">
      <w:start w:val="1"/>
      <w:numFmt w:val="lowerLetter"/>
      <w:lvlText w:val="%8."/>
      <w:lvlJc w:val="left"/>
      <w:pPr>
        <w:ind w:left="8708" w:hanging="360"/>
      </w:pPr>
    </w:lvl>
    <w:lvl w:ilvl="8">
      <w:start w:val="1"/>
      <w:numFmt w:val="lowerRoman"/>
      <w:lvlText w:val="%9."/>
      <w:lvlJc w:val="right"/>
      <w:pPr>
        <w:ind w:left="9428" w:hanging="180"/>
      </w:pPr>
    </w:lvl>
  </w:abstractNum>
  <w:abstractNum w:abstractNumId="8">
    <w:nsid w:val="5CB9707E"/>
    <w:multiLevelType w:val="multilevel"/>
    <w:tmpl w:val="A3D486CE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abstractNum w:abstractNumId="9">
    <w:nsid w:val="6B5E545D"/>
    <w:multiLevelType w:val="multilevel"/>
    <w:tmpl w:val="99AA8498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abstractNum w:abstractNumId="10">
    <w:nsid w:val="6C7F2179"/>
    <w:multiLevelType w:val="multilevel"/>
    <w:tmpl w:val="BAC6EF4C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pStyle w:val="Heading8"/>
      <w:lvlText w:val="%8."/>
      <w:lvlJc w:val="left"/>
      <w:pPr>
        <w:ind w:left="720" w:hanging="720"/>
      </w:pPr>
    </w:lvl>
    <w:lvl w:ilvl="8">
      <w:start w:val="6"/>
      <w:numFmt w:val="upperLetter"/>
      <w:pStyle w:val="Heading9"/>
      <w:lvlText w:val="%9."/>
      <w:lvlJc w:val="left"/>
      <w:pPr>
        <w:ind w:left="360" w:hanging="360"/>
      </w:pPr>
    </w:lvl>
  </w:abstractNum>
  <w:abstractNum w:abstractNumId="11">
    <w:nsid w:val="76D21845"/>
    <w:multiLevelType w:val="hybridMultilevel"/>
    <w:tmpl w:val="1D545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32767"/>
    <w:multiLevelType w:val="multilevel"/>
    <w:tmpl w:val="998C2AA2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abstractNum w:abstractNumId="13">
    <w:nsid w:val="7E8329A5"/>
    <w:multiLevelType w:val="multilevel"/>
    <w:tmpl w:val="D0A29092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upperRoman"/>
      <w:lvlText w:val="%8."/>
      <w:lvlJc w:val="left"/>
      <w:pPr>
        <w:ind w:left="720" w:hanging="720"/>
      </w:pPr>
    </w:lvl>
    <w:lvl w:ilvl="8">
      <w:start w:val="6"/>
      <w:numFmt w:val="upperLetter"/>
      <w:lvlText w:val="%9."/>
      <w:lvlJc w:val="left"/>
      <w:pPr>
        <w:ind w:left="360" w:hanging="36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6"/>
  </w:num>
  <w:num w:numId="5">
    <w:abstractNumId w:val="12"/>
  </w:num>
  <w:num w:numId="6">
    <w:abstractNumId w:val="9"/>
  </w:num>
  <w:num w:numId="7">
    <w:abstractNumId w:val="4"/>
  </w:num>
  <w:num w:numId="8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247" w:firstLine="0"/>
        </w:pPr>
      </w:lvl>
    </w:lvlOverride>
  </w:num>
  <w:num w:numId="9">
    <w:abstractNumId w:val="11"/>
  </w:num>
  <w:num w:numId="10">
    <w:abstractNumId w:val="1"/>
  </w:num>
  <w:num w:numId="11">
    <w:abstractNumId w:val="3"/>
  </w:num>
  <w:num w:numId="12">
    <w:abstractNumId w:val="7"/>
  </w:num>
  <w:num w:numId="13">
    <w:abstractNumId w:val="7"/>
  </w:num>
  <w:num w:numId="14">
    <w:abstractNumId w:val="7"/>
  </w:num>
  <w:num w:numId="15">
    <w:abstractNumId w:val="0"/>
  </w:num>
  <w:num w:numId="16">
    <w:abstractNumId w:val="5"/>
  </w:num>
  <w:num w:numId="17">
    <w:abstractNumId w:val="2"/>
  </w:num>
  <w:num w:numId="18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ind w:left="1247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624"/>
  <w:autoHyphenation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67"/>
    <w:rsid w:val="000318C4"/>
    <w:rsid w:val="000B43F0"/>
    <w:rsid w:val="000B70D9"/>
    <w:rsid w:val="000E234C"/>
    <w:rsid w:val="000E3F45"/>
    <w:rsid w:val="00100E46"/>
    <w:rsid w:val="00127CCC"/>
    <w:rsid w:val="00133A4F"/>
    <w:rsid w:val="0014419A"/>
    <w:rsid w:val="00152B5E"/>
    <w:rsid w:val="001827DC"/>
    <w:rsid w:val="001B62D1"/>
    <w:rsid w:val="001D0143"/>
    <w:rsid w:val="00282F0B"/>
    <w:rsid w:val="002A5B3B"/>
    <w:rsid w:val="002B1DF1"/>
    <w:rsid w:val="002B2246"/>
    <w:rsid w:val="002D13DB"/>
    <w:rsid w:val="002E4E84"/>
    <w:rsid w:val="002E6C8F"/>
    <w:rsid w:val="002F3A1E"/>
    <w:rsid w:val="00385DDA"/>
    <w:rsid w:val="003A6691"/>
    <w:rsid w:val="003B167F"/>
    <w:rsid w:val="003D6BFB"/>
    <w:rsid w:val="00412E58"/>
    <w:rsid w:val="00430ACE"/>
    <w:rsid w:val="004C3A74"/>
    <w:rsid w:val="004C65B9"/>
    <w:rsid w:val="00503E4C"/>
    <w:rsid w:val="00522742"/>
    <w:rsid w:val="005376A3"/>
    <w:rsid w:val="00554E69"/>
    <w:rsid w:val="00574996"/>
    <w:rsid w:val="00593D6C"/>
    <w:rsid w:val="005B630B"/>
    <w:rsid w:val="005C36E1"/>
    <w:rsid w:val="005C38E1"/>
    <w:rsid w:val="005D4751"/>
    <w:rsid w:val="005E1053"/>
    <w:rsid w:val="005F660D"/>
    <w:rsid w:val="00644065"/>
    <w:rsid w:val="00656CC6"/>
    <w:rsid w:val="00662DC5"/>
    <w:rsid w:val="00670FB6"/>
    <w:rsid w:val="006A699C"/>
    <w:rsid w:val="007103C1"/>
    <w:rsid w:val="007220A8"/>
    <w:rsid w:val="00731FBF"/>
    <w:rsid w:val="00742D4B"/>
    <w:rsid w:val="00786655"/>
    <w:rsid w:val="0079409B"/>
    <w:rsid w:val="008021CA"/>
    <w:rsid w:val="0081117F"/>
    <w:rsid w:val="00860A49"/>
    <w:rsid w:val="0087097E"/>
    <w:rsid w:val="008B16E5"/>
    <w:rsid w:val="0090377C"/>
    <w:rsid w:val="0090453A"/>
    <w:rsid w:val="009136CD"/>
    <w:rsid w:val="0095125D"/>
    <w:rsid w:val="00960652"/>
    <w:rsid w:val="0096640E"/>
    <w:rsid w:val="009A4412"/>
    <w:rsid w:val="009A661A"/>
    <w:rsid w:val="009F5EB3"/>
    <w:rsid w:val="00A2243F"/>
    <w:rsid w:val="00A53467"/>
    <w:rsid w:val="00AB554B"/>
    <w:rsid w:val="00AB7F85"/>
    <w:rsid w:val="00AD27FC"/>
    <w:rsid w:val="00AE4AA6"/>
    <w:rsid w:val="00B70F64"/>
    <w:rsid w:val="00B91422"/>
    <w:rsid w:val="00C07778"/>
    <w:rsid w:val="00C6662D"/>
    <w:rsid w:val="00CC3F73"/>
    <w:rsid w:val="00CD7F8D"/>
    <w:rsid w:val="00CF4B99"/>
    <w:rsid w:val="00CF62D7"/>
    <w:rsid w:val="00D04378"/>
    <w:rsid w:val="00D152DC"/>
    <w:rsid w:val="00D74EA6"/>
    <w:rsid w:val="00D817A8"/>
    <w:rsid w:val="00D848D3"/>
    <w:rsid w:val="00DA7ABD"/>
    <w:rsid w:val="00DB43DC"/>
    <w:rsid w:val="00E31AA4"/>
    <w:rsid w:val="00E606DC"/>
    <w:rsid w:val="00E62945"/>
    <w:rsid w:val="00ED749B"/>
    <w:rsid w:val="00EE0866"/>
    <w:rsid w:val="00EE6369"/>
    <w:rsid w:val="00EF2010"/>
    <w:rsid w:val="00F13E7B"/>
    <w:rsid w:val="00F173A5"/>
    <w:rsid w:val="00F56CE7"/>
    <w:rsid w:val="00F72B87"/>
    <w:rsid w:val="00F83A90"/>
    <w:rsid w:val="00F93004"/>
    <w:rsid w:val="00FA1E89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pPr>
      <w:tabs>
        <w:tab w:val="left" w:pos="1247"/>
      </w:tabs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pPr>
      <w:keepNext/>
      <w:widowControl w:val="0"/>
      <w:jc w:val="center"/>
      <w:outlineLvl w:val="6"/>
    </w:pPr>
    <w:rPr>
      <w:u w:val="single"/>
      <w:lang w:val="en-US"/>
    </w:rPr>
  </w:style>
  <w:style w:type="paragraph" w:styleId="Heading8">
    <w:name w:val="heading 8"/>
    <w:basedOn w:val="Normal"/>
    <w:next w:val="Normal"/>
    <w:qFormat/>
    <w:pPr>
      <w:keepNext/>
      <w:widowControl w:val="0"/>
      <w:numPr>
        <w:ilvl w:val="7"/>
        <w:numId w:val="1"/>
      </w:numPr>
      <w:tabs>
        <w:tab w:val="left" w:pos="-6480"/>
        <w:tab w:val="left" w:pos="-5760"/>
        <w:tab w:val="left" w:pos="-4320"/>
      </w:tabs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"/>
    <w:next w:val="Normal"/>
    <w:qFormat/>
    <w:pPr>
      <w:keepNext/>
      <w:widowControl w:val="0"/>
      <w:numPr>
        <w:ilvl w:val="8"/>
        <w:numId w:val="1"/>
      </w:numPr>
      <w:jc w:val="center"/>
      <w:outlineLvl w:val="8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6">
    <w:name w:val="WW_OutlineListStyle_6"/>
    <w:basedOn w:val="NoList"/>
    <w:pPr>
      <w:numPr>
        <w:numId w:val="1"/>
      </w:numPr>
    </w:pPr>
  </w:style>
  <w:style w:type="character" w:styleId="PageNumber">
    <w:name w:val="page number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Pr>
      <w:bCs w:val="0"/>
    </w:rPr>
  </w:style>
  <w:style w:type="paragraph" w:styleId="TableofFigures">
    <w:name w:val="table of figures"/>
    <w:basedOn w:val="Normal"/>
    <w:next w:val="Normal"/>
    <w:autoRedefine/>
    <w:pPr>
      <w:ind w:left="1814" w:hanging="567"/>
    </w:pPr>
  </w:style>
  <w:style w:type="paragraph" w:customStyle="1" w:styleId="CH1">
    <w:name w:val="CH1"/>
    <w:basedOn w:val="Normal"/>
    <w:next w:val="CH2"/>
    <w:pPr>
      <w:keepNext/>
      <w:keepLines/>
      <w:tabs>
        <w:tab w:val="right" w:pos="851"/>
        <w:tab w:val="left" w:pos="1247"/>
      </w:tabs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pPr>
      <w:keepNext/>
      <w:keepLines/>
      <w:tabs>
        <w:tab w:val="right" w:pos="851"/>
        <w:tab w:val="left" w:pos="1247"/>
      </w:tabs>
      <w:spacing w:before="80" w:after="120"/>
      <w:ind w:left="1247" w:right="284" w:hanging="1247"/>
    </w:pPr>
    <w:rPr>
      <w:b/>
      <w:sz w:val="24"/>
    </w:rPr>
  </w:style>
  <w:style w:type="paragraph" w:customStyle="1" w:styleId="CH3">
    <w:name w:val="CH3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styleId="Title">
    <w:name w:val="Title"/>
    <w:basedOn w:val="Normal"/>
    <w:autoRedefine/>
    <w:qFormat/>
    <w:pPr>
      <w:spacing w:before="240" w:after="240"/>
      <w:ind w:left="1253" w:right="562"/>
      <w:outlineLvl w:val="0"/>
    </w:pPr>
    <w:rPr>
      <w:rFonts w:cs="Arial"/>
      <w:b/>
      <w:bCs/>
      <w:kern w:val="3"/>
      <w:sz w:val="28"/>
      <w:szCs w:val="28"/>
      <w:lang w:eastAsia="en-US"/>
    </w:rPr>
  </w:style>
  <w:style w:type="paragraph" w:customStyle="1" w:styleId="Subtitle">
    <w:name w:val="Sub title"/>
    <w:basedOn w:val="Heading2"/>
    <w:pPr>
      <w:spacing w:before="0" w:after="0"/>
      <w:ind w:firstLine="0"/>
    </w:pPr>
  </w:style>
  <w:style w:type="character" w:customStyle="1" w:styleId="CH2Char">
    <w:name w:val="CH2 Char"/>
    <w:rPr>
      <w:b/>
      <w:sz w:val="24"/>
      <w:szCs w:val="24"/>
      <w:lang w:val="en-GB" w:eastAsia="en-GB" w:bidi="ar-SA"/>
    </w:rPr>
  </w:style>
  <w:style w:type="paragraph" w:customStyle="1" w:styleId="Normal-pool">
    <w:name w:val="Normal-pool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rFonts w:cs="Angsana New"/>
      <w:sz w:val="22"/>
      <w:szCs w:val="22"/>
      <w:lang w:eastAsia="en-US" w:bidi="th-TH"/>
    </w:rPr>
  </w:style>
  <w:style w:type="character" w:customStyle="1" w:styleId="Normal-poolChar">
    <w:name w:val="Normal-pool Char"/>
    <w:rPr>
      <w:rFonts w:cs="Angsana New"/>
      <w:sz w:val="22"/>
      <w:szCs w:val="22"/>
      <w:lang w:val="en-GB" w:eastAsia="en-US" w:bidi="th-TH"/>
    </w:rPr>
  </w:style>
  <w:style w:type="character" w:styleId="FootnoteReference">
    <w:name w:val="footnote reference"/>
    <w:rPr>
      <w:rFonts w:ascii="Times New Roman" w:hAnsi="Times New Roman"/>
      <w:color w:val="auto"/>
      <w:position w:val="0"/>
      <w:sz w:val="20"/>
      <w:szCs w:val="18"/>
      <w:vertAlign w:val="superscript"/>
    </w:rPr>
  </w:style>
  <w:style w:type="paragraph" w:styleId="FootnoteText">
    <w:name w:val="footnote text"/>
    <w:basedOn w:val="Normal"/>
    <w:pPr>
      <w:spacing w:before="20" w:after="40"/>
      <w:ind w:left="1247"/>
    </w:pPr>
    <w:rPr>
      <w:sz w:val="18"/>
    </w:rPr>
  </w:style>
  <w:style w:type="paragraph" w:customStyle="1" w:styleId="AATitle">
    <w:name w:val="AA_Title"/>
    <w:basedOn w:val="Normal"/>
    <w:pPr>
      <w:keepNext/>
      <w:keepLines/>
      <w:ind w:right="3402"/>
    </w:pPr>
    <w:rPr>
      <w:b/>
    </w:rPr>
  </w:style>
  <w:style w:type="paragraph" w:customStyle="1" w:styleId="AATitle2">
    <w:name w:val="AA_Title2"/>
    <w:basedOn w:val="AATitle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pPr>
      <w:keepNext/>
      <w:keepLine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000000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NormalNonumber">
    <w:name w:val="Normal_No_number"/>
    <w:basedOn w:val="Normal"/>
    <w:link w:val="NormalNonumberChar"/>
    <w:pPr>
      <w:spacing w:after="120"/>
      <w:ind w:left="1247"/>
    </w:pPr>
  </w:style>
  <w:style w:type="paragraph" w:customStyle="1" w:styleId="Normalnumber">
    <w:name w:val="Normal_number"/>
    <w:basedOn w:val="Normal"/>
    <w:rsid w:val="005D4751"/>
    <w:pPr>
      <w:numPr>
        <w:numId w:val="8"/>
      </w:numPr>
      <w:spacing w:after="120"/>
    </w:pPr>
    <w:rPr>
      <w:lang w:val="en-US"/>
    </w:rPr>
  </w:style>
  <w:style w:type="paragraph" w:customStyle="1" w:styleId="Titletable">
    <w:name w:val="Title_table"/>
    <w:basedOn w:val="Normal"/>
    <w:pPr>
      <w:keepNext/>
      <w:keepLine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pPr>
      <w:tabs>
        <w:tab w:val="left" w:pos="1814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pPr>
      <w:tabs>
        <w:tab w:val="left" w:pos="2381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uiPriority w:val="99"/>
    <w:rPr>
      <w:b/>
      <w:bCs/>
      <w:sz w:val="28"/>
      <w:szCs w:val="22"/>
    </w:rPr>
  </w:style>
  <w:style w:type="paragraph" w:customStyle="1" w:styleId="ZZAnxtitle">
    <w:name w:val="ZZ_Anx_title"/>
    <w:basedOn w:val="Normal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FooterChar">
    <w:name w:val="Footer Char"/>
    <w:uiPriority w:val="99"/>
    <w:rPr>
      <w:sz w:val="18"/>
      <w:szCs w:val="24"/>
    </w:rPr>
  </w:style>
  <w:style w:type="numbering" w:customStyle="1" w:styleId="WWOutlineListStyle5">
    <w:name w:val="WW_OutlineListStyle_5"/>
    <w:basedOn w:val="NoList"/>
    <w:pPr>
      <w:numPr>
        <w:numId w:val="2"/>
      </w:numPr>
    </w:pPr>
  </w:style>
  <w:style w:type="numbering" w:customStyle="1" w:styleId="WWOutlineListStyle4">
    <w:name w:val="WW_OutlineListStyle_4"/>
    <w:basedOn w:val="NoList"/>
    <w:pPr>
      <w:numPr>
        <w:numId w:val="3"/>
      </w:numPr>
    </w:pPr>
  </w:style>
  <w:style w:type="numbering" w:customStyle="1" w:styleId="WWOutlineListStyle3">
    <w:name w:val="WW_OutlineListStyle_3"/>
    <w:basedOn w:val="NoList"/>
    <w:pPr>
      <w:numPr>
        <w:numId w:val="4"/>
      </w:numPr>
    </w:pPr>
  </w:style>
  <w:style w:type="numbering" w:customStyle="1" w:styleId="WWOutlineListStyle2">
    <w:name w:val="WW_OutlineListStyle_2"/>
    <w:basedOn w:val="NoList"/>
    <w:pPr>
      <w:numPr>
        <w:numId w:val="5"/>
      </w:numPr>
    </w:pPr>
  </w:style>
  <w:style w:type="numbering" w:customStyle="1" w:styleId="WWOutlineListStyle1">
    <w:name w:val="WW_OutlineListStyle_1"/>
    <w:basedOn w:val="NoList"/>
    <w:pPr>
      <w:numPr>
        <w:numId w:val="6"/>
      </w:numPr>
    </w:pPr>
  </w:style>
  <w:style w:type="numbering" w:customStyle="1" w:styleId="WWOutlineListStyle">
    <w:name w:val="WW_OutlineListStyle"/>
    <w:basedOn w:val="NoList"/>
    <w:pPr>
      <w:numPr>
        <w:numId w:val="7"/>
      </w:numPr>
    </w:pPr>
  </w:style>
  <w:style w:type="numbering" w:customStyle="1" w:styleId="Normallist">
    <w:name w:val="Normal_list"/>
    <w:basedOn w:val="NoList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1422"/>
    <w:rPr>
      <w:rFonts w:ascii="Tahoma" w:hAnsi="Tahoma" w:cs="Tahoma"/>
      <w:sz w:val="16"/>
      <w:szCs w:val="16"/>
      <w:lang w:val="en-GB" w:eastAsia="en-GB" w:bidi="ar-SA"/>
    </w:rPr>
  </w:style>
  <w:style w:type="character" w:customStyle="1" w:styleId="NormalNonumberChar">
    <w:name w:val="Normal_No_number Char"/>
    <w:link w:val="NormalNonumber"/>
    <w:locked/>
    <w:rsid w:val="00385DDA"/>
    <w:rPr>
      <w:szCs w:val="24"/>
      <w:lang w:val="en-GB" w:eastAsia="en-GB"/>
    </w:rPr>
  </w:style>
  <w:style w:type="character" w:customStyle="1" w:styleId="BBTitleChar">
    <w:name w:val="BB_Title Char"/>
    <w:link w:val="BBTitle"/>
    <w:rsid w:val="005B630B"/>
    <w:rPr>
      <w:b/>
      <w:sz w:val="28"/>
      <w:szCs w:val="28"/>
    </w:rPr>
  </w:style>
  <w:style w:type="character" w:customStyle="1" w:styleId="HeaderChar">
    <w:name w:val="Header Char"/>
    <w:link w:val="Header"/>
    <w:uiPriority w:val="99"/>
    <w:rsid w:val="005B630B"/>
    <w:rPr>
      <w:b/>
      <w:sz w:val="18"/>
      <w:szCs w:val="24"/>
    </w:rPr>
  </w:style>
  <w:style w:type="paragraph" w:styleId="NormalWeb">
    <w:name w:val="Normal (Web)"/>
    <w:basedOn w:val="Normal"/>
    <w:uiPriority w:val="99"/>
    <w:unhideWhenUsed/>
    <w:rsid w:val="000318C4"/>
    <w:pPr>
      <w:suppressAutoHyphens w:val="0"/>
      <w:autoSpaceDN/>
      <w:spacing w:after="101"/>
      <w:textAlignment w:val="auto"/>
    </w:pPr>
    <w:rPr>
      <w:sz w:val="24"/>
      <w:lang w:val="nl-NL" w:eastAsia="nl-NL"/>
    </w:rPr>
  </w:style>
  <w:style w:type="paragraph" w:styleId="ListParagraph">
    <w:name w:val="List Paragraph"/>
    <w:basedOn w:val="Normal"/>
    <w:uiPriority w:val="34"/>
    <w:qFormat/>
    <w:rsid w:val="000318C4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C36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szCs w:val="24"/>
    </w:rPr>
  </w:style>
  <w:style w:type="paragraph" w:styleId="Heading1">
    <w:name w:val="heading 1"/>
    <w:basedOn w:val="Normal"/>
    <w:next w:val="Normalnumber"/>
    <w:qFormat/>
    <w:pPr>
      <w:keepNext/>
      <w:tabs>
        <w:tab w:val="left" w:pos="1247"/>
        <w:tab w:val="left" w:pos="1814"/>
      </w:tabs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pPr>
      <w:keepNext/>
      <w:spacing w:before="240" w:after="120"/>
      <w:ind w:left="1247" w:hanging="680"/>
      <w:outlineLvl w:val="1"/>
    </w:pPr>
    <w:rPr>
      <w:b/>
      <w:sz w:val="24"/>
    </w:rPr>
  </w:style>
  <w:style w:type="paragraph" w:styleId="Heading3">
    <w:name w:val="heading 3"/>
    <w:basedOn w:val="Normal"/>
    <w:next w:val="Normalnumber"/>
    <w:qFormat/>
    <w:pPr>
      <w:tabs>
        <w:tab w:val="left" w:pos="1247"/>
      </w:tabs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pPr>
      <w:keepNext/>
      <w:widowControl w:val="0"/>
      <w:jc w:val="center"/>
      <w:outlineLvl w:val="6"/>
    </w:pPr>
    <w:rPr>
      <w:u w:val="single"/>
      <w:lang w:val="en-US"/>
    </w:rPr>
  </w:style>
  <w:style w:type="paragraph" w:styleId="Heading8">
    <w:name w:val="heading 8"/>
    <w:basedOn w:val="Normal"/>
    <w:next w:val="Normal"/>
    <w:qFormat/>
    <w:pPr>
      <w:keepNext/>
      <w:widowControl w:val="0"/>
      <w:numPr>
        <w:ilvl w:val="7"/>
        <w:numId w:val="1"/>
      </w:numPr>
      <w:tabs>
        <w:tab w:val="left" w:pos="-6480"/>
        <w:tab w:val="left" w:pos="-5760"/>
        <w:tab w:val="left" w:pos="-4320"/>
      </w:tabs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"/>
    <w:next w:val="Normal"/>
    <w:qFormat/>
    <w:pPr>
      <w:keepNext/>
      <w:widowControl w:val="0"/>
      <w:numPr>
        <w:ilvl w:val="8"/>
        <w:numId w:val="1"/>
      </w:numPr>
      <w:jc w:val="center"/>
      <w:outlineLvl w:val="8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6">
    <w:name w:val="WW_OutlineListStyle_6"/>
    <w:basedOn w:val="NoList"/>
    <w:pPr>
      <w:numPr>
        <w:numId w:val="1"/>
      </w:numPr>
    </w:pPr>
  </w:style>
  <w:style w:type="character" w:styleId="PageNumber">
    <w:name w:val="page number"/>
    <w:rPr>
      <w:rFonts w:ascii="Times New Roman" w:hAnsi="Times New Roman"/>
      <w:b/>
      <w:sz w:val="18"/>
    </w:rPr>
  </w:style>
  <w:style w:type="paragraph" w:styleId="TOC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Pr>
      <w:bCs w:val="0"/>
    </w:rPr>
  </w:style>
  <w:style w:type="paragraph" w:styleId="TableofFigures">
    <w:name w:val="table of figures"/>
    <w:basedOn w:val="Normal"/>
    <w:next w:val="Normal"/>
    <w:autoRedefine/>
    <w:pPr>
      <w:ind w:left="1814" w:hanging="567"/>
    </w:pPr>
  </w:style>
  <w:style w:type="paragraph" w:customStyle="1" w:styleId="CH1">
    <w:name w:val="CH1"/>
    <w:basedOn w:val="Normal"/>
    <w:next w:val="CH2"/>
    <w:pPr>
      <w:keepNext/>
      <w:keepLines/>
      <w:tabs>
        <w:tab w:val="right" w:pos="851"/>
        <w:tab w:val="left" w:pos="1247"/>
      </w:tabs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pPr>
      <w:keepNext/>
      <w:keepLines/>
      <w:tabs>
        <w:tab w:val="right" w:pos="851"/>
        <w:tab w:val="left" w:pos="1247"/>
      </w:tabs>
      <w:spacing w:before="80" w:after="120"/>
      <w:ind w:left="1247" w:right="284" w:hanging="1247"/>
    </w:pPr>
    <w:rPr>
      <w:b/>
      <w:sz w:val="24"/>
    </w:rPr>
  </w:style>
  <w:style w:type="paragraph" w:customStyle="1" w:styleId="CH3">
    <w:name w:val="CH3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number"/>
    <w:pPr>
      <w:keepNext/>
      <w:keepLines/>
      <w:tabs>
        <w:tab w:val="right" w:pos="851"/>
        <w:tab w:val="left" w:pos="1247"/>
      </w:tabs>
      <w:spacing w:after="120"/>
      <w:ind w:left="1247" w:right="284" w:hanging="1247"/>
    </w:pPr>
    <w:rPr>
      <w:b/>
    </w:rPr>
  </w:style>
  <w:style w:type="paragraph" w:styleId="Title">
    <w:name w:val="Title"/>
    <w:basedOn w:val="Normal"/>
    <w:autoRedefine/>
    <w:qFormat/>
    <w:pPr>
      <w:spacing w:before="240" w:after="240"/>
      <w:ind w:left="1253" w:right="562"/>
      <w:outlineLvl w:val="0"/>
    </w:pPr>
    <w:rPr>
      <w:rFonts w:cs="Arial"/>
      <w:b/>
      <w:bCs/>
      <w:kern w:val="3"/>
      <w:sz w:val="28"/>
      <w:szCs w:val="28"/>
      <w:lang w:eastAsia="en-US"/>
    </w:rPr>
  </w:style>
  <w:style w:type="paragraph" w:customStyle="1" w:styleId="Subtitle">
    <w:name w:val="Sub title"/>
    <w:basedOn w:val="Heading2"/>
    <w:pPr>
      <w:spacing w:before="0" w:after="0"/>
      <w:ind w:firstLine="0"/>
    </w:pPr>
  </w:style>
  <w:style w:type="character" w:customStyle="1" w:styleId="CH2Char">
    <w:name w:val="CH2 Char"/>
    <w:rPr>
      <w:b/>
      <w:sz w:val="24"/>
      <w:szCs w:val="24"/>
      <w:lang w:val="en-GB" w:eastAsia="en-GB" w:bidi="ar-SA"/>
    </w:rPr>
  </w:style>
  <w:style w:type="paragraph" w:customStyle="1" w:styleId="Normal-pool">
    <w:name w:val="Normal-pool"/>
    <w:pPr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autoSpaceDN w:val="0"/>
      <w:textAlignment w:val="baseline"/>
    </w:pPr>
    <w:rPr>
      <w:rFonts w:cs="Angsana New"/>
      <w:sz w:val="22"/>
      <w:szCs w:val="22"/>
      <w:lang w:eastAsia="en-US" w:bidi="th-TH"/>
    </w:rPr>
  </w:style>
  <w:style w:type="character" w:customStyle="1" w:styleId="Normal-poolChar">
    <w:name w:val="Normal-pool Char"/>
    <w:rPr>
      <w:rFonts w:cs="Angsana New"/>
      <w:sz w:val="22"/>
      <w:szCs w:val="22"/>
      <w:lang w:val="en-GB" w:eastAsia="en-US" w:bidi="th-TH"/>
    </w:rPr>
  </w:style>
  <w:style w:type="character" w:styleId="FootnoteReference">
    <w:name w:val="footnote reference"/>
    <w:rPr>
      <w:rFonts w:ascii="Times New Roman" w:hAnsi="Times New Roman"/>
      <w:color w:val="auto"/>
      <w:position w:val="0"/>
      <w:sz w:val="20"/>
      <w:szCs w:val="18"/>
      <w:vertAlign w:val="superscript"/>
    </w:rPr>
  </w:style>
  <w:style w:type="paragraph" w:styleId="FootnoteText">
    <w:name w:val="footnote text"/>
    <w:basedOn w:val="Normal"/>
    <w:pPr>
      <w:spacing w:before="20" w:after="40"/>
      <w:ind w:left="1247"/>
    </w:pPr>
    <w:rPr>
      <w:sz w:val="18"/>
    </w:rPr>
  </w:style>
  <w:style w:type="paragraph" w:customStyle="1" w:styleId="AATitle">
    <w:name w:val="AA_Title"/>
    <w:basedOn w:val="Normal"/>
    <w:pPr>
      <w:keepNext/>
      <w:keepLines/>
      <w:ind w:right="3402"/>
    </w:pPr>
    <w:rPr>
      <w:b/>
    </w:rPr>
  </w:style>
  <w:style w:type="paragraph" w:customStyle="1" w:styleId="AATitle2">
    <w:name w:val="AA_Title2"/>
    <w:basedOn w:val="AATitle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pPr>
      <w:keepNext/>
      <w:keepLine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4" w:space="1" w:color="000000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NormalNonumber">
    <w:name w:val="Normal_No_number"/>
    <w:basedOn w:val="Normal"/>
    <w:link w:val="NormalNonumberChar"/>
    <w:pPr>
      <w:spacing w:after="120"/>
      <w:ind w:left="1247"/>
    </w:pPr>
  </w:style>
  <w:style w:type="paragraph" w:customStyle="1" w:styleId="Normalnumber">
    <w:name w:val="Normal_number"/>
    <w:basedOn w:val="Normal"/>
    <w:rsid w:val="005D4751"/>
    <w:pPr>
      <w:numPr>
        <w:numId w:val="8"/>
      </w:numPr>
      <w:spacing w:after="120"/>
    </w:pPr>
    <w:rPr>
      <w:lang w:val="en-US"/>
    </w:rPr>
  </w:style>
  <w:style w:type="paragraph" w:customStyle="1" w:styleId="Titletable">
    <w:name w:val="Title_table"/>
    <w:basedOn w:val="Normal"/>
    <w:pPr>
      <w:keepNext/>
      <w:keepLine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pPr>
      <w:tabs>
        <w:tab w:val="left" w:pos="1814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pPr>
      <w:tabs>
        <w:tab w:val="left" w:pos="2381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uiPriority w:val="99"/>
    <w:rPr>
      <w:b/>
      <w:bCs/>
      <w:sz w:val="28"/>
      <w:szCs w:val="22"/>
    </w:rPr>
  </w:style>
  <w:style w:type="paragraph" w:customStyle="1" w:styleId="ZZAnxtitle">
    <w:name w:val="ZZ_Anx_title"/>
    <w:basedOn w:val="Normal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FooterChar">
    <w:name w:val="Footer Char"/>
    <w:uiPriority w:val="99"/>
    <w:rPr>
      <w:sz w:val="18"/>
      <w:szCs w:val="24"/>
    </w:rPr>
  </w:style>
  <w:style w:type="numbering" w:customStyle="1" w:styleId="WWOutlineListStyle5">
    <w:name w:val="WW_OutlineListStyle_5"/>
    <w:basedOn w:val="NoList"/>
    <w:pPr>
      <w:numPr>
        <w:numId w:val="2"/>
      </w:numPr>
    </w:pPr>
  </w:style>
  <w:style w:type="numbering" w:customStyle="1" w:styleId="WWOutlineListStyle4">
    <w:name w:val="WW_OutlineListStyle_4"/>
    <w:basedOn w:val="NoList"/>
    <w:pPr>
      <w:numPr>
        <w:numId w:val="3"/>
      </w:numPr>
    </w:pPr>
  </w:style>
  <w:style w:type="numbering" w:customStyle="1" w:styleId="WWOutlineListStyle3">
    <w:name w:val="WW_OutlineListStyle_3"/>
    <w:basedOn w:val="NoList"/>
    <w:pPr>
      <w:numPr>
        <w:numId w:val="4"/>
      </w:numPr>
    </w:pPr>
  </w:style>
  <w:style w:type="numbering" w:customStyle="1" w:styleId="WWOutlineListStyle2">
    <w:name w:val="WW_OutlineListStyle_2"/>
    <w:basedOn w:val="NoList"/>
    <w:pPr>
      <w:numPr>
        <w:numId w:val="5"/>
      </w:numPr>
    </w:pPr>
  </w:style>
  <w:style w:type="numbering" w:customStyle="1" w:styleId="WWOutlineListStyle1">
    <w:name w:val="WW_OutlineListStyle_1"/>
    <w:basedOn w:val="NoList"/>
    <w:pPr>
      <w:numPr>
        <w:numId w:val="6"/>
      </w:numPr>
    </w:pPr>
  </w:style>
  <w:style w:type="numbering" w:customStyle="1" w:styleId="WWOutlineListStyle">
    <w:name w:val="WW_OutlineListStyle"/>
    <w:basedOn w:val="NoList"/>
    <w:pPr>
      <w:numPr>
        <w:numId w:val="7"/>
      </w:numPr>
    </w:pPr>
  </w:style>
  <w:style w:type="numbering" w:customStyle="1" w:styleId="Normallist">
    <w:name w:val="Normal_list"/>
    <w:basedOn w:val="NoList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1422"/>
    <w:rPr>
      <w:rFonts w:ascii="Tahoma" w:hAnsi="Tahoma" w:cs="Tahoma"/>
      <w:sz w:val="16"/>
      <w:szCs w:val="16"/>
      <w:lang w:val="en-GB" w:eastAsia="en-GB" w:bidi="ar-SA"/>
    </w:rPr>
  </w:style>
  <w:style w:type="character" w:customStyle="1" w:styleId="NormalNonumberChar">
    <w:name w:val="Normal_No_number Char"/>
    <w:link w:val="NormalNonumber"/>
    <w:locked/>
    <w:rsid w:val="00385DDA"/>
    <w:rPr>
      <w:szCs w:val="24"/>
      <w:lang w:val="en-GB" w:eastAsia="en-GB"/>
    </w:rPr>
  </w:style>
  <w:style w:type="character" w:customStyle="1" w:styleId="BBTitleChar">
    <w:name w:val="BB_Title Char"/>
    <w:link w:val="BBTitle"/>
    <w:rsid w:val="005B630B"/>
    <w:rPr>
      <w:b/>
      <w:sz w:val="28"/>
      <w:szCs w:val="28"/>
    </w:rPr>
  </w:style>
  <w:style w:type="character" w:customStyle="1" w:styleId="HeaderChar">
    <w:name w:val="Header Char"/>
    <w:link w:val="Header"/>
    <w:uiPriority w:val="99"/>
    <w:rsid w:val="005B630B"/>
    <w:rPr>
      <w:b/>
      <w:sz w:val="18"/>
      <w:szCs w:val="24"/>
    </w:rPr>
  </w:style>
  <w:style w:type="paragraph" w:styleId="NormalWeb">
    <w:name w:val="Normal (Web)"/>
    <w:basedOn w:val="Normal"/>
    <w:uiPriority w:val="99"/>
    <w:unhideWhenUsed/>
    <w:rsid w:val="000318C4"/>
    <w:pPr>
      <w:suppressAutoHyphens w:val="0"/>
      <w:autoSpaceDN/>
      <w:spacing w:after="101"/>
      <w:textAlignment w:val="auto"/>
    </w:pPr>
    <w:rPr>
      <w:sz w:val="24"/>
      <w:lang w:val="nl-NL" w:eastAsia="nl-NL"/>
    </w:rPr>
  </w:style>
  <w:style w:type="paragraph" w:styleId="ListParagraph">
    <w:name w:val="List Paragraph"/>
    <w:basedOn w:val="Normal"/>
    <w:uiPriority w:val="34"/>
    <w:qFormat/>
    <w:rsid w:val="000318C4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C36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header" Target="header6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header" Target="header3.xml"/><Relationship Id="rId15" Type="http://schemas.openxmlformats.org/officeDocument/2006/relationships/footer" Target="footer2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footer" Target="footer3.xml"/><Relationship Id="rId19" Type="http://schemas.openxmlformats.org/officeDocument/2006/relationships/footer" Target="footer4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thuv\Desktop\IN-SESSION%20OEWG%2039\MASTHEADS\CRP\K14xxx%20-%20OzL-Pro-WG-1-34-CRP-xx%20USE%20THIS%20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2ADC2D7DF9D4DA8A6D01EEEBE9FAB" ma:contentTypeVersion="" ma:contentTypeDescription="Create a new document." ma:contentTypeScope="" ma:versionID="809f447707eb194ca185f8098089d4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A0EE4A-C125-4D35-99A7-764FF098D1EE}"/>
</file>

<file path=customXml/itemProps2.xml><?xml version="1.0" encoding="utf-8"?>
<ds:datastoreItem xmlns:ds="http://schemas.openxmlformats.org/officeDocument/2006/customXml" ds:itemID="{2336F19B-F319-47F2-BCF0-C4801F4FABE2}"/>
</file>

<file path=customXml/itemProps3.xml><?xml version="1.0" encoding="utf-8"?>
<ds:datastoreItem xmlns:ds="http://schemas.openxmlformats.org/officeDocument/2006/customXml" ds:itemID="{C25F93FF-07D6-4918-BBE6-E7C0EBF9C42B}"/>
</file>

<file path=docProps/app.xml><?xml version="1.0" encoding="utf-8"?>
<Properties xmlns="http://schemas.openxmlformats.org/officeDocument/2006/extended-properties" xmlns:vt="http://schemas.openxmlformats.org/officeDocument/2006/docPropsVTypes">
  <Template>\Users\gathuv\Desktop\IN-SESSION OEWG 39\MASTHEADS\CRP\K14xxx - OzL-Pro-WG-1-34-CRP-xx USE THIS ONE</Template>
  <TotalTime>1</TotalTime>
  <Pages>1</Pages>
  <Words>282</Words>
  <Characters>1609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UNESCO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Destruction technologies with regard to controlled substances:	Submission by Australia, Canada, European Union and United States of America</dc:title>
  <dc:creator>Nikki</dc:creator>
  <cp:lastModifiedBy>Gerald Mutisya</cp:lastModifiedBy>
  <cp:revision>2</cp:revision>
  <cp:lastPrinted>2014-07-16T13:48:00Z</cp:lastPrinted>
  <dcterms:created xsi:type="dcterms:W3CDTF">2017-07-14T10:57:00Z</dcterms:created>
  <dcterms:modified xsi:type="dcterms:W3CDTF">2017-07-14T10:57:00Z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0x010100F1F2ADC2D7DF9D4DA8A6D01EEEBE9FAB</vt:lpwstr>
  </property>
</Properties>
</file>