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4CC" w:rsidRPr="006914CC" w:rsidRDefault="00F55561" w:rsidP="006914CC">
      <w:pPr>
        <w:keepNext/>
        <w:keepLines/>
        <w:tabs>
          <w:tab w:val="left" w:pos="3969"/>
        </w:tabs>
        <w:spacing w:before="240" w:after="240" w:line="300" w:lineRule="exact"/>
        <w:rPr>
          <w:rFonts w:ascii="Arial Black" w:eastAsia="Times New Roman" w:hAnsi="Arial Black" w:cs="Times New Roman"/>
          <w:color w:val="000000"/>
          <w:lang w:val="en-GB"/>
        </w:rPr>
      </w:pPr>
      <w:bookmarkStart w:id="0" w:name="MP"/>
      <w:bookmarkStart w:id="1" w:name="MP_end"/>
      <w:r>
        <w:rPr>
          <w:rFonts w:ascii="Arial Black" w:eastAsia="Times New Roman" w:hAnsi="Arial Black" w:cs="Times New Roman"/>
          <w:color w:val="000000"/>
          <w:lang w:val="en-GB"/>
        </w:rPr>
        <w:t>PREAMBLE</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The Parties to this Protocol,</w:t>
      </w:r>
      <w:bookmarkStart w:id="2" w:name="_Hlt525619542"/>
      <w:bookmarkEnd w:id="2"/>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Being</w:t>
      </w:r>
      <w:r w:rsidRPr="006914CC">
        <w:rPr>
          <w:rFonts w:ascii="Times New Roman" w:eastAsia="Times New Roman" w:hAnsi="Times New Roman" w:cs="Times New Roman"/>
          <w:color w:val="000000"/>
          <w:sz w:val="20"/>
          <w:szCs w:val="20"/>
          <w:lang w:val="en-GB"/>
        </w:rPr>
        <w:t xml:space="preserve"> Parties to the Vienna Convention for the Protection of the Ozone Layer,</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Mindful</w:t>
      </w:r>
      <w:r w:rsidRPr="006914CC">
        <w:rPr>
          <w:rFonts w:ascii="Times New Roman" w:eastAsia="Times New Roman" w:hAnsi="Times New Roman" w:cs="Times New Roman"/>
          <w:color w:val="000000"/>
          <w:sz w:val="20"/>
          <w:szCs w:val="20"/>
          <w:lang w:val="en-GB"/>
        </w:rPr>
        <w:t xml:space="preserve"> of their obligation under that Convention to take appropriate measures to protect human health and the environment against adverse effects resulting or likely to result from human activities which modify or are likely to modify the ozone layer</w:t>
      </w:r>
      <w:r w:rsidR="00F55561">
        <w:rPr>
          <w:rFonts w:ascii="Times New Roman" w:eastAsia="Times New Roman" w:hAnsi="Times New Roman" w:cs="Times New Roman"/>
          <w:color w:val="000000"/>
          <w:sz w:val="20"/>
          <w:szCs w:val="20"/>
          <w:lang w:val="en-GB"/>
        </w:rPr>
        <w:t>,</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Recognizing</w:t>
      </w:r>
      <w:r w:rsidRPr="006914CC">
        <w:rPr>
          <w:rFonts w:ascii="Times New Roman" w:eastAsia="Times New Roman" w:hAnsi="Times New Roman" w:cs="Times New Roman"/>
          <w:color w:val="000000"/>
          <w:sz w:val="20"/>
          <w:szCs w:val="20"/>
          <w:lang w:val="en-GB"/>
        </w:rPr>
        <w:t xml:space="preserve"> that world-wide emissions of certain substances can significantly deplete and otherwise modify the ozone layer in a manner that is likely to result in adverse effects on human health and the environment,</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Conscious</w:t>
      </w:r>
      <w:r w:rsidRPr="006914CC">
        <w:rPr>
          <w:rFonts w:ascii="Times New Roman" w:eastAsia="Times New Roman" w:hAnsi="Times New Roman" w:cs="Times New Roman"/>
          <w:color w:val="000000"/>
          <w:sz w:val="20"/>
          <w:szCs w:val="20"/>
          <w:lang w:val="en-GB"/>
        </w:rPr>
        <w:t xml:space="preserve"> of the potential climatic effects o</w:t>
      </w:r>
      <w:r w:rsidR="00F55561">
        <w:rPr>
          <w:rFonts w:ascii="Times New Roman" w:eastAsia="Times New Roman" w:hAnsi="Times New Roman" w:cs="Times New Roman"/>
          <w:color w:val="000000"/>
          <w:sz w:val="20"/>
          <w:szCs w:val="20"/>
          <w:lang w:val="en-GB"/>
        </w:rPr>
        <w:t>f emissions of these substances</w:t>
      </w:r>
      <w:r w:rsidRPr="006914CC">
        <w:rPr>
          <w:rFonts w:ascii="Times New Roman" w:eastAsia="Times New Roman" w:hAnsi="Times New Roman" w:cs="Times New Roman"/>
          <w:color w:val="000000"/>
          <w:sz w:val="20"/>
          <w:szCs w:val="20"/>
          <w:lang w:val="en-GB"/>
        </w:rPr>
        <w:t>,</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Aware</w:t>
      </w:r>
      <w:r w:rsidRPr="006914CC">
        <w:rPr>
          <w:rFonts w:ascii="Times New Roman" w:eastAsia="Times New Roman" w:hAnsi="Times New Roman" w:cs="Times New Roman"/>
          <w:color w:val="000000"/>
          <w:sz w:val="20"/>
          <w:szCs w:val="20"/>
          <w:lang w:val="en-GB"/>
        </w:rPr>
        <w:t xml:space="preserve"> that measures taken to protect the ozone layer from depletion should be based on relevant scientific knowledge, taking into account technical and economic considerations,</w:t>
      </w:r>
    </w:p>
    <w:p w:rsidR="006914CC" w:rsidRPr="00B30713" w:rsidRDefault="006914CC" w:rsidP="00B30713">
      <w:pPr>
        <w:spacing w:after="240" w:line="240" w:lineRule="exact"/>
        <w:rPr>
          <w:rFonts w:ascii="Times New Roman" w:eastAsia="Times New Roman" w:hAnsi="Times New Roman"/>
          <w:color w:val="000000"/>
          <w:sz w:val="20"/>
          <w:szCs w:val="20"/>
          <w:lang w:val="en-GB"/>
        </w:rPr>
      </w:pPr>
      <w:r w:rsidRPr="00B30713">
        <w:rPr>
          <w:rFonts w:ascii="Times New Roman" w:eastAsia="Times New Roman" w:hAnsi="Times New Roman"/>
          <w:i/>
          <w:color w:val="000000"/>
          <w:sz w:val="20"/>
          <w:szCs w:val="20"/>
          <w:lang w:val="en-GB"/>
        </w:rPr>
        <w:t>Determined</w:t>
      </w:r>
      <w:r w:rsidRPr="00B30713">
        <w:rPr>
          <w:rFonts w:ascii="Times New Roman" w:eastAsia="Times New Roman" w:hAnsi="Times New Roman"/>
          <w:color w:val="000000"/>
          <w:sz w:val="20"/>
          <w:szCs w:val="20"/>
          <w:lang w:val="en-GB"/>
        </w:rPr>
        <w:t xml:space="preserve"> to protect the ozone layer by taking precautionary measures to control equitably total global emissions of substances that deplete it, with the ultimate objective of their elimination on the basis of developments in scientific knowledge, taking into account technical and economic considerations and bearing in mind the developmental needs of developing countries,</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Acknowledging</w:t>
      </w:r>
      <w:r w:rsidRPr="006914CC">
        <w:rPr>
          <w:rFonts w:ascii="Times New Roman" w:eastAsia="Times New Roman" w:hAnsi="Times New Roman" w:cs="Times New Roman"/>
          <w:color w:val="000000"/>
          <w:sz w:val="20"/>
          <w:szCs w:val="20"/>
          <w:lang w:val="en-GB"/>
        </w:rPr>
        <w:t xml:space="preserve"> that special provision is required to meet the needs of developing countries, including the provision of additional financial resources and access to relevant technologies, bearing in mind that the magnitude of funds necessary is predictable, and the funds can be expected to make a substantial difference in the world’s ability to address the scientifically established problem of ozone depletion and its harmful effects,</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Noting</w:t>
      </w:r>
      <w:r w:rsidRPr="006914CC">
        <w:rPr>
          <w:rFonts w:ascii="Times New Roman" w:eastAsia="Times New Roman" w:hAnsi="Times New Roman" w:cs="Times New Roman"/>
          <w:color w:val="000000"/>
          <w:sz w:val="20"/>
          <w:szCs w:val="20"/>
          <w:lang w:val="en-GB"/>
        </w:rPr>
        <w:t xml:space="preserve"> the precautionary measures for controlling emissions of certain chlorofluorocarbons that have already been taken at national and regional levels,</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Considering</w:t>
      </w:r>
      <w:r w:rsidRPr="006914CC">
        <w:rPr>
          <w:rFonts w:ascii="Times New Roman" w:eastAsia="Times New Roman" w:hAnsi="Times New Roman" w:cs="Times New Roman"/>
          <w:color w:val="000000"/>
          <w:sz w:val="20"/>
          <w:szCs w:val="20"/>
          <w:lang w:val="en-GB"/>
        </w:rPr>
        <w:t xml:space="preserve"> the importance of promoting international co-operation in the research, development and transfer of alternative technologies relating to the control and reduction of emissions of substances that deplete the ozone layer, bearing in mind in particular the needs of developing countries,</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HAVE AGREED AS FOLLOWS: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3" w:name="_Toc349303543"/>
      <w:r w:rsidRPr="006914CC">
        <w:rPr>
          <w:rFonts w:ascii="Arial Black" w:eastAsia="Times New Roman" w:hAnsi="Arial Black" w:cs="Times New Roman"/>
          <w:b/>
          <w:color w:val="000000"/>
          <w:lang w:val="en-GB"/>
        </w:rPr>
        <w:t>Article 1:</w:t>
      </w:r>
      <w:r w:rsidRPr="006914CC">
        <w:rPr>
          <w:rFonts w:ascii="Arial Black" w:eastAsia="Times New Roman" w:hAnsi="Arial Black" w:cs="Times New Roman"/>
          <w:b/>
          <w:color w:val="000000"/>
          <w:lang w:val="en-GB"/>
        </w:rPr>
        <w:tab/>
        <w:t>Definitions</w:t>
      </w:r>
      <w:bookmarkEnd w:id="3"/>
      <w:r w:rsidR="00D04EC2">
        <w:rPr>
          <w:rFonts w:ascii="Arial Black" w:eastAsia="Times New Roman" w:hAnsi="Arial Black" w:cs="Times New Roman"/>
          <w:b/>
          <w:color w:val="000000"/>
          <w:lang w:val="en-GB"/>
        </w:rPr>
        <w:t xml:space="preserve"> </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For the purposes of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“Convention” means the Vienna Convention for the Protection of the Ozone Layer, adopted on 22 March 1985.</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“Parties” means, unless the text otherwise indicates, Parties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“Secretariat” means the Secretariat of the Convention.</w:t>
      </w:r>
    </w:p>
    <w:p w:rsidR="006914CC" w:rsidDel="006C3327" w:rsidRDefault="006914CC" w:rsidP="006C3327">
      <w:pPr>
        <w:spacing w:after="240" w:line="240" w:lineRule="exact"/>
        <w:ind w:left="567" w:hanging="567"/>
        <w:rPr>
          <w:del w:id="4" w:author="Autho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“Controlled substance</w:t>
      </w:r>
      <w:r w:rsidR="006C3327">
        <w:rPr>
          <w:rFonts w:ascii="Times New Roman" w:eastAsia="Times New Roman" w:hAnsi="Times New Roman" w:cs="Times New Roman"/>
          <w:color w:val="000000"/>
          <w:sz w:val="20"/>
          <w:szCs w:val="20"/>
          <w:lang w:val="en-GB"/>
        </w:rPr>
        <w:t xml:space="preserve"> me</w:t>
      </w:r>
      <w:r w:rsidRPr="006914CC">
        <w:rPr>
          <w:rFonts w:ascii="Times New Roman" w:eastAsia="Times New Roman" w:hAnsi="Times New Roman" w:cs="Times New Roman"/>
          <w:color w:val="000000"/>
          <w:sz w:val="20"/>
          <w:szCs w:val="20"/>
          <w:lang w:val="en-GB"/>
        </w:rPr>
        <w:t xml:space="preserve">ans a substance in Annex A, Annex B, </w:t>
      </w:r>
      <w:del w:id="5" w:author="Author">
        <w:r w:rsidRPr="006914CC" w:rsidDel="006C3327">
          <w:rPr>
            <w:rFonts w:ascii="Times New Roman" w:eastAsia="Times New Roman" w:hAnsi="Times New Roman" w:cs="Times New Roman"/>
            <w:color w:val="000000"/>
            <w:sz w:val="20"/>
            <w:szCs w:val="20"/>
            <w:lang w:val="en-GB"/>
          </w:rPr>
          <w:delText>Annex C</w:delText>
        </w:r>
        <w:r w:rsidR="006C3327" w:rsidDel="006C3327">
          <w:rPr>
            <w:rFonts w:ascii="Times New Roman" w:eastAsia="Times New Roman" w:hAnsi="Times New Roman" w:cs="Times New Roman"/>
            <w:color w:val="000000"/>
            <w:sz w:val="20"/>
            <w:szCs w:val="20"/>
            <w:lang w:val="en-GB"/>
          </w:rPr>
          <w:delText xml:space="preserve"> or</w:delText>
        </w:r>
        <w:r w:rsidRPr="006914CC" w:rsidDel="006C3327">
          <w:rPr>
            <w:rFonts w:ascii="Times New Roman" w:eastAsia="Times New Roman" w:hAnsi="Times New Roman" w:cs="Times New Roman"/>
            <w:b/>
            <w:color w:val="0033CC"/>
            <w:sz w:val="20"/>
            <w:szCs w:val="20"/>
            <w:lang w:val="en-GB"/>
          </w:rPr>
          <w:delText xml:space="preserve"> </w:delText>
        </w:r>
        <w:r w:rsidRPr="006914CC" w:rsidDel="006C3327">
          <w:rPr>
            <w:rFonts w:ascii="Times New Roman" w:eastAsia="Times New Roman" w:hAnsi="Times New Roman" w:cs="Times New Roman"/>
            <w:color w:val="000000"/>
            <w:sz w:val="20"/>
            <w:szCs w:val="20"/>
            <w:lang w:val="en-GB"/>
          </w:rPr>
          <w:delText xml:space="preserve">Annex E </w:delText>
        </w:r>
      </w:del>
      <w:ins w:id="6" w:author="Author">
        <w:r w:rsidR="00B16D23">
          <w:rPr>
            <w:rFonts w:ascii="Times New Roman" w:eastAsia="Times New Roman" w:hAnsi="Times New Roman" w:cs="Times New Roman"/>
            <w:color w:val="000000"/>
            <w:sz w:val="20"/>
            <w:szCs w:val="20"/>
            <w:lang w:val="en-GB"/>
          </w:rPr>
          <w:t xml:space="preserve"> Annex C, Annex E or A</w:t>
        </w:r>
        <w:r w:rsidR="006C3327">
          <w:rPr>
            <w:rFonts w:ascii="Times New Roman" w:eastAsia="Times New Roman" w:hAnsi="Times New Roman" w:cs="Times New Roman"/>
            <w:color w:val="000000"/>
            <w:sz w:val="20"/>
            <w:szCs w:val="20"/>
            <w:lang w:val="en-GB"/>
          </w:rPr>
          <w:t xml:space="preserve">nnex F </w:t>
        </w:r>
      </w:ins>
      <w:r w:rsidRPr="006914CC">
        <w:rPr>
          <w:rFonts w:ascii="Times New Roman" w:eastAsia="Times New Roman" w:hAnsi="Times New Roman" w:cs="Times New Roman"/>
          <w:color w:val="000000"/>
          <w:sz w:val="20"/>
          <w:szCs w:val="20"/>
          <w:lang w:val="en-GB"/>
        </w:rPr>
        <w:t>to this Protocol, whether existing alone or in a mixture. It includes the isomers of any such substance, except as specified in the relevant Annex, but excludes any controlled substance or mixture which is in a manufactured product other than a container used for the transportation or storage of that substance.</w:t>
      </w:r>
    </w:p>
    <w:p w:rsidR="0028491A" w:rsidRPr="001E2BF2" w:rsidRDefault="0028491A" w:rsidP="006C3327">
      <w:pPr>
        <w:spacing w:after="240" w:line="240" w:lineRule="exact"/>
        <w:ind w:left="567" w:hanging="567"/>
        <w:rPr>
          <w:b/>
          <w:color w:val="0000FF"/>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“Production” means the amount of controlled substances produced, minus the amount destroyed by technologies to be approved by the Parties and minus the amount entirely used as feedstock in the manufacture of other chemicals. The amount recycled and reused is not to be considered as “production”.</w:t>
      </w:r>
    </w:p>
    <w:p w:rsidR="006914CC" w:rsidRPr="006914CC" w:rsidRDefault="006914CC" w:rsidP="00ED08FD">
      <w:pPr>
        <w:pStyle w:val="MainText"/>
      </w:pPr>
      <w:r w:rsidRPr="006914CC">
        <w:lastRenderedPageBreak/>
        <w:t>6.</w:t>
      </w:r>
      <w:r w:rsidRPr="006914CC">
        <w:tab/>
        <w:t>“Consumption</w:t>
      </w:r>
      <w:r w:rsidR="006C3327">
        <w:t xml:space="preserve"> </w:t>
      </w:r>
      <w:r w:rsidRPr="006914CC">
        <w:t>means production plus imports minus exports of controlled substances</w:t>
      </w:r>
      <w:r w:rsidRPr="00751A7E">
        <w:rPr>
          <w:color w:val="0033CC"/>
        </w:rPr>
        <w:t>.</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“Calculated levels” of production, imports, exports and consumption means levels determined in accordance with Article 3.</w:t>
      </w:r>
    </w:p>
    <w:p w:rsidR="006914CC" w:rsidRPr="006914CC" w:rsidRDefault="006914CC" w:rsidP="006C3327">
      <w:pPr>
        <w:spacing w:after="240" w:line="240" w:lineRule="exact"/>
        <w:ind w:left="567" w:hanging="567"/>
        <w:rPr>
          <w:rFonts w:ascii="Times New Roman" w:eastAsia="Times New Roman" w:hAnsi="Times New Roman" w:cs="Times New Roman"/>
          <w:b/>
          <w:bCs/>
          <w:color w:val="0000FF"/>
          <w:sz w:val="20"/>
          <w:szCs w:val="20"/>
        </w:rPr>
      </w:pPr>
      <w:r w:rsidRPr="006914CC">
        <w:rPr>
          <w:rFonts w:ascii="Times New Roman" w:eastAsia="Times New Roman" w:hAnsi="Times New Roman" w:cs="Times New Roman"/>
          <w:color w:val="000000"/>
          <w:sz w:val="20"/>
          <w:szCs w:val="20"/>
          <w:lang w:val="en-GB"/>
        </w:rPr>
        <w:t>8.</w:t>
      </w:r>
      <w:r w:rsidRPr="006914CC">
        <w:rPr>
          <w:rFonts w:ascii="Times New Roman" w:eastAsia="Times New Roman" w:hAnsi="Times New Roman" w:cs="Times New Roman"/>
          <w:color w:val="000000"/>
          <w:sz w:val="20"/>
          <w:szCs w:val="20"/>
          <w:lang w:val="en-GB"/>
        </w:rPr>
        <w:tab/>
        <w:t>“Industrial rationalization” means the transfer of all or a portion of the calculated level of production of one Party to another, for the purpose of achieving economic efficiencies or responding to anticipated shortfalls in supply as a result of plant closures.</w:t>
      </w:r>
    </w:p>
    <w:p w:rsidR="006914CC" w:rsidRPr="00BC2EE4"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7" w:name="_Toc349303544"/>
      <w:r w:rsidRPr="00BC2EE4">
        <w:rPr>
          <w:rFonts w:ascii="Arial Black" w:eastAsia="Times New Roman" w:hAnsi="Arial Black" w:cs="Times New Roman"/>
          <w:b/>
          <w:color w:val="000000"/>
          <w:lang w:val="en-GB"/>
        </w:rPr>
        <w:t>Article 2:</w:t>
      </w:r>
      <w:r w:rsidRPr="00BC2EE4">
        <w:rPr>
          <w:rFonts w:ascii="Arial Black" w:eastAsia="Times New Roman" w:hAnsi="Arial Black" w:cs="Times New Roman"/>
          <w:b/>
          <w:color w:val="000000"/>
          <w:lang w:val="en-GB"/>
        </w:rPr>
        <w:tab/>
        <w:t>Control Measures</w:t>
      </w:r>
      <w:bookmarkEnd w:id="7"/>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1.</w:t>
      </w:r>
      <w:r w:rsidRPr="006914CC">
        <w:rPr>
          <w:rFonts w:ascii="Times New Roman" w:eastAsia="Times New Roman" w:hAnsi="Times New Roman" w:cs="Times New Roman"/>
          <w:i/>
          <w:color w:val="000000"/>
          <w:sz w:val="20"/>
          <w:szCs w:val="20"/>
          <w:lang w:val="en-GB"/>
        </w:rPr>
        <w:tab/>
        <w:t>Incorporated in Article 2A.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2.</w:t>
      </w:r>
      <w:r w:rsidRPr="006914CC">
        <w:rPr>
          <w:rFonts w:ascii="Times New Roman" w:eastAsia="Times New Roman" w:hAnsi="Times New Roman" w:cs="Times New Roman"/>
          <w:i/>
          <w:color w:val="000000"/>
          <w:sz w:val="20"/>
          <w:szCs w:val="20"/>
          <w:lang w:val="en-GB"/>
        </w:rPr>
        <w:tab/>
        <w:t>Replaced by Article 2B.</w:t>
      </w:r>
    </w:p>
    <w:p w:rsidR="006914CC" w:rsidRPr="006914CC" w:rsidRDefault="006914CC" w:rsidP="006914CC">
      <w:pPr>
        <w:spacing w:after="240" w:line="240" w:lineRule="exact"/>
        <w:ind w:left="567" w:hanging="567"/>
        <w:rPr>
          <w:rFonts w:ascii="Times New Roman" w:eastAsia="Times New Roman" w:hAnsi="Times New Roman" w:cs="Times New Roman"/>
          <w:color w:val="0033CC"/>
          <w:sz w:val="20"/>
          <w:szCs w:val="20"/>
          <w:lang w:val="en-GB"/>
        </w:rPr>
      </w:pPr>
      <w:r w:rsidRPr="006914CC">
        <w:rPr>
          <w:rFonts w:ascii="Times New Roman" w:eastAsia="Times New Roman" w:hAnsi="Times New Roman" w:cs="Times New Roman"/>
          <w:i/>
          <w:color w:val="000000"/>
          <w:sz w:val="20"/>
          <w:szCs w:val="20"/>
          <w:lang w:val="en-GB"/>
        </w:rPr>
        <w:t>3.</w:t>
      </w:r>
      <w:r w:rsidRPr="006914CC">
        <w:rPr>
          <w:rFonts w:ascii="Times New Roman" w:eastAsia="Times New Roman" w:hAnsi="Times New Roman" w:cs="Times New Roman"/>
          <w:i/>
          <w:color w:val="000000"/>
          <w:sz w:val="20"/>
          <w:szCs w:val="20"/>
          <w:lang w:val="en-GB"/>
        </w:rPr>
        <w:tab/>
        <w:t>Replaced by Article 2A.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4.</w:t>
      </w:r>
      <w:r w:rsidRPr="006914CC">
        <w:rPr>
          <w:rFonts w:ascii="Times New Roman" w:eastAsia="Times New Roman" w:hAnsi="Times New Roman" w:cs="Times New Roman"/>
          <w:i/>
          <w:color w:val="000000"/>
          <w:sz w:val="20"/>
          <w:szCs w:val="20"/>
          <w:lang w:val="en-GB"/>
        </w:rPr>
        <w:tab/>
        <w:t>Replaced by Article 2A.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Any Party may, for one or more control periods, transfer to another Party any portion of its calculated level of production set out in Articles 2A to 2F,</w:t>
      </w:r>
      <w:r w:rsidRPr="00E758AD">
        <w:rPr>
          <w:rFonts w:ascii="Times New Roman" w:eastAsia="Times New Roman" w:hAnsi="Times New Roman" w:cs="Times New Roman"/>
          <w:color w:val="0099FF"/>
          <w:sz w:val="20"/>
          <w:szCs w:val="20"/>
          <w:lang w:val="en-GB"/>
        </w:rPr>
        <w:t xml:space="preserve"> </w:t>
      </w:r>
      <w:del w:id="8" w:author="Author">
        <w:r w:rsidR="00B16D23" w:rsidDel="00B16D23">
          <w:rPr>
            <w:rFonts w:ascii="Times New Roman" w:eastAsia="Times New Roman" w:hAnsi="Times New Roman" w:cs="Times New Roman"/>
            <w:sz w:val="20"/>
            <w:szCs w:val="20"/>
            <w:lang w:val="en-GB"/>
          </w:rPr>
          <w:delText xml:space="preserve">and </w:delText>
        </w:r>
        <w:r w:rsidRPr="006914CC" w:rsidDel="00B16D23">
          <w:rPr>
            <w:rFonts w:ascii="Times New Roman" w:eastAsia="Times New Roman" w:hAnsi="Times New Roman" w:cs="Times New Roman"/>
            <w:color w:val="000000"/>
            <w:sz w:val="20"/>
            <w:szCs w:val="20"/>
            <w:lang w:val="en-GB"/>
          </w:rPr>
          <w:delText>Article 2H</w:delText>
        </w:r>
        <w:r w:rsidR="006C3327" w:rsidDel="00B16D23">
          <w:rPr>
            <w:rFonts w:ascii="Times New Roman" w:eastAsia="Times New Roman" w:hAnsi="Times New Roman" w:cs="Times New Roman"/>
            <w:color w:val="000000"/>
            <w:sz w:val="20"/>
            <w:szCs w:val="20"/>
            <w:lang w:val="en-GB"/>
          </w:rPr>
          <w:delText xml:space="preserve"> </w:delText>
        </w:r>
      </w:del>
      <w:ins w:id="9" w:author="Author">
        <w:r w:rsidR="00B16D23">
          <w:rPr>
            <w:rFonts w:ascii="Times New Roman" w:eastAsia="Times New Roman" w:hAnsi="Times New Roman" w:cs="Times New Roman"/>
            <w:color w:val="000000"/>
            <w:sz w:val="20"/>
            <w:szCs w:val="20"/>
            <w:lang w:val="en-GB"/>
          </w:rPr>
          <w:t xml:space="preserve">and Article 2H </w:t>
        </w:r>
        <w:r w:rsidR="006C3327">
          <w:rPr>
            <w:rFonts w:ascii="Times New Roman" w:eastAsia="Times New Roman" w:hAnsi="Times New Roman" w:cs="Times New Roman"/>
            <w:color w:val="000000"/>
            <w:sz w:val="20"/>
            <w:szCs w:val="20"/>
            <w:lang w:val="en-GB"/>
          </w:rPr>
          <w:t xml:space="preserve">and </w:t>
        </w:r>
        <w:proofErr w:type="gramStart"/>
        <w:r w:rsidR="006C3327">
          <w:rPr>
            <w:rFonts w:ascii="Times New Roman" w:eastAsia="Times New Roman" w:hAnsi="Times New Roman" w:cs="Times New Roman"/>
            <w:color w:val="000000"/>
            <w:sz w:val="20"/>
            <w:szCs w:val="20"/>
            <w:lang w:val="en-GB"/>
          </w:rPr>
          <w:t>2J</w:t>
        </w:r>
      </w:ins>
      <w:r w:rsidRPr="006914CC">
        <w:rPr>
          <w:rFonts w:ascii="Times New Roman" w:eastAsia="Times New Roman" w:hAnsi="Times New Roman" w:cs="Times New Roman"/>
          <w:color w:val="000000"/>
          <w:sz w:val="20"/>
          <w:szCs w:val="20"/>
          <w:lang w:val="en-GB"/>
        </w:rPr>
        <w:t xml:space="preserve"> ,</w:t>
      </w:r>
      <w:proofErr w:type="gramEnd"/>
      <w:r w:rsidRPr="006914CC">
        <w:rPr>
          <w:rFonts w:ascii="Times New Roman" w:eastAsia="Times New Roman" w:hAnsi="Times New Roman" w:cs="Times New Roman"/>
          <w:color w:val="000000"/>
          <w:sz w:val="20"/>
          <w:szCs w:val="20"/>
          <w:lang w:val="en-GB"/>
        </w:rPr>
        <w:t xml:space="preserve"> provided that the total combined calculated levels of production of the Parties concerned for any group of controlled substances </w:t>
      </w:r>
      <w:r w:rsidR="00E348FA" w:rsidRPr="00E348FA">
        <w:rPr>
          <w:rFonts w:ascii="Times New Roman" w:eastAsia="Times New Roman" w:hAnsi="Times New Roman"/>
          <w:b/>
          <w:color w:val="0099FF"/>
          <w:sz w:val="20"/>
          <w:szCs w:val="20"/>
          <w:lang w:val="en-GB"/>
        </w:rPr>
        <w:t xml:space="preserve"> </w:t>
      </w:r>
      <w:r w:rsidRPr="006914CC">
        <w:rPr>
          <w:rFonts w:ascii="Times New Roman" w:eastAsia="Times New Roman" w:hAnsi="Times New Roman" w:cs="Times New Roman"/>
          <w:color w:val="000000"/>
          <w:sz w:val="20"/>
          <w:szCs w:val="20"/>
          <w:lang w:val="en-GB"/>
        </w:rPr>
        <w:t>do not exceed the production limits set out in those Articles for that group. Such transfer of production shall be notified to the Secretariat by each of the Parties concerned, stating the terms of such transfer and the period for which it is to apply.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5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 xml:space="preserve">Any Party not operating under paragraph 1 of Article 5 may, for one or more control periods, transfer to another such Party any portion of its calculated level of consumption set out in Article 2F, provided that the calculated level of consumption of controlled substances in Group I of Annex A of the Party transferring the portion of its calculated level of consumption did not exceed 0.25 kilograms per capita in 1989 and that the total combined calculated levels of consumption of the Parties concerned do not exceed the consumption limits set out in Article </w:t>
      </w:r>
      <w:r w:rsidR="006C3327">
        <w:rPr>
          <w:rFonts w:ascii="Times New Roman" w:eastAsia="Times New Roman" w:hAnsi="Times New Roman" w:cs="Times New Roman"/>
          <w:color w:val="000000"/>
          <w:sz w:val="20"/>
          <w:szCs w:val="20"/>
          <w:lang w:val="en-GB"/>
        </w:rPr>
        <w:t>2F. Such transfer of consumption</w:t>
      </w:r>
      <w:r w:rsidRPr="006914CC">
        <w:rPr>
          <w:rFonts w:ascii="Times New Roman" w:eastAsia="Times New Roman" w:hAnsi="Times New Roman" w:cs="Times New Roman"/>
          <w:color w:val="000000"/>
          <w:sz w:val="20"/>
          <w:szCs w:val="20"/>
          <w:lang w:val="en-GB"/>
        </w:rPr>
        <w:t xml:space="preserve"> shall be notified to the Secretariat by each of the Parties concerned, stating the terms of such transfer and the period for which it is to apply.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Any Party not operating under Article 5, that has facilities</w:t>
      </w:r>
      <w:r w:rsidR="006C3327">
        <w:rPr>
          <w:rFonts w:ascii="Times New Roman" w:eastAsia="Times New Roman" w:hAnsi="Times New Roman" w:cs="Times New Roman"/>
          <w:color w:val="000000"/>
          <w:sz w:val="20"/>
          <w:szCs w:val="20"/>
          <w:lang w:val="en-GB"/>
        </w:rPr>
        <w:t xml:space="preserve"> </w:t>
      </w:r>
      <w:r w:rsidRPr="006914CC">
        <w:rPr>
          <w:rFonts w:ascii="Times New Roman" w:eastAsia="Times New Roman" w:hAnsi="Times New Roman" w:cs="Times New Roman"/>
          <w:color w:val="000000"/>
          <w:sz w:val="20"/>
          <w:szCs w:val="20"/>
          <w:lang w:val="en-GB"/>
        </w:rPr>
        <w:t>for the production of Annex A or Annex B controlled substances under construction, or contracted for, prior to 16 September 1987, and provided for in national legislation prior to 1 January 1987, may add the production from such facilities to its 1986 production of such substances for the purposes of determining its calculated level of production for 1986, provided that such facilities are completed by 31 December 1990 and that such production does not raise that Party’s annual calculated level of consumption of the controlled substances above 0.5 kilograms per capita.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Any transfer of production pursuant to paragraph 5 or any addition of production pursuant to paragraph 6 shall be notified to the Secretariat, no later than the time of the transfer or addition.</w:t>
      </w:r>
    </w:p>
    <w:p w:rsidR="00D64BD0" w:rsidRPr="00D64BD0"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A86C89">
        <w:rPr>
          <w:rFonts w:ascii="Times New Roman" w:eastAsia="Times New Roman" w:hAnsi="Times New Roman" w:cs="Times New Roman"/>
          <w:color w:val="000000"/>
          <w:sz w:val="20"/>
          <w:szCs w:val="20"/>
          <w:lang w:val="en-GB"/>
        </w:rPr>
        <w:t>8.</w:t>
      </w:r>
      <w:r w:rsidRPr="00A86C89">
        <w:rPr>
          <w:rFonts w:ascii="Times New Roman" w:eastAsia="Times New Roman" w:hAnsi="Times New Roman" w:cs="Times New Roman"/>
          <w:color w:val="000000"/>
          <w:sz w:val="20"/>
          <w:szCs w:val="20"/>
          <w:lang w:val="en-GB"/>
        </w:rPr>
        <w:tab/>
        <w:t>(a)</w:t>
      </w:r>
      <w:r w:rsidRPr="00A86C89">
        <w:rPr>
          <w:rFonts w:ascii="Times New Roman" w:eastAsia="Times New Roman" w:hAnsi="Times New Roman" w:cs="Times New Roman"/>
          <w:color w:val="000000"/>
          <w:sz w:val="20"/>
          <w:szCs w:val="20"/>
          <w:lang w:val="en-GB"/>
        </w:rPr>
        <w:tab/>
        <w:t xml:space="preserve">Any Parties which are Member States of a regional economic integration organization as defined in Article 1 (6) of the Convention may agree that they shall jointly fulfil their obligations respecting consumption under this Article and Articles 2A to </w:t>
      </w:r>
      <w:del w:id="10" w:author="Author">
        <w:r w:rsidRPr="00A86C89" w:rsidDel="00B469CB">
          <w:rPr>
            <w:rFonts w:ascii="Times New Roman" w:eastAsia="Times New Roman" w:hAnsi="Times New Roman" w:cs="Times New Roman"/>
            <w:color w:val="000000"/>
            <w:sz w:val="20"/>
            <w:szCs w:val="20"/>
            <w:lang w:val="en-GB"/>
          </w:rPr>
          <w:delText>2</w:delText>
        </w:r>
        <w:r w:rsidR="00B469CB" w:rsidDel="00B469CB">
          <w:rPr>
            <w:rFonts w:ascii="Times New Roman" w:eastAsia="Times New Roman" w:hAnsi="Times New Roman" w:cs="Times New Roman"/>
            <w:color w:val="000000"/>
            <w:sz w:val="20"/>
            <w:szCs w:val="20"/>
            <w:lang w:val="en-GB"/>
          </w:rPr>
          <w:delText>I</w:delText>
        </w:r>
      </w:del>
      <w:ins w:id="11" w:author="Author">
        <w:r w:rsidR="00B469CB">
          <w:rPr>
            <w:rFonts w:ascii="Times New Roman" w:eastAsia="Times New Roman" w:hAnsi="Times New Roman" w:cs="Times New Roman"/>
            <w:color w:val="000000"/>
            <w:sz w:val="20"/>
            <w:szCs w:val="20"/>
            <w:lang w:val="en-GB"/>
          </w:rPr>
          <w:t>2J</w:t>
        </w:r>
      </w:ins>
      <w:r w:rsidRPr="00A86C89">
        <w:rPr>
          <w:rFonts w:ascii="Times New Roman" w:eastAsia="Times New Roman" w:hAnsi="Times New Roman" w:cs="Times New Roman"/>
          <w:b/>
          <w:color w:val="0033CC"/>
          <w:sz w:val="20"/>
          <w:szCs w:val="20"/>
          <w:lang w:val="en-GB"/>
        </w:rPr>
        <w:t xml:space="preserve"> </w:t>
      </w:r>
      <w:r w:rsidRPr="00A86C89">
        <w:rPr>
          <w:rFonts w:ascii="Times New Roman" w:eastAsia="Times New Roman" w:hAnsi="Times New Roman" w:cs="Times New Roman"/>
          <w:color w:val="000000"/>
          <w:sz w:val="20"/>
          <w:szCs w:val="20"/>
          <w:lang w:val="en-GB"/>
        </w:rPr>
        <w:t xml:space="preserve">provided that their total combined calculated level of consumption does not exceed the levels required by this Article and Articles 2A to </w:t>
      </w:r>
      <w:del w:id="12" w:author="Author">
        <w:r w:rsidRPr="00A86C89" w:rsidDel="00B469CB">
          <w:rPr>
            <w:rFonts w:ascii="Times New Roman" w:eastAsia="Times New Roman" w:hAnsi="Times New Roman" w:cs="Times New Roman"/>
            <w:color w:val="000000"/>
            <w:sz w:val="20"/>
            <w:szCs w:val="20"/>
            <w:lang w:val="en-GB"/>
          </w:rPr>
          <w:delText>2</w:delText>
        </w:r>
        <w:r w:rsidR="00B469CB" w:rsidDel="00B469CB">
          <w:rPr>
            <w:rFonts w:ascii="Times New Roman" w:eastAsia="Times New Roman" w:hAnsi="Times New Roman" w:cs="Times New Roman"/>
            <w:color w:val="000000"/>
            <w:sz w:val="20"/>
            <w:szCs w:val="20"/>
            <w:lang w:val="en-GB"/>
          </w:rPr>
          <w:delText>I</w:delText>
        </w:r>
      </w:del>
      <w:ins w:id="13" w:author="Author">
        <w:r w:rsidR="00B469CB">
          <w:rPr>
            <w:rFonts w:ascii="Times New Roman" w:eastAsia="Times New Roman" w:hAnsi="Times New Roman" w:cs="Times New Roman"/>
            <w:color w:val="000000"/>
            <w:sz w:val="20"/>
            <w:szCs w:val="20"/>
            <w:lang w:val="en-GB"/>
          </w:rPr>
          <w:t xml:space="preserve">2J. Any such agreement may be extended to include obligations respecting consumption or production under Article 2J provided that the total combined calculated level of consumption or </w:t>
        </w:r>
        <w:r w:rsidR="001139A3">
          <w:rPr>
            <w:rFonts w:ascii="Times New Roman" w:eastAsia="Times New Roman" w:hAnsi="Times New Roman" w:cs="Times New Roman"/>
            <w:color w:val="000000"/>
            <w:sz w:val="20"/>
            <w:szCs w:val="20"/>
            <w:lang w:val="en-GB"/>
          </w:rPr>
          <w:t>productio</w:t>
        </w:r>
        <w:r w:rsidR="00B469CB">
          <w:rPr>
            <w:rFonts w:ascii="Times New Roman" w:eastAsia="Times New Roman" w:hAnsi="Times New Roman" w:cs="Times New Roman"/>
            <w:color w:val="000000"/>
            <w:sz w:val="20"/>
            <w:szCs w:val="20"/>
            <w:lang w:val="en-GB"/>
          </w:rPr>
          <w:t>n of the Parties concerned does not exceed the levels required by 2J.</w:t>
        </w:r>
      </w:ins>
      <w:r w:rsidRPr="00D64BD0">
        <w:rPr>
          <w:rFonts w:ascii="Times New Roman" w:eastAsia="Times New Roman" w:hAnsi="Times New Roman" w:cs="Times New Roman"/>
          <w:color w:val="000000"/>
          <w:sz w:val="20"/>
          <w:szCs w:val="20"/>
          <w:lang w:val="en-GB"/>
        </w:rPr>
        <w:tab/>
      </w:r>
    </w:p>
    <w:p w:rsidR="006914CC" w:rsidRPr="006914CC" w:rsidRDefault="00D64BD0"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D64BD0">
        <w:rPr>
          <w:rFonts w:ascii="Times New Roman" w:eastAsia="Times New Roman" w:hAnsi="Times New Roman" w:cs="Times New Roman"/>
          <w:color w:val="000000"/>
          <w:sz w:val="20"/>
          <w:szCs w:val="20"/>
          <w:lang w:val="en-GB"/>
        </w:rPr>
        <w:tab/>
      </w:r>
      <w:r w:rsidR="006914CC" w:rsidRPr="00D64BD0">
        <w:rPr>
          <w:rFonts w:ascii="Times New Roman" w:eastAsia="Times New Roman" w:hAnsi="Times New Roman" w:cs="Times New Roman"/>
          <w:color w:val="000000"/>
          <w:sz w:val="20"/>
          <w:szCs w:val="20"/>
          <w:lang w:val="en-GB"/>
        </w:rPr>
        <w:t>(b)</w:t>
      </w:r>
      <w:r w:rsidR="006914CC" w:rsidRPr="00D64BD0">
        <w:rPr>
          <w:rFonts w:ascii="Times New Roman" w:eastAsia="Times New Roman" w:hAnsi="Times New Roman" w:cs="Times New Roman"/>
          <w:color w:val="000000"/>
          <w:sz w:val="20"/>
          <w:szCs w:val="20"/>
          <w:lang w:val="en-GB"/>
        </w:rPr>
        <w:tab/>
        <w:t>The Parties to any such agreement shall inform the Secretariat of the terms of the agreement before</w:t>
      </w:r>
      <w:r w:rsidR="006914CC" w:rsidRPr="006914CC">
        <w:rPr>
          <w:rFonts w:ascii="Times New Roman" w:eastAsia="Times New Roman" w:hAnsi="Times New Roman" w:cs="Times New Roman"/>
          <w:color w:val="000000"/>
          <w:sz w:val="20"/>
          <w:szCs w:val="20"/>
          <w:lang w:val="en-GB"/>
        </w:rPr>
        <w:t xml:space="preserve"> the date of the reduction in </w:t>
      </w:r>
      <w:proofErr w:type="gramStart"/>
      <w:r w:rsidR="006914CC" w:rsidRPr="006914CC">
        <w:rPr>
          <w:rFonts w:ascii="Times New Roman" w:eastAsia="Times New Roman" w:hAnsi="Times New Roman" w:cs="Times New Roman"/>
          <w:color w:val="000000"/>
          <w:sz w:val="20"/>
          <w:szCs w:val="20"/>
          <w:lang w:val="en-GB"/>
        </w:rPr>
        <w:t xml:space="preserve">consumption </w:t>
      </w:r>
      <w:r w:rsidR="006914CC" w:rsidRPr="006914CC">
        <w:rPr>
          <w:rFonts w:ascii="Times New Roman" w:eastAsia="Times New Roman" w:hAnsi="Times New Roman" w:cs="Times New Roman"/>
          <w:color w:val="0033CC"/>
          <w:sz w:val="20"/>
          <w:szCs w:val="20"/>
          <w:lang w:val="en-GB"/>
        </w:rPr>
        <w:t xml:space="preserve"> </w:t>
      </w:r>
      <w:r w:rsidR="006914CC" w:rsidRPr="006914CC">
        <w:rPr>
          <w:rFonts w:ascii="Times New Roman" w:eastAsia="Times New Roman" w:hAnsi="Times New Roman" w:cs="Times New Roman"/>
          <w:color w:val="000000"/>
          <w:sz w:val="20"/>
          <w:szCs w:val="20"/>
          <w:lang w:val="en-GB"/>
        </w:rPr>
        <w:t>with</w:t>
      </w:r>
      <w:proofErr w:type="gramEnd"/>
      <w:r w:rsidR="006914CC" w:rsidRPr="006914CC">
        <w:rPr>
          <w:rFonts w:ascii="Times New Roman" w:eastAsia="Times New Roman" w:hAnsi="Times New Roman" w:cs="Times New Roman"/>
          <w:color w:val="000000"/>
          <w:sz w:val="20"/>
          <w:szCs w:val="20"/>
          <w:lang w:val="en-GB"/>
        </w:rPr>
        <w:t xml:space="preserve"> which the agreement is concerned.</w:t>
      </w:r>
    </w:p>
    <w:p w:rsid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Such agreement will become operative only if all Member States of the regional economic integration organization and the organization concerned are Parties to the Protocol and have notified the Secretariat of their manner of implementation.</w:t>
      </w:r>
    </w:p>
    <w:p w:rsidR="00BC2EE4" w:rsidRDefault="00BC2EE4"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p>
    <w:p w:rsidR="00BC2EE4" w:rsidRPr="006914CC" w:rsidRDefault="00BC2EE4"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r w:rsidRPr="006914CC">
        <w:rPr>
          <w:rFonts w:ascii="Times New Roman" w:eastAsia="Times New Roman" w:hAnsi="Times New Roman" w:cs="Times New Roman"/>
          <w:color w:val="000000"/>
          <w:sz w:val="20"/>
          <w:szCs w:val="20"/>
          <w:lang w:val="en-GB"/>
        </w:rPr>
        <w:tab/>
        <w:t>(</w:t>
      </w:r>
      <w:proofErr w:type="gramStart"/>
      <w:r w:rsidRPr="006914CC">
        <w:rPr>
          <w:rFonts w:ascii="Times New Roman" w:eastAsia="Times New Roman" w:hAnsi="Times New Roman" w:cs="Times New Roman"/>
          <w:color w:val="000000"/>
          <w:sz w:val="20"/>
          <w:szCs w:val="20"/>
          <w:lang w:val="en-GB"/>
        </w:rPr>
        <w:t>a</w:t>
      </w:r>
      <w:proofErr w:type="gram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Based on the assessments made pursuant to Article 6, the Parties may decide whether:</w:t>
      </w:r>
    </w:p>
    <w:p w:rsidR="006914CC" w:rsidRDefault="006914CC" w:rsidP="00B469CB">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 xml:space="preserve">Adjustments to the ozone depleting potentials specified in </w:t>
      </w:r>
      <w:proofErr w:type="gramStart"/>
      <w:r w:rsidRPr="006914CC">
        <w:rPr>
          <w:rFonts w:ascii="Times New Roman" w:eastAsia="Times New Roman" w:hAnsi="Times New Roman" w:cs="Times New Roman"/>
          <w:color w:val="000000"/>
          <w:sz w:val="20"/>
          <w:szCs w:val="20"/>
          <w:lang w:val="en-GB"/>
        </w:rPr>
        <w:t>Annex</w:t>
      </w:r>
      <w:proofErr w:type="gramEnd"/>
      <w:r w:rsidRPr="006914CC">
        <w:rPr>
          <w:rFonts w:ascii="Times New Roman" w:eastAsia="Times New Roman" w:hAnsi="Times New Roman" w:cs="Times New Roman"/>
          <w:color w:val="000000"/>
          <w:sz w:val="20"/>
          <w:szCs w:val="20"/>
          <w:lang w:val="en-GB"/>
        </w:rPr>
        <w:t xml:space="preserve"> A, Annex B, Annex C and/or Annex E should be made and, if so, what the adjustments should be;</w:t>
      </w:r>
      <w:r w:rsidR="00B469CB">
        <w:rPr>
          <w:rFonts w:ascii="Times New Roman" w:eastAsia="Times New Roman" w:hAnsi="Times New Roman" w:cs="Times New Roman"/>
          <w:color w:val="000000"/>
          <w:sz w:val="20"/>
          <w:szCs w:val="20"/>
          <w:lang w:val="en-GB"/>
        </w:rPr>
        <w:t xml:space="preserve"> </w:t>
      </w:r>
      <w:del w:id="14" w:author="Author">
        <w:r w:rsidR="00B469CB" w:rsidDel="00B469CB">
          <w:rPr>
            <w:rFonts w:ascii="Times New Roman" w:eastAsia="Times New Roman" w:hAnsi="Times New Roman" w:cs="Times New Roman"/>
            <w:color w:val="000000"/>
            <w:sz w:val="20"/>
            <w:szCs w:val="20"/>
            <w:lang w:val="en-GB"/>
          </w:rPr>
          <w:delText>and</w:delText>
        </w:r>
        <w:r w:rsidRPr="006914CC" w:rsidDel="00B469CB">
          <w:rPr>
            <w:rFonts w:ascii="Times New Roman" w:eastAsia="Times New Roman" w:hAnsi="Times New Roman" w:cs="Times New Roman"/>
            <w:color w:val="000000"/>
            <w:sz w:val="20"/>
            <w:szCs w:val="20"/>
            <w:lang w:val="en-GB"/>
          </w:rPr>
          <w:delText xml:space="preserve"> </w:delText>
        </w:r>
      </w:del>
    </w:p>
    <w:p w:rsidR="00B469CB" w:rsidRPr="006914CC" w:rsidDel="00B469CB" w:rsidRDefault="00B469CB" w:rsidP="00B469CB">
      <w:pPr>
        <w:tabs>
          <w:tab w:val="left" w:pos="567"/>
          <w:tab w:val="left" w:pos="993"/>
        </w:tabs>
        <w:spacing w:after="240" w:line="240" w:lineRule="exact"/>
        <w:ind w:left="1418" w:hanging="1418"/>
        <w:rPr>
          <w:del w:id="15" w:author="Author"/>
          <w:rFonts w:ascii="Times New Roman" w:eastAsia="Times New Roman" w:hAnsi="Times New Roman" w:cs="Times New Roman"/>
          <w:i/>
          <w:color w:val="C00000"/>
          <w:sz w:val="20"/>
          <w:szCs w:val="20"/>
          <w:lang w:val="en-GB"/>
        </w:rPr>
      </w:pPr>
      <w:r>
        <w:rPr>
          <w:rFonts w:ascii="Times New Roman" w:eastAsia="Times New Roman" w:hAnsi="Times New Roman" w:cs="Times New Roman"/>
          <w:color w:val="000000"/>
          <w:sz w:val="20"/>
          <w:szCs w:val="20"/>
          <w:lang w:val="en-GB"/>
        </w:rPr>
        <w:tab/>
      </w:r>
      <w:r>
        <w:rPr>
          <w:rFonts w:ascii="Times New Roman" w:eastAsia="Times New Roman" w:hAnsi="Times New Roman" w:cs="Times New Roman"/>
          <w:color w:val="000000"/>
          <w:sz w:val="20"/>
          <w:szCs w:val="20"/>
          <w:lang w:val="en-GB"/>
        </w:rPr>
        <w:tab/>
      </w:r>
      <w:ins w:id="16" w:author="Author">
        <w:r>
          <w:rPr>
            <w:rFonts w:ascii="Times New Roman" w:eastAsia="Times New Roman" w:hAnsi="Times New Roman" w:cs="Times New Roman"/>
            <w:color w:val="000000"/>
            <w:sz w:val="20"/>
            <w:szCs w:val="20"/>
            <w:lang w:val="en-GB"/>
          </w:rPr>
          <w:t xml:space="preserve">(ii)  Adjustments to the global warming potentials specified in Annex C </w:t>
        </w:r>
        <w:r w:rsidR="00B16D23">
          <w:rPr>
            <w:rFonts w:ascii="Times New Roman" w:eastAsia="Times New Roman" w:hAnsi="Times New Roman" w:cs="Times New Roman"/>
            <w:color w:val="000000"/>
            <w:sz w:val="20"/>
            <w:szCs w:val="20"/>
            <w:lang w:val="en-GB"/>
          </w:rPr>
          <w:t>and</w:t>
        </w:r>
        <w:r>
          <w:rPr>
            <w:rFonts w:ascii="Times New Roman" w:eastAsia="Times New Roman" w:hAnsi="Times New Roman" w:cs="Times New Roman"/>
            <w:color w:val="000000"/>
            <w:sz w:val="20"/>
            <w:szCs w:val="20"/>
            <w:lang w:val="en-GB"/>
          </w:rPr>
          <w:t xml:space="preserve"> Annex F should be made and, if so, what the adjustments should be; and </w:t>
        </w:r>
      </w:ins>
    </w:p>
    <w:p w:rsidR="006914CC" w:rsidRPr="006914CC" w:rsidRDefault="006914CC" w:rsidP="00E25F42">
      <w:pPr>
        <w:tabs>
          <w:tab w:val="left" w:pos="567"/>
          <w:tab w:val="left" w:pos="993"/>
        </w:tabs>
        <w:spacing w:after="240" w:line="240" w:lineRule="exact"/>
        <w:ind w:left="1418" w:hanging="851"/>
        <w:rPr>
          <w:rFonts w:ascii="Times New Roman" w:eastAsia="Times New Roman" w:hAnsi="Times New Roman" w:cs="Times New Roman"/>
          <w:i/>
          <w:color w:val="C00000"/>
          <w:sz w:val="20"/>
          <w:szCs w:val="20"/>
          <w:lang w:val="en-GB"/>
        </w:rPr>
      </w:pPr>
      <w:del w:id="17" w:author="Author">
        <w:r w:rsidRPr="00B16D23" w:rsidDel="00E25F42">
          <w:rPr>
            <w:rFonts w:ascii="Times New Roman" w:eastAsia="Times New Roman" w:hAnsi="Times New Roman" w:cs="Times New Roman"/>
            <w:color w:val="0099FF"/>
            <w:sz w:val="20"/>
            <w:szCs w:val="20"/>
            <w:lang w:val="en-GB"/>
          </w:rPr>
          <w:delText xml:space="preserve"> </w:delText>
        </w:r>
        <w:r w:rsidRPr="00B16D23" w:rsidDel="00E25F42">
          <w:rPr>
            <w:rFonts w:ascii="Times New Roman" w:eastAsia="Times New Roman" w:hAnsi="Times New Roman" w:cs="Times New Roman"/>
            <w:i/>
            <w:color w:val="0099FF"/>
            <w:sz w:val="20"/>
            <w:szCs w:val="20"/>
            <w:lang w:val="en-GB"/>
          </w:rPr>
          <w:delText xml:space="preserve">  </w:delText>
        </w:r>
        <w:r w:rsidRPr="00B16D23" w:rsidDel="00E25F42">
          <w:rPr>
            <w:rFonts w:ascii="Times New Roman" w:eastAsia="Times New Roman" w:hAnsi="Times New Roman" w:cs="Times New Roman"/>
            <w:color w:val="0099FF"/>
            <w:sz w:val="20"/>
            <w:szCs w:val="20"/>
            <w:lang w:val="en-GB"/>
          </w:rPr>
          <w:delText xml:space="preserve"> </w:delText>
        </w:r>
      </w:del>
      <w:ins w:id="18" w:author="Author">
        <w:r w:rsidR="00E25F42" w:rsidRPr="00B16D23">
          <w:rPr>
            <w:rFonts w:ascii="Times New Roman" w:eastAsia="Times New Roman" w:hAnsi="Times New Roman" w:cs="Times New Roman"/>
            <w:color w:val="0099FF"/>
            <w:sz w:val="20"/>
            <w:szCs w:val="20"/>
            <w:lang w:val="en-GB"/>
          </w:rPr>
          <w:t xml:space="preserve">     (iii)</w:t>
        </w:r>
        <w:r w:rsidR="00E25F42">
          <w:rPr>
            <w:rFonts w:ascii="Times New Roman" w:eastAsia="Times New Roman" w:hAnsi="Times New Roman" w:cs="Times New Roman"/>
            <w:b/>
            <w:color w:val="0099FF"/>
            <w:sz w:val="20"/>
            <w:szCs w:val="20"/>
            <w:lang w:val="en-GB"/>
          </w:rPr>
          <w:t xml:space="preserve"> </w:t>
        </w:r>
      </w:ins>
      <w:r w:rsidRPr="00ED08FD">
        <w:rPr>
          <w:rFonts w:ascii="Times New Roman" w:eastAsia="Times New Roman" w:hAnsi="Times New Roman" w:cs="Times New Roman"/>
          <w:color w:val="000000"/>
          <w:sz w:val="20"/>
          <w:szCs w:val="20"/>
          <w:lang w:val="en-GB"/>
        </w:rPr>
        <w:t>Further adjustments and reductions of production or consumption of the controlled substances</w:t>
      </w:r>
      <w:r w:rsidRPr="00ED08FD">
        <w:rPr>
          <w:rFonts w:ascii="Times New Roman" w:eastAsia="Times New Roman" w:hAnsi="Times New Roman" w:cs="Times New Roman"/>
          <w:b/>
          <w:color w:val="0099FF"/>
          <w:sz w:val="20"/>
          <w:szCs w:val="20"/>
          <w:lang w:val="en-GB"/>
        </w:rPr>
        <w:t xml:space="preserve"> </w:t>
      </w:r>
      <w:r w:rsidRPr="00ED08FD">
        <w:rPr>
          <w:rFonts w:ascii="Times New Roman" w:eastAsia="Times New Roman" w:hAnsi="Times New Roman" w:cs="Times New Roman"/>
          <w:color w:val="000000"/>
          <w:sz w:val="20"/>
          <w:szCs w:val="20"/>
          <w:lang w:val="en-GB"/>
        </w:rPr>
        <w:t>should be undertaken and, if so, what the scope, amount and timing of any such adjustments and reductions should be;</w:t>
      </w:r>
      <w:r w:rsidRPr="006914CC">
        <w:rPr>
          <w:rFonts w:ascii="Times New Roman" w:eastAsia="Times New Roman" w:hAnsi="Times New Roman" w:cs="Times New Roman"/>
          <w:i/>
          <w:color w:val="C00000"/>
          <w:sz w:val="20"/>
          <w:szCs w:val="20"/>
          <w:lang w:val="en-GB"/>
        </w:rPr>
        <w:t xml:space="preserve"> </w:t>
      </w:r>
    </w:p>
    <w:p w:rsidR="006914CC" w:rsidRPr="006914CC" w:rsidRDefault="006914CC" w:rsidP="006914CC">
      <w:pPr>
        <w:tabs>
          <w:tab w:val="left" w:pos="567"/>
          <w:tab w:val="left" w:pos="630"/>
        </w:tabs>
        <w:spacing w:after="240" w:line="240" w:lineRule="exact"/>
        <w:ind w:left="990" w:hanging="990"/>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b/>
          <w:color w:val="0033CC"/>
          <w:sz w:val="20"/>
          <w:szCs w:val="20"/>
          <w:lang w:val="en-GB"/>
        </w:rPr>
        <w:tab/>
      </w:r>
      <w:r w:rsidRPr="006914CC">
        <w:rPr>
          <w:rFonts w:ascii="Times New Roman" w:eastAsia="Times New Roman" w:hAnsi="Times New Roman" w:cs="Times New Roman"/>
          <w:color w:val="000000"/>
          <w:sz w:val="20"/>
          <w:szCs w:val="20"/>
          <w:lang w:val="en-GB"/>
        </w:rPr>
        <w:t>(b)   Proposals for such adjustments shall be communicated to the Parties by the Secretariat at least six months before the meeting of the Parties at which they are proposed for adoption;</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b/>
          <w:color w:val="0033CC"/>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In taking such decisions, the Parties shall make every effort to reach agreement by consensus. If all efforts at consensus have been exhausted, and no agreement reached, such decisions shall, as a last resort, be adopted by a two-thirds majority vote of the Parties present and voting representing a majority of the Parties operating under Paragraph 1 of Article 5 present and voting and a majority of the Parties not so operating present and voting</w:t>
      </w:r>
      <w:r w:rsidR="00E25F42">
        <w:rPr>
          <w:rFonts w:ascii="Times New Roman" w:eastAsia="Times New Roman" w:hAnsi="Times New Roman" w:cs="Times New Roman"/>
          <w:color w:val="000000"/>
          <w:sz w:val="20"/>
          <w:szCs w:val="20"/>
          <w:lang w:val="en-GB"/>
        </w:rPr>
        <w:t>;</w:t>
      </w:r>
      <w:r w:rsidR="00E758AD">
        <w:rPr>
          <w:rFonts w:ascii="Times New Roman" w:eastAsia="Times New Roman" w:hAnsi="Times New Roman" w:cs="Times New Roman"/>
          <w:color w:val="000000"/>
          <w:sz w:val="20"/>
          <w:szCs w:val="20"/>
          <w:lang w:val="en-GB"/>
        </w:rPr>
        <w:t xml:space="preserve"> </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t>The decisions, which shall be binding on all Parties, shall forthwith be communicated to the Parties by the Depositary. Unless otherwise provided in the decisions, they shall enter into force on the expiry of six months from the date of the circulation of the communication by the Depositary.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r w:rsidRPr="006914CC">
        <w:rPr>
          <w:rFonts w:ascii="Times New Roman" w:eastAsia="Times New Roman" w:hAnsi="Times New Roman" w:cs="Times New Roman"/>
          <w:color w:val="000000"/>
          <w:sz w:val="20"/>
          <w:szCs w:val="20"/>
          <w:lang w:val="en-GB"/>
        </w:rPr>
        <w:tab/>
        <w:t>Based on the assessments made pursuant to Article 6 of this Protocol and in accordance with the procedure set out in Article 9 of the Convention, the Parties may decide: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whether</w:t>
      </w:r>
      <w:proofErr w:type="gramEnd"/>
      <w:r w:rsidRPr="006914CC">
        <w:rPr>
          <w:rFonts w:ascii="Times New Roman" w:eastAsia="Times New Roman" w:hAnsi="Times New Roman" w:cs="Times New Roman"/>
          <w:color w:val="000000"/>
          <w:sz w:val="20"/>
          <w:szCs w:val="20"/>
          <w:lang w:val="en-GB"/>
        </w:rPr>
        <w:t xml:space="preserve"> any substances, and if so which, should be added to or removed from any annex to this Protocol,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the</w:t>
      </w:r>
      <w:proofErr w:type="gramEnd"/>
      <w:r w:rsidRPr="006914CC">
        <w:rPr>
          <w:rFonts w:ascii="Times New Roman" w:eastAsia="Times New Roman" w:hAnsi="Times New Roman" w:cs="Times New Roman"/>
          <w:color w:val="000000"/>
          <w:sz w:val="20"/>
          <w:szCs w:val="20"/>
          <w:lang w:val="en-GB"/>
        </w:rPr>
        <w:t xml:space="preserve"> mechanism, scope and timing of the </w:t>
      </w:r>
      <w:r w:rsidR="00B74B90" w:rsidRPr="00EB3FA8">
        <w:rPr>
          <w:rFonts w:ascii="Times New Roman" w:eastAsia="Times New Roman" w:hAnsi="Times New Roman" w:cs="Times New Roman"/>
          <w:color w:val="000000"/>
          <w:sz w:val="20"/>
          <w:szCs w:val="20"/>
          <w:lang w:val="en-GB"/>
        </w:rPr>
        <w:t xml:space="preserve">control </w:t>
      </w:r>
      <w:r w:rsidRPr="00EB3FA8">
        <w:rPr>
          <w:rFonts w:ascii="Times New Roman" w:eastAsia="Times New Roman" w:hAnsi="Times New Roman" w:cs="Times New Roman"/>
          <w:color w:val="000000"/>
          <w:sz w:val="20"/>
          <w:szCs w:val="20"/>
          <w:lang w:val="en-GB"/>
        </w:rPr>
        <w:t>measures</w:t>
      </w:r>
      <w:r w:rsidRPr="006914CC">
        <w:rPr>
          <w:rFonts w:ascii="Times New Roman" w:eastAsia="Times New Roman" w:hAnsi="Times New Roman" w:cs="Times New Roman"/>
          <w:color w:val="000000"/>
          <w:sz w:val="20"/>
          <w:szCs w:val="20"/>
          <w:lang w:val="en-GB"/>
        </w:rPr>
        <w:t xml:space="preserve"> that should apply to those substances;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11.</w:t>
      </w:r>
      <w:r w:rsidRPr="006914CC">
        <w:rPr>
          <w:rFonts w:ascii="Times New Roman" w:eastAsia="Times New Roman" w:hAnsi="Times New Roman" w:cs="Times New Roman"/>
          <w:color w:val="000000"/>
          <w:sz w:val="20"/>
          <w:szCs w:val="20"/>
          <w:lang w:val="en-GB"/>
        </w:rPr>
        <w:tab/>
        <w:t xml:space="preserve">Notwithstanding the provisions contained in this Article and Articles 2A to </w:t>
      </w:r>
      <w:del w:id="19" w:author="Author">
        <w:r w:rsidRPr="006914CC" w:rsidDel="00C45619">
          <w:rPr>
            <w:rFonts w:ascii="Times New Roman" w:eastAsia="Times New Roman" w:hAnsi="Times New Roman" w:cs="Times New Roman"/>
            <w:color w:val="000000"/>
            <w:sz w:val="20"/>
            <w:szCs w:val="20"/>
            <w:lang w:val="en-GB"/>
          </w:rPr>
          <w:delText>2</w:delText>
        </w:r>
        <w:r w:rsidR="00C45619" w:rsidDel="00C45619">
          <w:rPr>
            <w:rFonts w:ascii="Times New Roman" w:eastAsia="Times New Roman" w:hAnsi="Times New Roman" w:cs="Times New Roman"/>
            <w:color w:val="000000"/>
            <w:sz w:val="20"/>
            <w:szCs w:val="20"/>
            <w:lang w:val="en-GB"/>
          </w:rPr>
          <w:delText>I</w:delText>
        </w:r>
      </w:del>
      <w:ins w:id="20" w:author="Author">
        <w:r w:rsidR="00C45619">
          <w:rPr>
            <w:rFonts w:ascii="Times New Roman" w:eastAsia="Times New Roman" w:hAnsi="Times New Roman" w:cs="Times New Roman"/>
            <w:color w:val="000000"/>
            <w:sz w:val="20"/>
            <w:szCs w:val="20"/>
            <w:lang w:val="en-GB"/>
          </w:rPr>
          <w:t xml:space="preserve"> 2J</w:t>
        </w:r>
      </w:ins>
      <w:r w:rsidRPr="006914CC">
        <w:rPr>
          <w:rFonts w:ascii="Times New Roman" w:eastAsia="Times New Roman" w:hAnsi="Times New Roman" w:cs="Times New Roman"/>
          <w:color w:val="000000"/>
          <w:sz w:val="20"/>
          <w:szCs w:val="20"/>
          <w:lang w:val="en-GB"/>
        </w:rPr>
        <w:t xml:space="preserve"> Parties may take more stringent measures than those required by this Article and Articles 2A to </w:t>
      </w:r>
      <w:del w:id="21" w:author="Author">
        <w:r w:rsidRPr="006914CC" w:rsidDel="00C45619">
          <w:rPr>
            <w:rFonts w:ascii="Times New Roman" w:eastAsia="Times New Roman" w:hAnsi="Times New Roman" w:cs="Times New Roman"/>
            <w:color w:val="000000"/>
            <w:sz w:val="20"/>
            <w:szCs w:val="20"/>
            <w:lang w:val="en-GB"/>
          </w:rPr>
          <w:delText>2</w:delText>
        </w:r>
        <w:r w:rsidR="00C45619" w:rsidDel="00C45619">
          <w:rPr>
            <w:rFonts w:ascii="Times New Roman" w:eastAsia="Times New Roman" w:hAnsi="Times New Roman" w:cs="Times New Roman"/>
            <w:color w:val="000000"/>
            <w:sz w:val="20"/>
            <w:szCs w:val="20"/>
            <w:lang w:val="en-GB"/>
          </w:rPr>
          <w:delText>I</w:delText>
        </w:r>
      </w:del>
      <w:proofErr w:type="gramStart"/>
      <w:ins w:id="22" w:author="Author">
        <w:r w:rsidR="00C45619">
          <w:rPr>
            <w:rFonts w:ascii="Times New Roman" w:eastAsia="Times New Roman" w:hAnsi="Times New Roman" w:cs="Times New Roman"/>
            <w:color w:val="000000"/>
            <w:sz w:val="20"/>
            <w:szCs w:val="20"/>
            <w:lang w:val="en-GB"/>
          </w:rPr>
          <w:t xml:space="preserve">2J </w:t>
        </w:r>
      </w:ins>
      <w:r w:rsidRPr="006914CC">
        <w:rPr>
          <w:rFonts w:ascii="Times New Roman" w:eastAsia="Times New Roman" w:hAnsi="Times New Roman" w:cs="Times New Roman"/>
          <w:color w:val="000000"/>
          <w:sz w:val="20"/>
          <w:szCs w:val="20"/>
          <w:lang w:val="en-GB"/>
        </w:rPr>
        <w:t>.</w:t>
      </w:r>
      <w:proofErr w:type="gramEnd"/>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3" w:name="_Toc349303545"/>
      <w:r w:rsidRPr="006914CC">
        <w:rPr>
          <w:rFonts w:ascii="Arial Black" w:eastAsia="Times New Roman" w:hAnsi="Arial Black" w:cs="Times New Roman"/>
          <w:b/>
          <w:color w:val="000000"/>
          <w:lang w:val="en-GB"/>
        </w:rPr>
        <w:t>Introduction to the adjustments</w:t>
      </w:r>
      <w:bookmarkEnd w:id="23"/>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The Second, Fourth, Seventh, Ninth, Eleventh and Nineteenth Meetings of the Parties to the Montreal Protocol on Substances that Deplete the Ozone Layer decided, on the basis of assessments made pursuant to Article 6 of the Protocol, to adopt adjustments and reductions of production and consumption of the controlled substances in Annexes A, B, C and E to the Protocol as follows (the text here shows the cumulative effect of all the adjustments):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4" w:name="_Toc349303546"/>
      <w:r w:rsidRPr="006914CC">
        <w:rPr>
          <w:rFonts w:ascii="Arial Black" w:eastAsia="Times New Roman" w:hAnsi="Arial Black" w:cs="Times New Roman"/>
          <w:b/>
          <w:color w:val="000000"/>
          <w:lang w:val="en-GB"/>
        </w:rPr>
        <w:t>Article 2A:</w:t>
      </w:r>
      <w:r w:rsidRPr="006914CC">
        <w:rPr>
          <w:rFonts w:ascii="Arial Black" w:eastAsia="Times New Roman" w:hAnsi="Arial Black" w:cs="Times New Roman"/>
          <w:b/>
          <w:color w:val="000000"/>
          <w:lang w:val="en-GB"/>
        </w:rPr>
        <w:tab/>
        <w:t>CFCs</w:t>
      </w:r>
      <w:bookmarkEnd w:id="24"/>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the first day of the seventh month following the date of entry into force of this Protocol, and in each twelve-month period thereafter, its calculated level of consumption of the controlled substances in Group I of Annex A does not exceed its calculated level of consumption in 1986. By the end of the same period, each Party producing one or more of these substances shall ensure that its calculated level of production of the substances does not exceed its calculated level of production in 1986, except that such level may have increased by no more than ten per cent based on the 1986 level. Such increase shall be permitted only so as to satisfy the basic domestic needs</w:t>
      </w:r>
      <w:r w:rsidR="00C45619">
        <w:rPr>
          <w:rFonts w:ascii="Times New Roman" w:eastAsia="Times New Roman" w:hAnsi="Times New Roman" w:cs="Times New Roman"/>
          <w:color w:val="000000"/>
          <w:sz w:val="20"/>
          <w:szCs w:val="20"/>
          <w:lang w:val="en-GB"/>
        </w:rPr>
        <w:t xml:space="preserve"> </w:t>
      </w:r>
      <w:r w:rsidRPr="006914CC">
        <w:rPr>
          <w:rFonts w:ascii="Times New Roman" w:eastAsia="Times New Roman" w:hAnsi="Times New Roman" w:cs="Times New Roman"/>
          <w:color w:val="000000"/>
          <w:sz w:val="20"/>
          <w:szCs w:val="20"/>
          <w:lang w:val="en-GB"/>
        </w:rPr>
        <w:t>of the Parties operating under Article 5 and for the purposes of industrial rationalization between Parties.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2.</w:t>
      </w:r>
      <w:r w:rsidRPr="006914CC">
        <w:rPr>
          <w:rFonts w:ascii="Times New Roman" w:eastAsia="Times New Roman" w:hAnsi="Times New Roman" w:cs="Times New Roman"/>
          <w:color w:val="000000"/>
          <w:sz w:val="20"/>
          <w:szCs w:val="20"/>
          <w:lang w:val="en-GB"/>
        </w:rPr>
        <w:tab/>
        <w:t>Each Party shall ensure that for the period from 1 July 1991 to 31 December 1992 its calculated levels of consumption and production of the controlled substances in Group I of Annex A do not exceed 150 per cent of its calculated levels of production and consumption of those substances in 1986; with effect from 1 January 1993, the twelve-month control period for these controlled substances shall run from 1 January to 31 December each year.</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twelve-month period commencing on 1 January 1994, and in each twelve-month period thereafter, its calculated level of consumption of the controlled substances in Group I of Annex A does not exceed, annually, twenty-five per cent of its calculated level of consumption in 1986. Each Party producing one or more of these substances shall, for the same periods, ensure that its calculated level of production of the substances does not exceed, annually, twenty-five per cent of its calculated level of production in 1986. However, in order to satisfy the basic domestic needs of the Parties operating under paragraph 1 of Article 5, its calculated level of production may exceed that limit by up to ten per cent of its calculated level of production in 1986.</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Each Party shall ensure that for the twelve-month period commencing on 1 January 1996, and in each twelve-month period thereafter, its calculated level of consumption of the controlled substances in Group I of Annex A does not exceed zero. Each Party producing one or more of these substances shall, for the same periods, ensure that its calculated level of production of the substances does not exceed zero. However, in order to satisfy the basic domestic needs of the Parties operating under paragraph 1 of Article 5, its calculated level of production may exceed that limit by a quantity equal to the annual average of its production of the controlled substances in Group I of Annex A for basic domestic needs for the period 1995 to 1997 inclusive. This paragraph will apply save to the extent that the Parties decide to permit the level of production or consumption that is necessary to satisfy uses agreed by them to be essential.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Each Party shall ensure that for the twelve-month period commencing on 1 January 2003 and in each twelve-month period thereafter, its calculated level of production of the controlled substances in Group I of Annex A for the basic domestic needs of the Parties operating under paragraph 1 of Article 5 does not exceed eighty per cent of the annual average of its production of those substances for basic domestic needs for the period 1995 to 1997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Each Party shall ensure that for the twelve-month period commencing on 1 January 2005 and in each twelve-month period thereafter, its calculated level of production of the controlled substances in Group I of Annex A for the basic domestic needs of the Parties operating under paragraph 1 of Article 5 does not exceed fifty per cent of the annual average of its production of those substances for basic domestic needs for the period 1995 to 1997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Each Party shall ensure that for the twelve-month period commencing on 1 January 2007 and in each twelve-month period thereafter, its calculated level of production of the controlled substances in Group I of Annex A for the basic domestic needs of the Parties operating under paragraph 1 of Article 5 does not exceed fifteen per cent of the annual average of its production of those substances for basic domestic needs for the period 1995 to 1997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8.</w:t>
      </w:r>
      <w:r w:rsidRPr="006914CC">
        <w:rPr>
          <w:rFonts w:ascii="Times New Roman" w:eastAsia="Times New Roman" w:hAnsi="Times New Roman" w:cs="Times New Roman"/>
          <w:color w:val="000000"/>
          <w:sz w:val="20"/>
          <w:szCs w:val="20"/>
          <w:lang w:val="en-GB"/>
        </w:rPr>
        <w:tab/>
        <w:t>Each Party shall ensure that for the twelve-month period commencing on 1 January 2010 and in each twelve-month period thereafter, its calculated level of production of the controlled substances in Group I of Annex A for the basic domestic needs of the Parties operating under paragraph 1 of Article 5 does not exceed zero.</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r w:rsidRPr="006914CC">
        <w:rPr>
          <w:rFonts w:ascii="Times New Roman" w:eastAsia="Times New Roman" w:hAnsi="Times New Roman" w:cs="Times New Roman"/>
          <w:color w:val="000000"/>
          <w:sz w:val="20"/>
          <w:szCs w:val="20"/>
          <w:lang w:val="en-GB"/>
        </w:rPr>
        <w:tab/>
        <w:t>For the purposes of calculating basic domestic needs under paragraphs 4 to 8 of this Article, the calculation of the annual average of production by a Party includes any production entitlements that it has transferred in accordance with paragraph 5 of Article 2, and excludes any production entitlements that it has acquired in accordance with paragraph 5 of Article 2.</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5" w:name="_Toc349303547"/>
      <w:r w:rsidRPr="006914CC">
        <w:rPr>
          <w:rFonts w:ascii="Arial Black" w:eastAsia="Times New Roman" w:hAnsi="Arial Black" w:cs="Times New Roman"/>
          <w:b/>
          <w:color w:val="000000"/>
          <w:lang w:val="en-GB"/>
        </w:rPr>
        <w:t>Article 2B:</w:t>
      </w:r>
      <w:r w:rsidRPr="006914CC">
        <w:rPr>
          <w:rFonts w:ascii="Arial Black" w:eastAsia="Times New Roman" w:hAnsi="Arial Black" w:cs="Times New Roman"/>
          <w:b/>
          <w:color w:val="000000"/>
          <w:lang w:val="en-GB"/>
        </w:rPr>
        <w:tab/>
      </w:r>
      <w:proofErr w:type="spellStart"/>
      <w:r w:rsidRPr="006914CC">
        <w:rPr>
          <w:rFonts w:ascii="Arial Black" w:eastAsia="Times New Roman" w:hAnsi="Arial Black" w:cs="Times New Roman"/>
          <w:b/>
          <w:color w:val="000000"/>
          <w:lang w:val="en-GB"/>
        </w:rPr>
        <w:t>Halons</w:t>
      </w:r>
      <w:bookmarkEnd w:id="25"/>
      <w:proofErr w:type="spellEnd"/>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 xml:space="preserve">Each Party shall ensure that for the twelve-month period commencing on 1 January 1992, and in each twelve-month period thereafter, its calculated level of consumption of the controlled substances in Group II of Annex A does not exceed, annually, its calculated level of consumption in 1986. Each Party producing one or more of these substances shall, for the same periods, ensure that its calculated level of production of the substances does </w:t>
      </w:r>
      <w:r w:rsidRPr="006914CC">
        <w:rPr>
          <w:rFonts w:ascii="Times New Roman" w:eastAsia="Times New Roman" w:hAnsi="Times New Roman" w:cs="Times New Roman"/>
          <w:color w:val="000000"/>
          <w:sz w:val="20"/>
          <w:szCs w:val="20"/>
          <w:lang w:val="en-GB"/>
        </w:rPr>
        <w:lastRenderedPageBreak/>
        <w:t>not exceed, annually, its calculated level of production in 1986. However, in order to satisfy the basic domestic needs of the Parties operating under paragraph 1 of Article 5, its calculated level of production may exceed that limit by up to ten per cent of its calculated level of production in 1986.</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ensure that for the twelve-month period commencing on 1 January 1994, and in each twelve-month period thereafter, its calculated level of consumption of the controlled substances in Group II of Annex A does not exceed zero. Each Party producing one or more of these substances shall, for the same periods, ensure that its calculated level of production of the substances does not exceed zero. However, in order to satisfy the basic domestic needs of the Parties operating under paragraph 1 of Article 5, its calculated level of production may, until 1 January 2002 exceed that limit by up to fifteen per cent of its calculated level of production in 1986; thereafter, it may exceed that limit by a quantity equal to the annual average of its production of the controlled substances in Group II of Annex A for basic domestic needs for the period 1995 to 1997 inclusive. This paragraph will apply save to the extent that the Parties decide to permit the level of production or consumption that is necessary to satisfy uses agreed by them to be essential.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twelve-month period commencing on 1 January 2005 and in each twelve-month period thereafter, its calculated level of production of the controlled substances in Group II of Annex A for the basic domestic needs of the Parties operating under paragraph 1 of Article 5 does not exceed fifty per cent of the annual average of its production of those substances for basic domestic needs for the period 1995 to 1997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Each Party shall ensure that for the twelve-month period commencing on 1 January 2010 and in each twelve-month period thereafter, its calculated level of production of the controlled substances in Group II of Annex A for the basic domestic needs of the Parties operating under paragraph 1 of Article 5 does not exceed zero.</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6" w:name="_Toc349303548"/>
      <w:r w:rsidRPr="006914CC">
        <w:rPr>
          <w:rFonts w:ascii="Arial Black" w:eastAsia="Times New Roman" w:hAnsi="Arial Black" w:cs="Times New Roman"/>
          <w:b/>
          <w:color w:val="000000"/>
          <w:lang w:val="en-GB"/>
        </w:rPr>
        <w:t>Article 2C:</w:t>
      </w:r>
      <w:r w:rsidRPr="006914CC">
        <w:rPr>
          <w:rFonts w:ascii="Arial Black" w:eastAsia="Times New Roman" w:hAnsi="Arial Black" w:cs="Times New Roman"/>
          <w:b/>
          <w:color w:val="000000"/>
          <w:lang w:val="en-GB"/>
        </w:rPr>
        <w:tab/>
        <w:t>Other fully halogenated CFCs</w:t>
      </w:r>
      <w:bookmarkEnd w:id="26"/>
    </w:p>
    <w:p w:rsidR="006914CC" w:rsidRPr="006914CC" w:rsidRDefault="006914CC" w:rsidP="00C45619">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1 January 1993, its calculated level of consumption of the controlled substances in Group I of Annex B does not exceed, annually, eighty per cent of its calculated level of consumption in 1989. Each Party producing one or more of these substances shall, for the same period, ensure that its calculated level of production of the substances does not exceed, annually, eighty per cent of its calculated level of production in 1989. However, in order to satisfy the basic domestic needs of the Parties operating under paragraph 1 of Article 5, its calculated level of production may exceed that limit by up to ten per cent of its calculated level of production in 1989.</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ensure that for the twelve-month period commencing on 1 January 1994, and in each twelve-month period thereafter, its calculated level of consumption of the controlled substances in Group I of Annex B does not exceed, annually, twenty-five per cent of its calculated level of consumption in 1989. Each Party producing one or more of these substances shall, for the same periods, ensure that its calculated level of production of the substances does not exceed, annually, twenty-five per cent of its calculated level of production in 1989. However, in order to satisfy the basic domestic needs of the Parties operating under paragraph 1 of Article 5, its calculated level of production may exceed that limit by up to ten per cent of its calculated level of production in 1989.</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twelve-month period commencing on 1 January 1996, and in each twelve-month period thereafter, its calculated level of consumption of the controlled substances in Group I of Annex B does not exceed zero. Each Party producing one or more of these substances shall, for the same periods, ensure that its calculated level of production of the substances does not exceed zero. However, in order to satisfy the basic domestic needs of the Parties operating under paragraph 1 of Article 5, its calculated level of production may, until 1 January 2003 exceed that limit by up to fifteen per cent of its calculated level of production in 1989; thereafter, it may exceed that limit by a quantity equal to eighty per cent of the annual average of its production of the controlled substances in Group I of Annex B for basic domestic needs for the period 1998 to 2000 inclusive. This paragraph will apply save to the extent that the Parties decide to permit the level of production or consumption that is necessary to satisfy uses agreed by them to be essential.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 xml:space="preserve">Each Party shall ensure that for the twelve-month period commencing on 1 January 2007 and in each twelve-month period thereafter, its calculated level of production of the controlled substances in Group I of Annex B for the basic domestic needs of the Parties operating under paragraph 1 of Article 5 does not exceed fifteen per </w:t>
      </w:r>
      <w:r w:rsidRPr="006914CC">
        <w:rPr>
          <w:rFonts w:ascii="Times New Roman" w:eastAsia="Times New Roman" w:hAnsi="Times New Roman" w:cs="Times New Roman"/>
          <w:color w:val="000000"/>
          <w:sz w:val="20"/>
          <w:szCs w:val="20"/>
          <w:lang w:val="en-GB"/>
        </w:rPr>
        <w:lastRenderedPageBreak/>
        <w:t>cent of the annual average of its production of those substances for basic domestic needs for the period 1998 to 2000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Each Party shall ensure that for the twelve-month period commencing on 1 January 2010 and in each twelve-month period thereafter, its calculated level of production of the controlled substances in Group I of Annex B for the basic domestic needs of the Parties operating under paragraph 1 of Article 5 does not exceed zero.</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7" w:name="_Toc349303549"/>
      <w:r w:rsidRPr="006914CC">
        <w:rPr>
          <w:rFonts w:ascii="Arial Black" w:eastAsia="Times New Roman" w:hAnsi="Arial Black" w:cs="Times New Roman"/>
          <w:b/>
          <w:color w:val="000000"/>
          <w:lang w:val="en-GB"/>
        </w:rPr>
        <w:t>Article 2D:</w:t>
      </w:r>
      <w:r w:rsidRPr="006914CC">
        <w:rPr>
          <w:rFonts w:ascii="Arial Black" w:eastAsia="Times New Roman" w:hAnsi="Arial Black" w:cs="Times New Roman"/>
          <w:b/>
          <w:color w:val="000000"/>
          <w:lang w:val="en-GB"/>
        </w:rPr>
        <w:tab/>
        <w:t>Carbon tetrachloride</w:t>
      </w:r>
      <w:bookmarkEnd w:id="27"/>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1 January 1995, its calculated level of consumption of the controlled substance in Group II of Annex B does not exceed, annually, fifteen per cent of its calculated level of consumption in 1989. Each Party producing the substance shall, for the same period, ensure that its calculated level of production of the substance does not exceed, annually, fifteen per cent of its calculated level of production in 1989. However, in order to satisfy the basic domestic needs of the Parties operating under paragraph 1 of Article 5, its calculated level of production may exceed that limit by up to ten per cent of its calculated level of production in 1989.</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ensure that for the twelve-month period commencing on 1 January 1996, and in each twelve-month period thereafter, its calculated level of consumption of the controlled substance in Group II of Annex B does not exceed zero. Each Party producing the substance shall, for the same periods, ensure that its calculated level of production of the substance does not exceed zero. However, in order to satisfy the basic domestic needs</w:t>
      </w:r>
      <w:r w:rsidR="004D65F6" w:rsidRPr="006914CC">
        <w:rPr>
          <w:rFonts w:ascii="Times New Roman" w:eastAsia="Times New Roman" w:hAnsi="Times New Roman" w:cs="Times New Roman"/>
          <w:color w:val="000000"/>
          <w:sz w:val="20"/>
          <w:szCs w:val="20"/>
          <w:lang w:val="en-GB"/>
        </w:rPr>
        <w:fldChar w:fldCharType="begin"/>
      </w:r>
      <w:r w:rsidRPr="006914CC">
        <w:rPr>
          <w:rFonts w:ascii="Times New Roman" w:eastAsia="Times New Roman" w:hAnsi="Times New Roman" w:cs="Times New Roman"/>
          <w:color w:val="000000"/>
          <w:sz w:val="20"/>
          <w:szCs w:val="20"/>
          <w:lang w:val="en-GB"/>
        </w:rPr>
        <w:instrText xml:space="preserve"> XE "Basic domestic </w:instrText>
      </w:r>
      <w:proofErr w:type="spellStart"/>
      <w:r w:rsidRPr="006914CC">
        <w:rPr>
          <w:rFonts w:ascii="Times New Roman" w:eastAsia="Times New Roman" w:hAnsi="Times New Roman" w:cs="Times New Roman"/>
          <w:color w:val="000000"/>
          <w:sz w:val="20"/>
          <w:szCs w:val="20"/>
          <w:lang w:val="en-GB"/>
        </w:rPr>
        <w:instrText>needs:Carbon</w:instrText>
      </w:r>
      <w:proofErr w:type="spellEnd"/>
      <w:r w:rsidRPr="006914CC">
        <w:rPr>
          <w:rFonts w:ascii="Times New Roman" w:eastAsia="Times New Roman" w:hAnsi="Times New Roman" w:cs="Times New Roman"/>
          <w:color w:val="000000"/>
          <w:sz w:val="20"/>
          <w:szCs w:val="20"/>
          <w:lang w:val="en-GB"/>
        </w:rPr>
        <w:instrText xml:space="preserve"> tetrachloride" </w:instrText>
      </w:r>
      <w:r w:rsidR="004D65F6" w:rsidRPr="006914CC">
        <w:rPr>
          <w:rFonts w:ascii="Times New Roman" w:eastAsia="Times New Roman" w:hAnsi="Times New Roman" w:cs="Times New Roman"/>
          <w:color w:val="000000"/>
          <w:sz w:val="20"/>
          <w:szCs w:val="20"/>
          <w:lang w:val="en-GB"/>
        </w:rPr>
        <w:fldChar w:fldCharType="end"/>
      </w:r>
      <w:r w:rsidRPr="006914CC">
        <w:rPr>
          <w:rFonts w:ascii="Times New Roman" w:eastAsia="Times New Roman" w:hAnsi="Times New Roman" w:cs="Times New Roman"/>
          <w:color w:val="000000"/>
          <w:sz w:val="20"/>
          <w:szCs w:val="20"/>
          <w:lang w:val="en-GB"/>
        </w:rPr>
        <w:t xml:space="preserve"> of the Parties operating under paragraph 1 of Article 5, its calculated level of production may exceed that limit by up to fifteen per cent of its calculated level of production in 1989. This paragraph will apply save to the extent that the Parties decide to permit the level of production or consumption that is necessary to satisfy uses agreed by them to be essential</w:t>
      </w:r>
      <w:r w:rsidR="004D65F6" w:rsidRPr="006914CC">
        <w:rPr>
          <w:rFonts w:ascii="Times New Roman" w:eastAsia="Times New Roman" w:hAnsi="Times New Roman" w:cs="Times New Roman"/>
          <w:color w:val="000000"/>
          <w:sz w:val="20"/>
          <w:szCs w:val="20"/>
          <w:lang w:val="en-GB"/>
        </w:rPr>
        <w:fldChar w:fldCharType="begin"/>
      </w:r>
      <w:r w:rsidRPr="006914CC">
        <w:rPr>
          <w:rFonts w:ascii="Times New Roman" w:eastAsia="Times New Roman" w:hAnsi="Times New Roman" w:cs="Times New Roman"/>
          <w:color w:val="000000"/>
          <w:sz w:val="20"/>
          <w:szCs w:val="20"/>
          <w:lang w:val="en-GB"/>
        </w:rPr>
        <w:instrText xml:space="preserve"> XE “Essential-use </w:instrText>
      </w:r>
      <w:proofErr w:type="spellStart"/>
      <w:r w:rsidRPr="006914CC">
        <w:rPr>
          <w:rFonts w:ascii="Times New Roman" w:eastAsia="Times New Roman" w:hAnsi="Times New Roman" w:cs="Times New Roman"/>
          <w:color w:val="000000"/>
          <w:sz w:val="20"/>
          <w:szCs w:val="20"/>
          <w:lang w:val="en-GB"/>
        </w:rPr>
        <w:instrText>exemptions:Carbon</w:instrText>
      </w:r>
      <w:proofErr w:type="spellEnd"/>
      <w:r w:rsidRPr="006914CC">
        <w:rPr>
          <w:rFonts w:ascii="Times New Roman" w:eastAsia="Times New Roman" w:hAnsi="Times New Roman" w:cs="Times New Roman"/>
          <w:color w:val="000000"/>
          <w:sz w:val="20"/>
          <w:szCs w:val="20"/>
          <w:lang w:val="en-GB"/>
        </w:rPr>
        <w:instrText xml:space="preserve"> tetrachloride" </w:instrText>
      </w:r>
      <w:r w:rsidR="004D65F6" w:rsidRPr="006914CC">
        <w:rPr>
          <w:rFonts w:ascii="Times New Roman" w:eastAsia="Times New Roman" w:hAnsi="Times New Roman" w:cs="Times New Roman"/>
          <w:color w:val="000000"/>
          <w:sz w:val="20"/>
          <w:szCs w:val="20"/>
          <w:lang w:val="en-GB"/>
        </w:rPr>
        <w:fldChar w:fldCharType="end"/>
      </w:r>
      <w:r w:rsidRPr="006914CC">
        <w:rPr>
          <w:rFonts w:ascii="Times New Roman" w:eastAsia="Times New Roman" w:hAnsi="Times New Roman" w:cs="Times New Roman"/>
          <w:color w:val="000000"/>
          <w:sz w:val="20"/>
          <w:szCs w:val="20"/>
          <w:lang w:val="en-GB"/>
        </w:rPr>
        <w:t>.</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8" w:name="_Toc349303550"/>
      <w:r w:rsidRPr="006914CC">
        <w:rPr>
          <w:rFonts w:ascii="Arial Black" w:eastAsia="Times New Roman" w:hAnsi="Arial Black" w:cs="Times New Roman"/>
          <w:b/>
          <w:color w:val="000000"/>
          <w:lang w:val="en-GB"/>
        </w:rPr>
        <w:t>Article 2E:</w:t>
      </w:r>
      <w:r w:rsidRPr="006914CC">
        <w:rPr>
          <w:rFonts w:ascii="Arial Black" w:eastAsia="Times New Roman" w:hAnsi="Arial Black" w:cs="Times New Roman"/>
          <w:b/>
          <w:color w:val="000000"/>
          <w:lang w:val="en-GB"/>
        </w:rPr>
        <w:tab/>
        <w:t>1</w:t>
      </w:r>
      <w:proofErr w:type="gramStart"/>
      <w:r w:rsidRPr="006914CC">
        <w:rPr>
          <w:rFonts w:ascii="Arial Black" w:eastAsia="Times New Roman" w:hAnsi="Arial Black" w:cs="Times New Roman"/>
          <w:b/>
          <w:color w:val="000000"/>
          <w:lang w:val="en-GB"/>
        </w:rPr>
        <w:t>,1,1</w:t>
      </w:r>
      <w:proofErr w:type="gramEnd"/>
      <w:r w:rsidRPr="006914CC">
        <w:rPr>
          <w:rFonts w:ascii="Arial Black" w:eastAsia="Times New Roman" w:hAnsi="Arial Black" w:cs="Times New Roman"/>
          <w:b/>
          <w:color w:val="000000"/>
          <w:lang w:val="en-GB"/>
        </w:rPr>
        <w:t>-Trichloroethane (Methyl chloroform)</w:t>
      </w:r>
      <w:bookmarkEnd w:id="28"/>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1 January 1993, its calculated level of consumption of the controlled substance in Group III of Annex B does not exceed, annually, its calculated level of consumption in 1989. Each Party producing the substance shall, for the same period, ensure that its calculated level of production of the substance does not exceed, annually, its calculated level of production in 1989. However, in order to satisfy the basic domestic needs of the Parties operating under paragraph 1 of Article 5, its calculated level of production may exceed that limit by up to ten per cent of its calculated level of production in 1989.</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ensure that for the twelve-month period commencing on 1 January 1994, and in each twelve-month period thereafter, its calculated level of consumption of the controlled substance in Group III of Annex B does not exceed, annually, fifty per cent of its calculated level of consumption in 1989. Each Party producing the substance shall, for the same periods, ensure that its calculated level of production of the substance does not exceed, annually, fifty per cent of its calculated level of production in 1989. However, in order to satisfy the basic domestic needs of the Parties operating under paragraph 1 of Article 5, its calculated level of production may exceed that limit by up to ten per cent of its calculated level of production in 1989.</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twelve-month period commencing on 1 January 1996, and in each twelve-month period thereafter, its calculated level of consumption of the controlled substance in Group III of Annex B does not exceed zero. Each Party producing the substance shall, for the same periods, ensure that its calculated level of production of the substance does not exceed zero. However, in order to satisfy the basic domestic needs of the Parties operating under paragraph 1 of Article 5, its calculated level of production may exceed that limit by up to fifteen per cent of its calculated level of production for 1989. This paragraph will apply save to the extent that the Parties decide to permit the level of production or consumption that is necessary to satisfy uses agreed by them to be essential.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9" w:name="_Toc349303551"/>
      <w:r w:rsidRPr="006914CC">
        <w:rPr>
          <w:rFonts w:ascii="Arial Black" w:eastAsia="Times New Roman" w:hAnsi="Arial Black" w:cs="Times New Roman"/>
          <w:b/>
          <w:color w:val="000000"/>
          <w:lang w:val="en-GB"/>
        </w:rPr>
        <w:lastRenderedPageBreak/>
        <w:t>Article 2F:</w:t>
      </w:r>
      <w:r w:rsidRPr="006914CC">
        <w:rPr>
          <w:rFonts w:ascii="Arial Black" w:eastAsia="Times New Roman" w:hAnsi="Arial Black" w:cs="Times New Roman"/>
          <w:b/>
          <w:color w:val="000000"/>
          <w:lang w:val="en-GB"/>
        </w:rPr>
        <w:tab/>
      </w:r>
      <w:proofErr w:type="spellStart"/>
      <w:r w:rsidRPr="006914CC">
        <w:rPr>
          <w:rFonts w:ascii="Arial Black" w:eastAsia="Times New Roman" w:hAnsi="Arial Black" w:cs="Times New Roman"/>
          <w:b/>
          <w:color w:val="000000"/>
          <w:lang w:val="en-GB"/>
        </w:rPr>
        <w:t>Hydrochlorofluorocarbons</w:t>
      </w:r>
      <w:bookmarkEnd w:id="29"/>
      <w:proofErr w:type="spellEnd"/>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1 January 1996, and in each twelve-month period thereafter, its calculated level of consumption of the controlled substances in Group I of Annex C does not exceed, annually, the sum of:</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Two point eight per cent of its calculated level of consumption in 1989 of the controlled substances in Group I of Annex A;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Its calculated level of consumption in 1989 of the controlled substances in Group I of Annex C.</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producing one or more of these substances shall ensure that for the twelve-month period commencing on 1 January 2004, and in each twelve-month period thereafter, its calculated level of production of the controlled substances in Group I of Annex C does not exceed, annually, the average of:</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The sum of its calculated level of consumption in 1989 of the controlled substances in Group I of Annex C and two point eight per cent of its calculated level of consumption in 1989 of the controlled substances in Group I of Annex A;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The sum of its calculated level of production in 1989 of the controlled substances in Group I of Annex C and two point eight per cent of its calculated level of production in 1989 of the controlled substances in Group I of Annex 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However, in order to satisfy the basic domestic needs of the Parties operating under paragraph 1 of Article 5, its calculated level of production may exceed that limit by up to fifteen per cent of its calculated level of production of the controlled substances in Group I of Annex C as defined above.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 month period commencing on 1 January 2004, and in each twelve-month period thereafter, its calculated level of consumption of the controlled substances in Group I of Annex C does not exceed, annually, sixty-five per cent of the sum referred to in paragraph 1 of this Article.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 xml:space="preserve">Each Party shall ensure that for the twelve-month period commencing on 1 January 2010, and in each twelve-month period thereafter, its calculated level of consumption of the controlled substances in Group I of Annex C does not exceed, annually, twenty-five per cent of the sum referred to in paragraph 1 of this Article. Each Party producing one or more of these substances shall, for the same periods, ensure that its calculated level of production of the controlled substances in Group I of Annex C </w:t>
      </w:r>
      <w:proofErr w:type="gramStart"/>
      <w:r w:rsidRPr="006914CC">
        <w:rPr>
          <w:rFonts w:ascii="Times New Roman" w:eastAsia="Times New Roman" w:hAnsi="Times New Roman" w:cs="Times New Roman"/>
          <w:color w:val="000000"/>
          <w:sz w:val="20"/>
          <w:szCs w:val="20"/>
          <w:lang w:val="en-GB"/>
        </w:rPr>
        <w:t>does</w:t>
      </w:r>
      <w:proofErr w:type="gramEnd"/>
      <w:r w:rsidRPr="006914CC">
        <w:rPr>
          <w:rFonts w:ascii="Times New Roman" w:eastAsia="Times New Roman" w:hAnsi="Times New Roman" w:cs="Times New Roman"/>
          <w:color w:val="000000"/>
          <w:sz w:val="20"/>
          <w:szCs w:val="20"/>
          <w:lang w:val="en-GB"/>
        </w:rPr>
        <w:t xml:space="preserve"> not exceed, annually, twenty-five per cent of the calculated level referred to in paragraph 2 of this Article. However, in order to satisfy the basic domestic needs of the Parties operating under paragraph 1 of Article 5, its calculated level of production may exceed that limit by up to ten per cent of its calculated level of production of the controlled substances in Group I of Annex C as referred to in paragraph 2.</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 xml:space="preserve">Each Party shall ensure that for the twelve-month period commencing on 1 January 2015, and in each twelve-month period thereafter, its calculated level of consumption of the controlled substances in Group I of Annex C does not exceed, annually, ten per cent of the sum referred to in paragraph 1 of this Article. Each Party producing one or more of these substances shall, for the same periods, ensure that its calculated level of production of the controlled substances in Group I of Annex C </w:t>
      </w:r>
      <w:proofErr w:type="gramStart"/>
      <w:r w:rsidRPr="006914CC">
        <w:rPr>
          <w:rFonts w:ascii="Times New Roman" w:eastAsia="Times New Roman" w:hAnsi="Times New Roman" w:cs="Times New Roman"/>
          <w:color w:val="000000"/>
          <w:sz w:val="20"/>
          <w:szCs w:val="20"/>
          <w:lang w:val="en-GB"/>
        </w:rPr>
        <w:t>does</w:t>
      </w:r>
      <w:proofErr w:type="gramEnd"/>
      <w:r w:rsidRPr="006914CC">
        <w:rPr>
          <w:rFonts w:ascii="Times New Roman" w:eastAsia="Times New Roman" w:hAnsi="Times New Roman" w:cs="Times New Roman"/>
          <w:color w:val="000000"/>
          <w:sz w:val="20"/>
          <w:szCs w:val="20"/>
          <w:lang w:val="en-GB"/>
        </w:rPr>
        <w:t xml:space="preserve"> not exceed, annually, ten per cent of the calculated level referred to in paragraph 2 of this Article. However, in order to satisfy the basic domestic needs of the Parties operating under paragraph 1 of Article 5, its calculated level of production may exceed that limit by up to ten per cent of its calculated level of production of the controlled substances in Group I of Annex C as referred to in paragraph 2.</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Each Party shall ensure that for the twelve-month period commencing on 1 January 2020, and in each twelve-month period thereafter, its calculated level of consumption of the controlled substances in Group I of Annex C does not exceed zero. Each Party producing one or more of these substances shall, for the same periods, ensure that its calculated level of production of the controlled substances in Group I of Annex C does not exceed zero. However:</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ab/>
        <w:t>(a)</w:t>
      </w:r>
      <w:r w:rsidRPr="006914CC">
        <w:rPr>
          <w:rFonts w:ascii="Times New Roman" w:eastAsia="Times New Roman" w:hAnsi="Times New Roman" w:cs="Times New Roman"/>
          <w:color w:val="000000"/>
          <w:sz w:val="20"/>
          <w:szCs w:val="20"/>
          <w:lang w:val="en-GB"/>
        </w:rPr>
        <w:tab/>
        <w:t>Each Party may exceed that limit on consumption by up to zero point five per cent of the sum referred to in paragraph 1 of this Article in any such twelve-month period ending before 1 January 2030, provided that such consumption shall be restricted to the servicing of refrigeration and air</w:t>
      </w:r>
      <w:r w:rsidRPr="006914CC">
        <w:rPr>
          <w:rFonts w:ascii="Times New Roman" w:eastAsia="Times New Roman" w:hAnsi="Times New Roman" w:cs="Times New Roman"/>
          <w:color w:val="000000"/>
          <w:sz w:val="20"/>
          <w:szCs w:val="20"/>
          <w:lang w:val="en-GB"/>
        </w:rPr>
        <w:noBreakHyphen/>
        <w:t>conditioning equipment existing on 1 January 2020;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Each Party may exceed that limit on production by up to zero point five per cent of the average referred to in paragraph 2 of this Article in any such twelve-month period ending before 1 January 2030, provided that such production shall be restricted to the servicing of refrigeration and air</w:t>
      </w:r>
      <w:r w:rsidRPr="006914CC">
        <w:rPr>
          <w:rFonts w:ascii="Times New Roman" w:eastAsia="Times New Roman" w:hAnsi="Times New Roman" w:cs="Times New Roman"/>
          <w:color w:val="000000"/>
          <w:sz w:val="20"/>
          <w:szCs w:val="20"/>
          <w:lang w:val="en-GB"/>
        </w:rPr>
        <w:noBreakHyphen/>
        <w:t>conditioning equipment existing on 1 January 2020.</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As of 1 January 1996, each Party shall endeavour to ensure that:</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The use of controlled substances in Group I of Annex C is limited to those applications where other more environmentally suitable alternative substances or technologies are not available;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The use of controlled substances in Group I of Annex C is not outside the areas of application currently met by controlled substances in Annexes A, B and C, except in rare cases for the protection of human life or human health;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Controlled substances in Group I of Annex C are selected for use in a manner that minimizes ozone depletion, in addition to meeting other environmental, safety and economic considerations.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30" w:name="_Toc349303552"/>
      <w:r w:rsidRPr="006914CC">
        <w:rPr>
          <w:rFonts w:ascii="Arial Black" w:eastAsia="Times New Roman" w:hAnsi="Arial Black" w:cs="Times New Roman"/>
          <w:b/>
          <w:color w:val="000000"/>
          <w:lang w:val="en-GB"/>
        </w:rPr>
        <w:t>Article 2G:</w:t>
      </w:r>
      <w:r w:rsidRPr="006914CC">
        <w:rPr>
          <w:rFonts w:ascii="Arial Black" w:eastAsia="Times New Roman" w:hAnsi="Arial Black" w:cs="Times New Roman"/>
          <w:b/>
          <w:color w:val="000000"/>
          <w:lang w:val="en-GB"/>
        </w:rPr>
        <w:tab/>
      </w:r>
      <w:proofErr w:type="spellStart"/>
      <w:r w:rsidRPr="006914CC">
        <w:rPr>
          <w:rFonts w:ascii="Arial Black" w:eastAsia="Times New Roman" w:hAnsi="Arial Black" w:cs="Times New Roman"/>
          <w:b/>
          <w:color w:val="000000"/>
          <w:lang w:val="en-GB"/>
        </w:rPr>
        <w:t>Hydrobromofluorocarbons</w:t>
      </w:r>
      <w:bookmarkEnd w:id="30"/>
      <w:proofErr w:type="spellEnd"/>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Each Party shall ensure that for the twelve-month period commencing on 1 January 1996, and in each twelve-month period thereafter, its calculated level of consumption of the controlled substances in Group II of Annex C does not exceed zero. Each Party producing the substances shall, for the same periods, ensure that its calculated level of production of the substances does not exceed zero. This paragraph will apply save to the extent that the Parties decide to permit the level of production or consumption that is necessary to satisfy uses agreed by them to be essential.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31" w:name="_Toc349303553"/>
      <w:r w:rsidRPr="006914CC">
        <w:rPr>
          <w:rFonts w:ascii="Arial Black" w:eastAsia="Times New Roman" w:hAnsi="Arial Black" w:cs="Times New Roman"/>
          <w:b/>
          <w:color w:val="000000"/>
          <w:lang w:val="en-GB"/>
        </w:rPr>
        <w:t>Article 2H:</w:t>
      </w:r>
      <w:r w:rsidRPr="006914CC">
        <w:rPr>
          <w:rFonts w:ascii="Arial Black" w:eastAsia="Times New Roman" w:hAnsi="Arial Black" w:cs="Times New Roman"/>
          <w:b/>
          <w:color w:val="000000"/>
          <w:lang w:val="en-GB"/>
        </w:rPr>
        <w:tab/>
        <w:t>Methyl bromide</w:t>
      </w:r>
      <w:bookmarkEnd w:id="31"/>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ensure that for the twelve-month period commencing on 1 January 1995, and in each twelve-month period thereafter, its calculated level of consumption of the controlled substance in Annex E does not exceed, annually, its calculated level of consumption in 1991. Each Party producing the substance shall, for the same period, ensure that its calculated level of production of the substance does not exceed, annually, its calculated level of production in 1991. However, in order to satisfy the basic domestic needs of the Parties operating under paragraph 1 of Article 5, its calculated level of production may exceed that limit by up to ten per cent of its calculated level of production in 1991.</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ensure that for the twelve-month period commencing on 1 January 1999, and in the twelve-month period thereafter, its calculated level of consumption of the controlled substance in Annex E does not exceed, annually, seventy-five per cent of its calculated level of consumption in 1991. Each Party producing the substance shall, for the same periods, ensure that its calculated level of production of the substance does not exceed, annually, seventy-five per cent of its calculated level of production in 1991. However, in order to satisfy the basic domestic needs of the Parties operating under paragraph 1 of Article 5, its calculated level of production may exceed that limit by up to ten per cent of its calculated level of production in 1991.</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ensure that for the twelve-month period commencing on 1 January 2001, and in the twelve-month period thereafter, its calculated level of consumption of the controlled substance in Annex E does not exceed, annually, fifty per cent of its calculated level of consumption in 1991. Each Party producing the substance shall, for the same periods, ensure that its calculated level of production of the substance does not exceed, annually, fifty per cent of its calculated level of production in 1991. However, in order to satisfy the basic domestic needs of the Parties operating under paragraph 1 of Article 5, its calculated level of production may exceed that limit by up to ten per cent of its calculated level of production in 1991.</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 xml:space="preserve">Each Party shall ensure that for the twelve-month period commencing on 1 January 2003, and in the twelve-month period thereafter, its calculated level of consumption of the controlled substance in Annex E does not </w:t>
      </w:r>
      <w:r w:rsidRPr="006914CC">
        <w:rPr>
          <w:rFonts w:ascii="Times New Roman" w:eastAsia="Times New Roman" w:hAnsi="Times New Roman" w:cs="Times New Roman"/>
          <w:color w:val="000000"/>
          <w:sz w:val="20"/>
          <w:szCs w:val="20"/>
          <w:lang w:val="en-GB"/>
        </w:rPr>
        <w:lastRenderedPageBreak/>
        <w:t>exceed, annually, thirty per cent of its calculated level of consumption in 1991. Each Party producing the substance shall, for the same periods, ensure that its calculated level of production of the substance does not exceed, annually, thirty per cent of its calculated level of production in 1991. However, in order to satisfy the basic domestic needs of the Parties operating under paragraph 1 of Article 5, its calculated level of production may exceed that limit by up to ten per cent of its calculated level of production in 1991.</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Each Party shall ensure that for the twelve-month period commencing on 1 January 2005, and in each twelve-month period thereafter, its calculated level of consumption of the controlled substance in Annex E does not exceed zero. Each Party producing the substance shall, for the same periods, ensure that its calculated level of production of the substance does not exceed zero. However, in order to satisfy the basic domestic needs of the Parties operating under paragraph 1 of Article 5, its calculated level of production may, until 1 January 2002 exceed that limit by up to fifteen per cent of its calculated level of production in 1991; thereafter, it may exceed that limit by a quantity equal to the annual average of its production of the controlled substance in Annex E for basic domestic needs for the period 1995 to 1998 inclusive. This paragraph will apply save to the extent that the Parties decide to permit the level of production or consumption that is necessary to satisfy uses agreed by them to be critical uses.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5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Each Party shall ensure that for the twelve-month period commencing on 1 January 2005 and in each twelve-month period thereafter, its calculated level of production of the controlled substance in Annex E for the basic domestic needs of the Parties operating under paragraph 1 of Article 5 does not exceed eighty per cent of the annual average of its production of the substance for basic domestic needs for the period 1995 to 1998 inclusive.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5 </w:t>
      </w:r>
      <w:r w:rsidRPr="006914CC">
        <w:rPr>
          <w:rFonts w:ascii="Times New Roman" w:eastAsia="Times New Roman" w:hAnsi="Times New Roman" w:cs="Times New Roman"/>
          <w:i/>
          <w:color w:val="000000"/>
          <w:sz w:val="20"/>
          <w:szCs w:val="20"/>
          <w:lang w:val="en-GB"/>
        </w:rPr>
        <w:t>ter</w:t>
      </w:r>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Each Party shall ensure that for the twelve-month period commencing on 1 January 2015 and in each twelve-month period thereafter, its calculated level of production of the controlled substance in Annex E for the basic domestic needs of the Parties operating under paragraph 1 of Article 5 does not exceed zero.</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The calculated levels of consumption and production under this Article shall not include the amounts used by the Party for quarantine and pre-shipment applications.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32" w:name="_Toc349303554"/>
      <w:r w:rsidRPr="006914CC">
        <w:rPr>
          <w:rFonts w:ascii="Arial Black" w:eastAsia="Times New Roman" w:hAnsi="Arial Black" w:cs="Times New Roman"/>
          <w:b/>
          <w:color w:val="000000"/>
          <w:lang w:val="en-GB"/>
        </w:rPr>
        <w:t>Article 2I:</w:t>
      </w:r>
      <w:r w:rsidRPr="006914CC">
        <w:rPr>
          <w:rFonts w:ascii="Arial Black" w:eastAsia="Times New Roman" w:hAnsi="Arial Black" w:cs="Times New Roman"/>
          <w:b/>
          <w:color w:val="000000"/>
          <w:lang w:val="en-GB"/>
        </w:rPr>
        <w:tab/>
      </w:r>
      <w:proofErr w:type="spellStart"/>
      <w:r w:rsidRPr="006914CC">
        <w:rPr>
          <w:rFonts w:ascii="Arial Black" w:eastAsia="Times New Roman" w:hAnsi="Arial Black" w:cs="Times New Roman"/>
          <w:b/>
          <w:color w:val="000000"/>
          <w:lang w:val="en-GB"/>
        </w:rPr>
        <w:t>Bromochloromethane</w:t>
      </w:r>
      <w:bookmarkEnd w:id="32"/>
      <w:proofErr w:type="spellEnd"/>
    </w:p>
    <w:p w:rsidR="006914CC" w:rsidRPr="002F3B66"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Each Party shall ensure that for the twelve-month period commencing on 1 January 2002, and in each twelve-month period thereafter, its calculated level of consumption and production of the controlled substance in Group III of Annex C does not exceed zero. This paragraph will apply save to the extent that the Parties decide to permit the level of production or consumption that is necessary to satisfy uses agreed by them to be essential.</w:t>
      </w:r>
    </w:p>
    <w:p w:rsidR="008802F7" w:rsidRPr="00786417" w:rsidRDefault="008802F7" w:rsidP="008802F7">
      <w:pPr>
        <w:spacing w:after="120"/>
        <w:jc w:val="both"/>
        <w:rPr>
          <w:ins w:id="33" w:author="Author"/>
          <w:rFonts w:ascii="Times New Roman" w:hAnsi="Times New Roman" w:cs="Times New Roman"/>
          <w:lang w:val="en-GB"/>
        </w:rPr>
      </w:pPr>
      <w:ins w:id="34" w:author="Author">
        <w:r w:rsidRPr="00786417">
          <w:rPr>
            <w:rFonts w:ascii="Times New Roman" w:hAnsi="Times New Roman" w:cs="Times New Roman"/>
            <w:lang w:val="en-GB"/>
          </w:rPr>
          <w:t xml:space="preserve">Article 2J: </w:t>
        </w:r>
        <w:proofErr w:type="spellStart"/>
        <w:r w:rsidRPr="00786417">
          <w:rPr>
            <w:rFonts w:ascii="Times New Roman" w:hAnsi="Times New Roman" w:cs="Times New Roman"/>
            <w:lang w:val="en-GB"/>
          </w:rPr>
          <w:t>Hydrofluorocarbons</w:t>
        </w:r>
        <w:proofErr w:type="spellEnd"/>
      </w:ins>
    </w:p>
    <w:p w:rsidR="00786417" w:rsidRPr="00786417" w:rsidRDefault="00786417" w:rsidP="00786417">
      <w:pPr>
        <w:spacing w:after="120"/>
        <w:jc w:val="both"/>
        <w:rPr>
          <w:ins w:id="35" w:author="Author"/>
          <w:rFonts w:ascii="Times New Roman" w:hAnsi="Times New Roman" w:cs="Times New Roman"/>
          <w:lang w:val="en-GB"/>
        </w:rPr>
      </w:pPr>
      <w:ins w:id="36" w:author="Author">
        <w:r w:rsidRPr="00786417">
          <w:rPr>
            <w:rFonts w:ascii="Times New Roman" w:hAnsi="Times New Roman" w:cs="Times New Roman"/>
            <w:lang w:val="en-GB"/>
          </w:rPr>
          <w:t>1.</w:t>
        </w:r>
        <w:r w:rsidRPr="00786417">
          <w:rPr>
            <w:rFonts w:ascii="Times New Roman" w:hAnsi="Times New Roman" w:cs="Times New Roman"/>
            <w:lang w:val="en-GB"/>
          </w:rPr>
          <w:tab/>
          <w:t>Each Party shall ensure that for the twelve-month period commencing on 1 January 2019, and in each twelve-month period thereafter, its calculated level of consumption of the controlled substances in Annex 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does not exceed the percentage, set out for the respective range of years as specified in subparagraphs (a) to (e) below, of the annual average of its calculated levels of consumption of Annex F controlled substances for the years 2011, 2012, and 2013, plus fifteen per cent of its baseline consumption of Annex C, Group I controlled substances as set out in Article 2F,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w:t>
        </w:r>
      </w:ins>
    </w:p>
    <w:p w:rsidR="00786417" w:rsidRPr="00786417" w:rsidRDefault="00786417" w:rsidP="00786417">
      <w:pPr>
        <w:spacing w:after="120"/>
        <w:jc w:val="both"/>
        <w:rPr>
          <w:ins w:id="37" w:author="Author"/>
          <w:rFonts w:ascii="Times New Roman" w:hAnsi="Times New Roman" w:cs="Times New Roman"/>
          <w:lang w:val="en-GB"/>
        </w:rPr>
      </w:pPr>
      <w:ins w:id="38"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a</w:t>
        </w:r>
        <w:proofErr w:type="gramEnd"/>
        <w:r w:rsidRPr="00786417">
          <w:rPr>
            <w:rFonts w:ascii="Times New Roman" w:hAnsi="Times New Roman" w:cs="Times New Roman"/>
            <w:lang w:val="en-GB"/>
          </w:rPr>
          <w:t xml:space="preserve">) 2019 to 2023: 90%   </w:t>
        </w:r>
      </w:ins>
    </w:p>
    <w:p w:rsidR="00786417" w:rsidRPr="00786417" w:rsidRDefault="00786417" w:rsidP="00786417">
      <w:pPr>
        <w:spacing w:after="120"/>
        <w:jc w:val="both"/>
        <w:rPr>
          <w:ins w:id="39" w:author="Author"/>
          <w:rFonts w:ascii="Times New Roman" w:hAnsi="Times New Roman" w:cs="Times New Roman"/>
          <w:lang w:val="en-GB"/>
        </w:rPr>
      </w:pPr>
      <w:ins w:id="40"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b</w:t>
        </w:r>
        <w:proofErr w:type="gramEnd"/>
        <w:r w:rsidRPr="00786417">
          <w:rPr>
            <w:rFonts w:ascii="Times New Roman" w:hAnsi="Times New Roman" w:cs="Times New Roman"/>
            <w:lang w:val="en-GB"/>
          </w:rPr>
          <w:t>) 2024 to 2028: 60%</w:t>
        </w:r>
      </w:ins>
    </w:p>
    <w:p w:rsidR="00786417" w:rsidRPr="00786417" w:rsidRDefault="00786417" w:rsidP="00786417">
      <w:pPr>
        <w:spacing w:after="120"/>
        <w:jc w:val="both"/>
        <w:rPr>
          <w:ins w:id="41" w:author="Author"/>
          <w:rFonts w:ascii="Times New Roman" w:hAnsi="Times New Roman" w:cs="Times New Roman"/>
          <w:lang w:val="en-GB"/>
        </w:rPr>
      </w:pPr>
      <w:ins w:id="42" w:author="Author">
        <w:r w:rsidRPr="00786417">
          <w:rPr>
            <w:rFonts w:ascii="Times New Roman" w:hAnsi="Times New Roman" w:cs="Times New Roman"/>
            <w:lang w:val="en-GB"/>
          </w:rPr>
          <w:t>(c) 2029 to 2033: 30%</w:t>
        </w:r>
      </w:ins>
    </w:p>
    <w:p w:rsidR="00786417" w:rsidRPr="00786417" w:rsidRDefault="00786417" w:rsidP="00786417">
      <w:pPr>
        <w:spacing w:after="120"/>
        <w:jc w:val="both"/>
        <w:rPr>
          <w:ins w:id="43" w:author="Author"/>
          <w:rFonts w:ascii="Times New Roman" w:hAnsi="Times New Roman" w:cs="Times New Roman"/>
          <w:lang w:val="en-GB"/>
        </w:rPr>
      </w:pPr>
      <w:ins w:id="44" w:author="Author">
        <w:r w:rsidRPr="00786417">
          <w:rPr>
            <w:rFonts w:ascii="Times New Roman" w:hAnsi="Times New Roman" w:cs="Times New Roman"/>
            <w:lang w:val="en-GB"/>
          </w:rPr>
          <w:t>(d) 2034 to 2035: 20%</w:t>
        </w:r>
      </w:ins>
    </w:p>
    <w:p w:rsidR="00786417" w:rsidRPr="00786417" w:rsidRDefault="00786417" w:rsidP="00786417">
      <w:pPr>
        <w:spacing w:after="120"/>
        <w:jc w:val="both"/>
        <w:rPr>
          <w:ins w:id="45" w:author="Author"/>
          <w:rFonts w:ascii="Times New Roman" w:hAnsi="Times New Roman" w:cs="Times New Roman"/>
          <w:lang w:val="en-GB"/>
        </w:rPr>
      </w:pPr>
      <w:ins w:id="46" w:author="Author">
        <w:r w:rsidRPr="00786417">
          <w:rPr>
            <w:rFonts w:ascii="Times New Roman" w:hAnsi="Times New Roman" w:cs="Times New Roman"/>
            <w:lang w:val="en-GB"/>
          </w:rPr>
          <w:t xml:space="preserve">(e) 2036 and thereafter: 15%   </w:t>
        </w:r>
      </w:ins>
    </w:p>
    <w:p w:rsidR="00786417" w:rsidRPr="00786417" w:rsidRDefault="00786417" w:rsidP="00786417">
      <w:pPr>
        <w:spacing w:after="120"/>
        <w:jc w:val="both"/>
        <w:rPr>
          <w:ins w:id="47" w:author="Author"/>
          <w:rFonts w:ascii="Times New Roman" w:hAnsi="Times New Roman" w:cs="Times New Roman"/>
          <w:lang w:val="en-GB"/>
        </w:rPr>
      </w:pPr>
    </w:p>
    <w:p w:rsidR="00786417" w:rsidRPr="00786417" w:rsidRDefault="00786417" w:rsidP="00786417">
      <w:pPr>
        <w:spacing w:line="247" w:lineRule="auto"/>
        <w:ind w:right="425"/>
        <w:rPr>
          <w:ins w:id="48" w:author="Author"/>
          <w:rFonts w:ascii="Times New Roman" w:hAnsi="Times New Roman" w:cs="Times New Roman"/>
        </w:rPr>
      </w:pPr>
      <w:ins w:id="49" w:author="Author">
        <w:r w:rsidRPr="00786417">
          <w:rPr>
            <w:rFonts w:ascii="Times New Roman" w:hAnsi="Times New Roman" w:cs="Times New Roman"/>
            <w:lang w:val="en-GB"/>
          </w:rPr>
          <w:lastRenderedPageBreak/>
          <w:t>2.</w:t>
        </w:r>
        <w:r w:rsidRPr="00786417">
          <w:rPr>
            <w:rFonts w:ascii="Times New Roman" w:hAnsi="Times New Roman" w:cs="Times New Roman"/>
            <w:lang w:val="en-GB"/>
          </w:rPr>
          <w:tab/>
        </w:r>
        <w:r w:rsidRPr="00786417">
          <w:rPr>
            <w:rFonts w:ascii="Times New Roman" w:hAnsi="Times New Roman" w:cs="Times New Roman"/>
          </w:rPr>
          <w:t xml:space="preserve">Notwithstanding paragraph 1 of this Article, </w:t>
        </w:r>
        <w:r w:rsidRPr="00786417">
          <w:rPr>
            <w:rFonts w:ascii="Times New Roman" w:eastAsia="Times New Roman" w:hAnsi="Times New Roman" w:cs="Times New Roman"/>
          </w:rPr>
          <w:t xml:space="preserve">the Parties may decide that a Party </w:t>
        </w:r>
        <w:r w:rsidRPr="00786417">
          <w:rPr>
            <w:rFonts w:ascii="Times New Roman" w:hAnsi="Times New Roman" w:cs="Times New Roman"/>
            <w:lang w:val="en-GB"/>
          </w:rPr>
          <w:t>shall ensure that, for the twelve-month period commencing on 1 January 2020, and in each twelve-month period thereafter, its calculated level of consumption of the controlled substances in Annex 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does not exceed the percentage, set out for the respective range of years as specified in subparagraphs (a) to (e) below, of the annual average of its calculated levels of consumption of Annex F controlled substances for the years 2011, 2012, and 2013, plus twenty-five per cent of its baseline consumption of Annex C, Group I controlled substances as set out in Article 2F,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w:t>
        </w:r>
      </w:ins>
    </w:p>
    <w:p w:rsidR="00786417" w:rsidRPr="00786417" w:rsidRDefault="00786417" w:rsidP="00786417">
      <w:pPr>
        <w:spacing w:after="120"/>
        <w:jc w:val="both"/>
        <w:rPr>
          <w:ins w:id="50" w:author="Author"/>
          <w:rFonts w:ascii="Times New Roman" w:hAnsi="Times New Roman" w:cs="Times New Roman"/>
          <w:lang w:val="en-GB"/>
        </w:rPr>
      </w:pPr>
      <w:ins w:id="51"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a</w:t>
        </w:r>
        <w:proofErr w:type="gramEnd"/>
        <w:r w:rsidRPr="00786417">
          <w:rPr>
            <w:rFonts w:ascii="Times New Roman" w:hAnsi="Times New Roman" w:cs="Times New Roman"/>
            <w:lang w:val="en-GB"/>
          </w:rPr>
          <w:t xml:space="preserve">) 2020 to 2024: 95%   </w:t>
        </w:r>
      </w:ins>
    </w:p>
    <w:p w:rsidR="00786417" w:rsidRPr="00786417" w:rsidRDefault="00786417" w:rsidP="00786417">
      <w:pPr>
        <w:spacing w:after="120"/>
        <w:jc w:val="both"/>
        <w:rPr>
          <w:ins w:id="52" w:author="Author"/>
          <w:rFonts w:ascii="Times New Roman" w:hAnsi="Times New Roman" w:cs="Times New Roman"/>
          <w:lang w:val="en-GB"/>
        </w:rPr>
      </w:pPr>
      <w:ins w:id="53"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b</w:t>
        </w:r>
        <w:proofErr w:type="gramEnd"/>
        <w:r w:rsidRPr="00786417">
          <w:rPr>
            <w:rFonts w:ascii="Times New Roman" w:hAnsi="Times New Roman" w:cs="Times New Roman"/>
            <w:lang w:val="en-GB"/>
          </w:rPr>
          <w:t>) 2025 to 2028: 65%</w:t>
        </w:r>
      </w:ins>
    </w:p>
    <w:p w:rsidR="00786417" w:rsidRPr="00786417" w:rsidRDefault="00786417" w:rsidP="00786417">
      <w:pPr>
        <w:spacing w:after="120"/>
        <w:jc w:val="both"/>
        <w:rPr>
          <w:ins w:id="54" w:author="Author"/>
          <w:rFonts w:ascii="Times New Roman" w:hAnsi="Times New Roman" w:cs="Times New Roman"/>
          <w:lang w:val="en-GB"/>
        </w:rPr>
      </w:pPr>
      <w:ins w:id="55" w:author="Author">
        <w:r w:rsidRPr="00786417">
          <w:rPr>
            <w:rFonts w:ascii="Times New Roman" w:hAnsi="Times New Roman" w:cs="Times New Roman"/>
            <w:lang w:val="en-GB"/>
          </w:rPr>
          <w:t>(c) 2029 to 2033: 30%</w:t>
        </w:r>
      </w:ins>
    </w:p>
    <w:p w:rsidR="00786417" w:rsidRPr="00786417" w:rsidRDefault="00786417" w:rsidP="00786417">
      <w:pPr>
        <w:spacing w:after="120"/>
        <w:jc w:val="both"/>
        <w:rPr>
          <w:ins w:id="56" w:author="Author"/>
          <w:rFonts w:ascii="Times New Roman" w:hAnsi="Times New Roman" w:cs="Times New Roman"/>
          <w:lang w:val="en-GB"/>
        </w:rPr>
      </w:pPr>
      <w:ins w:id="57" w:author="Author">
        <w:r w:rsidRPr="00786417">
          <w:rPr>
            <w:rFonts w:ascii="Times New Roman" w:hAnsi="Times New Roman" w:cs="Times New Roman"/>
            <w:lang w:val="en-GB"/>
          </w:rPr>
          <w:t>(d) 2034 to 2035: 20%</w:t>
        </w:r>
      </w:ins>
    </w:p>
    <w:p w:rsidR="00786417" w:rsidRPr="00786417" w:rsidRDefault="00786417" w:rsidP="00786417">
      <w:pPr>
        <w:spacing w:after="120"/>
        <w:jc w:val="both"/>
        <w:rPr>
          <w:ins w:id="58" w:author="Author"/>
          <w:rFonts w:ascii="Times New Roman" w:hAnsi="Times New Roman" w:cs="Times New Roman"/>
          <w:lang w:val="en-GB"/>
        </w:rPr>
      </w:pPr>
      <w:ins w:id="59" w:author="Author">
        <w:r w:rsidRPr="00786417">
          <w:rPr>
            <w:rFonts w:ascii="Times New Roman" w:hAnsi="Times New Roman" w:cs="Times New Roman"/>
            <w:lang w:val="en-GB"/>
          </w:rPr>
          <w:t xml:space="preserve">(e) 2036 and thereafter: 15%   </w:t>
        </w:r>
      </w:ins>
    </w:p>
    <w:p w:rsidR="00786417" w:rsidRPr="00786417" w:rsidRDefault="00786417" w:rsidP="00786417">
      <w:pPr>
        <w:spacing w:after="120"/>
        <w:jc w:val="both"/>
        <w:rPr>
          <w:ins w:id="60" w:author="Author"/>
          <w:rFonts w:ascii="Times New Roman" w:hAnsi="Times New Roman" w:cs="Times New Roman"/>
          <w:lang w:val="en-GB"/>
        </w:rPr>
      </w:pPr>
      <w:ins w:id="61" w:author="Author">
        <w:r w:rsidRPr="00786417">
          <w:rPr>
            <w:rFonts w:ascii="Times New Roman" w:hAnsi="Times New Roman" w:cs="Times New Roman"/>
            <w:lang w:val="en-GB"/>
          </w:rPr>
          <w:t>3.</w:t>
        </w:r>
        <w:r w:rsidRPr="00786417">
          <w:rPr>
            <w:rFonts w:ascii="Times New Roman" w:hAnsi="Times New Roman" w:cs="Times New Roman"/>
            <w:lang w:val="en-GB"/>
          </w:rPr>
          <w:tab/>
          <w:t>Each Party producing the controlled substances in Annex F shall ensure that for the twelve-month period commencing on 1 January 2019, and in each twelve-month period thereafter, its calculated level of production of the controlled substances in Annex 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does not exceed the percentage, set out for the respective range of years as specified in subparagraphs (a) to (e) below, of the annual average of its calculated levels of production of Annex F controlled substances for the years 2011, 2012, and 2013, plus fifteen per cent of its baseline production of Annex C, Group I controlled substances as set out in Article 2F,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w:t>
        </w:r>
      </w:ins>
    </w:p>
    <w:p w:rsidR="00786417" w:rsidRPr="00786417" w:rsidRDefault="00786417" w:rsidP="00786417">
      <w:pPr>
        <w:spacing w:after="120"/>
        <w:jc w:val="both"/>
        <w:rPr>
          <w:ins w:id="62" w:author="Author"/>
          <w:rFonts w:ascii="Times New Roman" w:hAnsi="Times New Roman" w:cs="Times New Roman"/>
          <w:lang w:val="en-GB"/>
        </w:rPr>
      </w:pPr>
      <w:ins w:id="63"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a</w:t>
        </w:r>
        <w:proofErr w:type="gramEnd"/>
        <w:r w:rsidRPr="00786417">
          <w:rPr>
            <w:rFonts w:ascii="Times New Roman" w:hAnsi="Times New Roman" w:cs="Times New Roman"/>
            <w:lang w:val="en-GB"/>
          </w:rPr>
          <w:t xml:space="preserve">) 2019 to 2023: 90%   </w:t>
        </w:r>
      </w:ins>
    </w:p>
    <w:p w:rsidR="00786417" w:rsidRPr="00786417" w:rsidRDefault="00786417" w:rsidP="00786417">
      <w:pPr>
        <w:spacing w:after="120"/>
        <w:jc w:val="both"/>
        <w:rPr>
          <w:ins w:id="64" w:author="Author"/>
          <w:rFonts w:ascii="Times New Roman" w:hAnsi="Times New Roman" w:cs="Times New Roman"/>
          <w:lang w:val="en-GB"/>
        </w:rPr>
      </w:pPr>
      <w:ins w:id="65"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b</w:t>
        </w:r>
        <w:proofErr w:type="gramEnd"/>
        <w:r w:rsidRPr="00786417">
          <w:rPr>
            <w:rFonts w:ascii="Times New Roman" w:hAnsi="Times New Roman" w:cs="Times New Roman"/>
            <w:lang w:val="en-GB"/>
          </w:rPr>
          <w:t>) 2024 to 2028: 60%</w:t>
        </w:r>
      </w:ins>
    </w:p>
    <w:p w:rsidR="00786417" w:rsidRPr="00786417" w:rsidRDefault="00786417" w:rsidP="00786417">
      <w:pPr>
        <w:spacing w:after="120"/>
        <w:jc w:val="both"/>
        <w:rPr>
          <w:ins w:id="66" w:author="Author"/>
          <w:rFonts w:ascii="Times New Roman" w:hAnsi="Times New Roman" w:cs="Times New Roman"/>
          <w:lang w:val="en-GB"/>
        </w:rPr>
      </w:pPr>
      <w:ins w:id="67" w:author="Author">
        <w:r w:rsidRPr="00786417">
          <w:rPr>
            <w:rFonts w:ascii="Times New Roman" w:hAnsi="Times New Roman" w:cs="Times New Roman"/>
            <w:lang w:val="en-GB"/>
          </w:rPr>
          <w:t>(c) 2029 to 2033: 30%</w:t>
        </w:r>
      </w:ins>
    </w:p>
    <w:p w:rsidR="00786417" w:rsidRPr="00786417" w:rsidRDefault="00786417" w:rsidP="00786417">
      <w:pPr>
        <w:spacing w:after="120"/>
        <w:jc w:val="both"/>
        <w:rPr>
          <w:ins w:id="68" w:author="Author"/>
          <w:rFonts w:ascii="Times New Roman" w:hAnsi="Times New Roman" w:cs="Times New Roman"/>
          <w:lang w:val="en-GB"/>
        </w:rPr>
      </w:pPr>
      <w:ins w:id="69" w:author="Author">
        <w:r w:rsidRPr="00786417">
          <w:rPr>
            <w:rFonts w:ascii="Times New Roman" w:hAnsi="Times New Roman" w:cs="Times New Roman"/>
            <w:lang w:val="en-GB"/>
          </w:rPr>
          <w:t>(d) 2034 to 2035: 20%</w:t>
        </w:r>
      </w:ins>
    </w:p>
    <w:p w:rsidR="00786417" w:rsidRPr="00786417" w:rsidRDefault="00786417" w:rsidP="00786417">
      <w:pPr>
        <w:spacing w:after="120"/>
        <w:jc w:val="both"/>
        <w:rPr>
          <w:ins w:id="70" w:author="Author"/>
          <w:rFonts w:ascii="Times New Roman" w:hAnsi="Times New Roman" w:cs="Times New Roman"/>
          <w:lang w:val="en-GB"/>
        </w:rPr>
      </w:pPr>
      <w:ins w:id="71" w:author="Author">
        <w:r w:rsidRPr="00786417">
          <w:rPr>
            <w:rFonts w:ascii="Times New Roman" w:hAnsi="Times New Roman" w:cs="Times New Roman"/>
            <w:lang w:val="en-GB"/>
          </w:rPr>
          <w:t xml:space="preserve">(e) 2036 and thereafter: 15%   </w:t>
        </w:r>
      </w:ins>
    </w:p>
    <w:p w:rsidR="00786417" w:rsidRPr="00786417" w:rsidRDefault="00786417" w:rsidP="00786417">
      <w:pPr>
        <w:spacing w:after="120"/>
        <w:jc w:val="both"/>
        <w:rPr>
          <w:rFonts w:ascii="Times New Roman" w:hAnsi="Times New Roman" w:cs="Times New Roman"/>
          <w:color w:val="FF0000"/>
          <w:lang w:val="en-GB"/>
        </w:rPr>
      </w:pPr>
      <w:r w:rsidRPr="00786417">
        <w:rPr>
          <w:rFonts w:ascii="Times New Roman" w:hAnsi="Times New Roman" w:cs="Times New Roman"/>
          <w:color w:val="FF0000"/>
          <w:lang w:val="en-GB"/>
        </w:rPr>
        <w:t xml:space="preserve"> [However, in order to satisfy the basic domestic needs of the Parties operating under paragraph 1 of Article 5, its calculated level of production may exceed that limit by up to [ten] per cent of its calculated level of production of the controlled substances in Annex F.]</w:t>
      </w:r>
    </w:p>
    <w:p w:rsidR="00786417" w:rsidRPr="00786417" w:rsidRDefault="00786417" w:rsidP="00786417">
      <w:pPr>
        <w:spacing w:line="247" w:lineRule="auto"/>
        <w:ind w:right="425"/>
        <w:rPr>
          <w:ins w:id="72" w:author="Author"/>
          <w:rFonts w:ascii="Times New Roman" w:hAnsi="Times New Roman" w:cs="Times New Roman"/>
        </w:rPr>
      </w:pPr>
      <w:ins w:id="73" w:author="Author">
        <w:r w:rsidRPr="00786417">
          <w:rPr>
            <w:rFonts w:ascii="Times New Roman" w:hAnsi="Times New Roman" w:cs="Times New Roman"/>
            <w:lang w:val="en-GB"/>
          </w:rPr>
          <w:t>4.</w:t>
        </w:r>
        <w:r w:rsidRPr="00786417">
          <w:rPr>
            <w:rFonts w:ascii="Times New Roman" w:hAnsi="Times New Roman" w:cs="Times New Roman"/>
            <w:lang w:val="en-GB"/>
          </w:rPr>
          <w:tab/>
        </w:r>
        <w:r w:rsidRPr="00786417">
          <w:rPr>
            <w:rFonts w:ascii="Times New Roman" w:hAnsi="Times New Roman" w:cs="Times New Roman"/>
          </w:rPr>
          <w:t xml:space="preserve">Notwithstanding paragraph 3 of this Article, </w:t>
        </w:r>
        <w:r w:rsidRPr="00786417">
          <w:rPr>
            <w:rFonts w:ascii="Times New Roman" w:eastAsia="Times New Roman" w:hAnsi="Times New Roman" w:cs="Times New Roman"/>
          </w:rPr>
          <w:t xml:space="preserve">the Parties may decide that a Party </w:t>
        </w:r>
        <w:r w:rsidRPr="00786417">
          <w:rPr>
            <w:rFonts w:ascii="Times New Roman" w:hAnsi="Times New Roman" w:cs="Times New Roman"/>
          </w:rPr>
          <w:t xml:space="preserve">producing the controlled substances in Annex F </w:t>
        </w:r>
        <w:r w:rsidRPr="00786417">
          <w:rPr>
            <w:rFonts w:ascii="Times New Roman" w:hAnsi="Times New Roman" w:cs="Times New Roman"/>
            <w:lang w:val="en-GB"/>
          </w:rPr>
          <w:t>shall ensure that for the twelve-month period commencing on 1 January 2020, and in each twelve-month period thereafter, its calculated level of production of the controlled substances in Annex 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does not exceed the percentage, set out for the respective range of years as specified in subparagraphs (a) to (e) below, of the annual average of its calculated levels of production of Annex F controlled substances for the years 2011, 2012, and 2013, plus twenty-five per cent of its baseline production of Annex C, Group I controlled substances as set out in Article 2F, expressed in CO</w:t>
        </w:r>
        <w:r w:rsidRPr="00786417">
          <w:rPr>
            <w:rFonts w:ascii="Times New Roman" w:hAnsi="Times New Roman" w:cs="Times New Roman"/>
            <w:vertAlign w:val="subscript"/>
            <w:lang w:val="en-GB"/>
          </w:rPr>
          <w:t>2</w:t>
        </w:r>
        <w:r w:rsidRPr="00786417">
          <w:rPr>
            <w:rFonts w:ascii="Times New Roman" w:hAnsi="Times New Roman" w:cs="Times New Roman"/>
            <w:lang w:val="en-GB"/>
          </w:rPr>
          <w:t xml:space="preserve"> equivalents:  </w:t>
        </w:r>
      </w:ins>
    </w:p>
    <w:p w:rsidR="00786417" w:rsidRPr="00786417" w:rsidRDefault="00786417" w:rsidP="00786417">
      <w:pPr>
        <w:spacing w:after="120"/>
        <w:jc w:val="both"/>
        <w:rPr>
          <w:ins w:id="74" w:author="Author"/>
          <w:rFonts w:ascii="Times New Roman" w:hAnsi="Times New Roman" w:cs="Times New Roman"/>
          <w:lang w:val="en-GB"/>
        </w:rPr>
      </w:pPr>
      <w:ins w:id="75"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a</w:t>
        </w:r>
        <w:proofErr w:type="gramEnd"/>
        <w:r w:rsidRPr="00786417">
          <w:rPr>
            <w:rFonts w:ascii="Times New Roman" w:hAnsi="Times New Roman" w:cs="Times New Roman"/>
            <w:lang w:val="en-GB"/>
          </w:rPr>
          <w:t xml:space="preserve">) 2020 to 2024: 95%   </w:t>
        </w:r>
      </w:ins>
    </w:p>
    <w:p w:rsidR="00786417" w:rsidRPr="00786417" w:rsidRDefault="00786417" w:rsidP="00786417">
      <w:pPr>
        <w:spacing w:after="120"/>
        <w:jc w:val="both"/>
        <w:rPr>
          <w:ins w:id="76" w:author="Author"/>
          <w:rFonts w:ascii="Times New Roman" w:hAnsi="Times New Roman" w:cs="Times New Roman"/>
          <w:lang w:val="en-GB"/>
        </w:rPr>
      </w:pPr>
      <w:ins w:id="77" w:author="Author">
        <w:r w:rsidRPr="00786417">
          <w:rPr>
            <w:rFonts w:ascii="Times New Roman" w:hAnsi="Times New Roman" w:cs="Times New Roman"/>
            <w:lang w:val="en-GB"/>
          </w:rPr>
          <w:t>(</w:t>
        </w:r>
        <w:proofErr w:type="gramStart"/>
        <w:r w:rsidRPr="00786417">
          <w:rPr>
            <w:rFonts w:ascii="Times New Roman" w:hAnsi="Times New Roman" w:cs="Times New Roman"/>
            <w:lang w:val="en-GB"/>
          </w:rPr>
          <w:t>b</w:t>
        </w:r>
        <w:proofErr w:type="gramEnd"/>
        <w:r w:rsidRPr="00786417">
          <w:rPr>
            <w:rFonts w:ascii="Times New Roman" w:hAnsi="Times New Roman" w:cs="Times New Roman"/>
            <w:lang w:val="en-GB"/>
          </w:rPr>
          <w:t>) 2025 to 2028: 65%</w:t>
        </w:r>
      </w:ins>
    </w:p>
    <w:p w:rsidR="00786417" w:rsidRPr="00786417" w:rsidRDefault="00786417" w:rsidP="00786417">
      <w:pPr>
        <w:spacing w:after="120"/>
        <w:jc w:val="both"/>
        <w:rPr>
          <w:ins w:id="78" w:author="Author"/>
          <w:rFonts w:ascii="Times New Roman" w:hAnsi="Times New Roman" w:cs="Times New Roman"/>
          <w:lang w:val="en-GB"/>
        </w:rPr>
      </w:pPr>
      <w:ins w:id="79" w:author="Author">
        <w:r w:rsidRPr="00786417">
          <w:rPr>
            <w:rFonts w:ascii="Times New Roman" w:hAnsi="Times New Roman" w:cs="Times New Roman"/>
            <w:lang w:val="en-GB"/>
          </w:rPr>
          <w:t>(c) 2029 to 2033: 30%</w:t>
        </w:r>
      </w:ins>
    </w:p>
    <w:p w:rsidR="00786417" w:rsidRPr="00786417" w:rsidRDefault="00786417" w:rsidP="00786417">
      <w:pPr>
        <w:spacing w:after="120"/>
        <w:jc w:val="both"/>
        <w:rPr>
          <w:ins w:id="80" w:author="Author"/>
          <w:rFonts w:ascii="Times New Roman" w:hAnsi="Times New Roman" w:cs="Times New Roman"/>
          <w:lang w:val="en-GB"/>
        </w:rPr>
      </w:pPr>
      <w:ins w:id="81" w:author="Author">
        <w:r w:rsidRPr="00786417">
          <w:rPr>
            <w:rFonts w:ascii="Times New Roman" w:hAnsi="Times New Roman" w:cs="Times New Roman"/>
            <w:lang w:val="en-GB"/>
          </w:rPr>
          <w:t>(d) 2034 to 2035: 20%</w:t>
        </w:r>
      </w:ins>
    </w:p>
    <w:p w:rsidR="00786417" w:rsidRPr="00786417" w:rsidRDefault="00786417" w:rsidP="00786417">
      <w:pPr>
        <w:spacing w:after="120"/>
        <w:jc w:val="both"/>
        <w:rPr>
          <w:ins w:id="82" w:author="Author"/>
          <w:rFonts w:ascii="Times New Roman" w:hAnsi="Times New Roman" w:cs="Times New Roman"/>
          <w:lang w:val="en-GB"/>
        </w:rPr>
      </w:pPr>
      <w:ins w:id="83" w:author="Author">
        <w:r w:rsidRPr="00786417">
          <w:rPr>
            <w:rFonts w:ascii="Times New Roman" w:hAnsi="Times New Roman" w:cs="Times New Roman"/>
            <w:lang w:val="en-GB"/>
          </w:rPr>
          <w:t xml:space="preserve">(e) 2036 and thereafter: 15%   </w:t>
        </w:r>
      </w:ins>
    </w:p>
    <w:p w:rsidR="00786417" w:rsidRDefault="00786417" w:rsidP="00786417">
      <w:pPr>
        <w:spacing w:after="120"/>
        <w:jc w:val="both"/>
        <w:rPr>
          <w:rFonts w:ascii="Times New Roman" w:hAnsi="Times New Roman" w:cs="Times New Roman"/>
          <w:color w:val="FF0000"/>
          <w:lang w:val="en-GB"/>
        </w:rPr>
      </w:pPr>
    </w:p>
    <w:p w:rsidR="00786417" w:rsidRPr="00786417" w:rsidRDefault="00786417" w:rsidP="00786417">
      <w:pPr>
        <w:spacing w:after="120"/>
        <w:jc w:val="both"/>
        <w:rPr>
          <w:rFonts w:ascii="Times New Roman" w:hAnsi="Times New Roman" w:cs="Times New Roman"/>
          <w:color w:val="FF0000"/>
          <w:lang w:val="en-GB"/>
        </w:rPr>
      </w:pPr>
      <w:r w:rsidRPr="00786417">
        <w:rPr>
          <w:rFonts w:ascii="Times New Roman" w:hAnsi="Times New Roman" w:cs="Times New Roman"/>
          <w:color w:val="FF0000"/>
          <w:lang w:val="en-GB"/>
        </w:rPr>
        <w:lastRenderedPageBreak/>
        <w:t xml:space="preserve"> [However, in order to satisfy the basic domestic needs of the Parties operating under paragraph 1 of Article 5, its calculated level of production may exceed that limit by up to [ten] per cent of its calculated level of production of the controlled substances in Annex F.]</w:t>
      </w:r>
    </w:p>
    <w:p w:rsidR="00786417" w:rsidRPr="00786417" w:rsidRDefault="00786417" w:rsidP="00786417">
      <w:pPr>
        <w:spacing w:after="120"/>
        <w:jc w:val="both"/>
        <w:rPr>
          <w:ins w:id="84" w:author="Author"/>
          <w:lang w:val="en-GB"/>
        </w:rPr>
      </w:pPr>
      <w:ins w:id="85" w:author="Author">
        <w:r w:rsidRPr="00786417">
          <w:rPr>
            <w:rFonts w:ascii="Times New Roman" w:hAnsi="Times New Roman" w:cs="Times New Roman"/>
            <w:lang w:val="en-GB"/>
          </w:rPr>
          <w:t xml:space="preserve">5. </w:t>
        </w:r>
        <w:r w:rsidRPr="00786417">
          <w:rPr>
            <w:rFonts w:ascii="Times New Roman" w:hAnsi="Times New Roman" w:cs="Times New Roman"/>
            <w:lang w:val="en-GB"/>
          </w:rPr>
          <w:tab/>
          <w:t>Paragraphs 1 to 4 of this Article will apply save to the extent that the Parties decide to permit the level of production or consumption that is necessary to satisfy uses agreed by the Parties to be exempted uses.</w:t>
        </w:r>
      </w:ins>
    </w:p>
    <w:p w:rsidR="00BF452A" w:rsidRDefault="00BF452A" w:rsidP="008C0147">
      <w:pPr>
        <w:spacing w:after="0" w:line="240" w:lineRule="auto"/>
        <w:ind w:left="562" w:hanging="567"/>
        <w:rPr>
          <w:rFonts w:ascii="Times New Roman" w:eastAsia="Times New Roman" w:hAnsi="Times New Roman" w:cs="Times New Roman"/>
          <w:color w:val="006600"/>
          <w:lang w:val="en-GB"/>
        </w:rPr>
      </w:pPr>
    </w:p>
    <w:p w:rsidR="00735E30" w:rsidRPr="008C0147" w:rsidRDefault="00786417" w:rsidP="008C0147">
      <w:pPr>
        <w:spacing w:after="0" w:line="240" w:lineRule="auto"/>
        <w:ind w:left="562" w:hanging="567"/>
        <w:rPr>
          <w:ins w:id="86" w:author="Author"/>
          <w:rFonts w:ascii="Times New Roman" w:eastAsia="Times New Roman" w:hAnsi="Times New Roman" w:cs="Times New Roman"/>
          <w:color w:val="006600"/>
          <w:lang w:val="en-GB"/>
        </w:rPr>
      </w:pPr>
      <w:r>
        <w:rPr>
          <w:rFonts w:ascii="Times New Roman" w:eastAsia="Times New Roman" w:hAnsi="Times New Roman" w:cs="Times New Roman"/>
          <w:color w:val="006600"/>
          <w:lang w:val="en-GB"/>
        </w:rPr>
        <w:t>6.</w:t>
      </w:r>
      <w:r>
        <w:rPr>
          <w:rFonts w:ascii="Times New Roman" w:eastAsia="Times New Roman" w:hAnsi="Times New Roman" w:cs="Times New Roman"/>
          <w:color w:val="006600"/>
          <w:lang w:val="en-GB"/>
        </w:rPr>
        <w:tab/>
      </w:r>
      <w:ins w:id="87" w:author="Author">
        <w:r w:rsidR="00735E30" w:rsidRPr="008C0147">
          <w:rPr>
            <w:rFonts w:ascii="Times New Roman" w:eastAsia="Times New Roman" w:hAnsi="Times New Roman" w:cs="Times New Roman"/>
            <w:color w:val="006600"/>
            <w:lang w:val="en-GB"/>
          </w:rPr>
          <w:t xml:space="preserve">Each party </w:t>
        </w:r>
        <w:r w:rsidR="00735E30" w:rsidRPr="008C0147">
          <w:rPr>
            <w:rFonts w:ascii="Times New Roman" w:eastAsia="Times New Roman" w:hAnsi="Times New Roman" w:cs="Times New Roman"/>
            <w:color w:val="0099FF"/>
            <w:lang w:val="en-GB"/>
          </w:rPr>
          <w:t>manufacturing Annex C Group I</w:t>
        </w:r>
        <w:r w:rsidR="00735E30" w:rsidRPr="008C0147">
          <w:rPr>
            <w:rFonts w:ascii="Times New Roman" w:eastAsia="Times New Roman" w:hAnsi="Times New Roman" w:cs="Times New Roman"/>
            <w:color w:val="0033CC"/>
            <w:lang w:val="en-GB"/>
          </w:rPr>
          <w:t xml:space="preserve"> </w:t>
        </w:r>
        <w:r w:rsidR="00735E30" w:rsidRPr="008C0147">
          <w:rPr>
            <w:rFonts w:ascii="Times New Roman" w:eastAsia="Times New Roman" w:hAnsi="Times New Roman" w:cs="Times New Roman"/>
            <w:color w:val="0099FF"/>
            <w:lang w:val="en-GB"/>
          </w:rPr>
          <w:t>or Annex F substances</w:t>
        </w:r>
        <w:r w:rsidR="00735E30">
          <w:rPr>
            <w:rFonts w:ascii="Times New Roman" w:eastAsia="Times New Roman" w:hAnsi="Times New Roman" w:cs="Times New Roman"/>
            <w:color w:val="0033CC"/>
            <w:lang w:val="en-GB"/>
          </w:rPr>
          <w:t xml:space="preserve"> </w:t>
        </w:r>
        <w:r w:rsidR="00735E30" w:rsidRPr="008C0147">
          <w:rPr>
            <w:rFonts w:ascii="Times New Roman" w:eastAsia="Times New Roman" w:hAnsi="Times New Roman" w:cs="Times New Roman"/>
            <w:color w:val="006600"/>
            <w:lang w:val="en-GB"/>
          </w:rPr>
          <w:t>shall ensure that for the twelve-month period commencing on 1</w:t>
        </w:r>
        <w:r w:rsidR="00735E30">
          <w:rPr>
            <w:rFonts w:ascii="Times New Roman" w:eastAsia="Times New Roman" w:hAnsi="Times New Roman" w:cs="Times New Roman"/>
            <w:color w:val="006600"/>
            <w:lang w:val="en-GB"/>
          </w:rPr>
          <w:t xml:space="preserve"> </w:t>
        </w:r>
        <w:r w:rsidR="00735E30" w:rsidRPr="008C0147">
          <w:rPr>
            <w:rFonts w:ascii="Times New Roman" w:eastAsia="Times New Roman" w:hAnsi="Times New Roman" w:cs="Times New Roman"/>
            <w:color w:val="006600"/>
            <w:lang w:val="en-GB"/>
          </w:rPr>
          <w:t>January</w:t>
        </w:r>
        <w:r w:rsidR="00735E30">
          <w:rPr>
            <w:rFonts w:ascii="Times New Roman" w:eastAsia="Times New Roman" w:hAnsi="Times New Roman" w:cs="Times New Roman"/>
            <w:color w:val="006600"/>
            <w:lang w:val="en-GB"/>
          </w:rPr>
          <w:t xml:space="preserve"> 2020</w:t>
        </w:r>
        <w:r w:rsidR="00735E30" w:rsidRPr="008C0147">
          <w:rPr>
            <w:rFonts w:ascii="Times New Roman" w:eastAsia="Times New Roman" w:hAnsi="Times New Roman" w:cs="Times New Roman"/>
            <w:color w:val="006600"/>
            <w:lang w:val="en-GB"/>
          </w:rPr>
          <w:t>,</w:t>
        </w:r>
        <w:r w:rsidR="00735E30">
          <w:rPr>
            <w:rFonts w:ascii="Times New Roman" w:eastAsia="Times New Roman" w:hAnsi="Times New Roman" w:cs="Times New Roman"/>
            <w:color w:val="006600"/>
            <w:lang w:val="en-GB"/>
          </w:rPr>
          <w:t xml:space="preserve"> </w:t>
        </w:r>
        <w:r w:rsidR="00735E30" w:rsidRPr="008C0147">
          <w:rPr>
            <w:rFonts w:ascii="Times New Roman" w:eastAsia="Times New Roman" w:hAnsi="Times New Roman" w:cs="Times New Roman"/>
            <w:color w:val="006600"/>
            <w:lang w:val="en-GB"/>
          </w:rPr>
          <w:t xml:space="preserve">and in each twelve-month period thereafter, its calculated level of </w:t>
        </w:r>
        <w:r w:rsidR="00735E30">
          <w:rPr>
            <w:rFonts w:ascii="Times New Roman" w:eastAsia="Times New Roman" w:hAnsi="Times New Roman" w:cs="Times New Roman"/>
            <w:color w:val="0099FF"/>
            <w:lang w:val="en-GB"/>
          </w:rPr>
          <w:t xml:space="preserve"> e</w:t>
        </w:r>
        <w:r w:rsidR="00735E30" w:rsidRPr="008C0147">
          <w:rPr>
            <w:rFonts w:ascii="Times New Roman" w:eastAsia="Times New Roman" w:hAnsi="Times New Roman" w:cs="Times New Roman"/>
            <w:color w:val="0099FF"/>
            <w:lang w:val="en-GB"/>
          </w:rPr>
          <w:t>missions of</w:t>
        </w:r>
        <w:r w:rsidR="00735E30" w:rsidRPr="008C0147">
          <w:rPr>
            <w:rFonts w:ascii="Times New Roman" w:eastAsia="Times New Roman" w:hAnsi="Times New Roman" w:cs="Times New Roman"/>
            <w:color w:val="0033CC"/>
            <w:lang w:val="en-GB"/>
          </w:rPr>
          <w:t xml:space="preserve"> </w:t>
        </w:r>
        <w:r w:rsidR="00735E30" w:rsidRPr="008C0147">
          <w:rPr>
            <w:rFonts w:ascii="Times New Roman" w:eastAsia="Times New Roman" w:hAnsi="Times New Roman" w:cs="Times New Roman"/>
            <w:color w:val="006600"/>
            <w:lang w:val="en-GB"/>
          </w:rPr>
          <w:t xml:space="preserve">Annex F, Group II </w:t>
        </w:r>
        <w:r w:rsidR="00735E30" w:rsidRPr="008C0147">
          <w:rPr>
            <w:rFonts w:ascii="Times New Roman" w:eastAsia="Times New Roman" w:hAnsi="Times New Roman" w:cs="Times New Roman"/>
            <w:color w:val="0099FF"/>
            <w:lang w:val="en-GB"/>
          </w:rPr>
          <w:t xml:space="preserve">substances generated as a </w:t>
        </w:r>
        <w:proofErr w:type="spellStart"/>
        <w:r w:rsidR="00735E30" w:rsidRPr="008C0147">
          <w:rPr>
            <w:rFonts w:ascii="Times New Roman" w:eastAsia="Times New Roman" w:hAnsi="Times New Roman" w:cs="Times New Roman"/>
            <w:color w:val="0099FF"/>
            <w:lang w:val="en-GB"/>
          </w:rPr>
          <w:t>byproduct</w:t>
        </w:r>
        <w:proofErr w:type="spellEnd"/>
        <w:r w:rsidR="00735E30" w:rsidRPr="008C0147">
          <w:rPr>
            <w:rFonts w:ascii="Times New Roman" w:eastAsia="Times New Roman" w:hAnsi="Times New Roman" w:cs="Times New Roman"/>
            <w:color w:val="0099FF"/>
            <w:lang w:val="en-GB"/>
          </w:rPr>
          <w:t xml:space="preserve"> in</w:t>
        </w:r>
        <w:r w:rsidR="00735E30" w:rsidRPr="008C0147">
          <w:rPr>
            <w:rFonts w:ascii="Times New Roman" w:eastAsia="Times New Roman" w:hAnsi="Times New Roman" w:cs="Times New Roman"/>
            <w:color w:val="0033CC"/>
            <w:lang w:val="en-GB"/>
          </w:rPr>
          <w:t xml:space="preserve"> </w:t>
        </w:r>
        <w:r w:rsidR="00735E30" w:rsidRPr="008C0147">
          <w:rPr>
            <w:rFonts w:ascii="Times New Roman" w:eastAsia="Times New Roman" w:hAnsi="Times New Roman" w:cs="Times New Roman"/>
            <w:color w:val="006600"/>
            <w:lang w:val="en-GB"/>
          </w:rPr>
          <w:t xml:space="preserve">each production line that </w:t>
        </w:r>
        <w:r w:rsidR="00735E30" w:rsidRPr="008C0147">
          <w:rPr>
            <w:rFonts w:ascii="Times New Roman" w:eastAsia="Times New Roman" w:hAnsi="Times New Roman" w:cs="Times New Roman"/>
            <w:color w:val="0099FF"/>
            <w:lang w:val="en-GB"/>
          </w:rPr>
          <w:t>manufactures</w:t>
        </w:r>
        <w:r w:rsidR="00735E30" w:rsidRPr="008C0147">
          <w:rPr>
            <w:rFonts w:ascii="Times New Roman" w:eastAsia="Times New Roman" w:hAnsi="Times New Roman" w:cs="Times New Roman"/>
            <w:color w:val="0033CC"/>
            <w:lang w:val="en-GB"/>
          </w:rPr>
          <w:t xml:space="preserve"> </w:t>
        </w:r>
        <w:r w:rsidR="00735E30" w:rsidRPr="008C0147">
          <w:rPr>
            <w:rFonts w:ascii="Times New Roman" w:eastAsia="Times New Roman" w:hAnsi="Times New Roman" w:cs="Times New Roman"/>
            <w:color w:val="006600"/>
            <w:lang w:val="en-GB"/>
          </w:rPr>
          <w:t xml:space="preserve">Annex C, Group I </w:t>
        </w:r>
        <w:r w:rsidR="00735E30">
          <w:rPr>
            <w:rFonts w:ascii="Times New Roman" w:eastAsia="Times New Roman" w:hAnsi="Times New Roman" w:cs="Times New Roman"/>
            <w:color w:val="006600"/>
            <w:lang w:val="en-GB"/>
          </w:rPr>
          <w:t xml:space="preserve"> </w:t>
        </w:r>
        <w:r w:rsidR="00735E30" w:rsidRPr="008C0147">
          <w:rPr>
            <w:rFonts w:ascii="Times New Roman" w:eastAsia="Times New Roman" w:hAnsi="Times New Roman" w:cs="Times New Roman"/>
            <w:color w:val="006600"/>
            <w:lang w:val="en-GB"/>
          </w:rPr>
          <w:t xml:space="preserve">or Annex F </w:t>
        </w:r>
        <w:r w:rsidR="00735E30" w:rsidRPr="008C0147">
          <w:rPr>
            <w:rFonts w:ascii="Times New Roman" w:eastAsia="Times New Roman" w:hAnsi="Times New Roman" w:cs="Times New Roman"/>
            <w:color w:val="0099FF"/>
            <w:lang w:val="en-GB"/>
          </w:rPr>
          <w:t xml:space="preserve">substances does </w:t>
        </w:r>
        <w:r w:rsidR="00735E30" w:rsidRPr="008C0147">
          <w:rPr>
            <w:rFonts w:ascii="Times New Roman" w:eastAsia="Times New Roman" w:hAnsi="Times New Roman" w:cs="Times New Roman"/>
            <w:color w:val="006600"/>
            <w:lang w:val="en-GB"/>
          </w:rPr>
          <w:t xml:space="preserve">not exceed 0.1 per cent of the </w:t>
        </w:r>
        <w:r w:rsidR="00735E30" w:rsidRPr="008C0147">
          <w:rPr>
            <w:rFonts w:ascii="Times New Roman" w:eastAsia="Times New Roman" w:hAnsi="Times New Roman" w:cs="Times New Roman"/>
            <w:color w:val="0099FF"/>
            <w:lang w:val="en-GB"/>
          </w:rPr>
          <w:t xml:space="preserve">mass </w:t>
        </w:r>
        <w:r w:rsidR="00735E30" w:rsidRPr="008C0147">
          <w:rPr>
            <w:rFonts w:ascii="Times New Roman" w:eastAsia="Times New Roman" w:hAnsi="Times New Roman" w:cs="Times New Roman"/>
            <w:color w:val="006600"/>
            <w:lang w:val="en-GB"/>
          </w:rPr>
          <w:t xml:space="preserve">of Annex C, Group I or Annex F </w:t>
        </w:r>
        <w:r w:rsidR="00735E30" w:rsidRPr="008C0147">
          <w:rPr>
            <w:rFonts w:ascii="Times New Roman" w:eastAsia="Times New Roman" w:hAnsi="Times New Roman" w:cs="Times New Roman"/>
            <w:color w:val="0099FF"/>
            <w:lang w:val="en-GB"/>
          </w:rPr>
          <w:t xml:space="preserve">substances manufactured </w:t>
        </w:r>
        <w:r w:rsidR="00735E30" w:rsidRPr="008C0147">
          <w:rPr>
            <w:rFonts w:ascii="Times New Roman" w:eastAsia="Times New Roman" w:hAnsi="Times New Roman" w:cs="Times New Roman"/>
            <w:color w:val="006600"/>
            <w:lang w:val="en-GB"/>
          </w:rPr>
          <w:t>in that production line</w:t>
        </w:r>
        <w:r w:rsidR="00735E30" w:rsidRPr="008C0147">
          <w:rPr>
            <w:rFonts w:ascii="Times New Roman" w:eastAsia="Times New Roman" w:hAnsi="Times New Roman" w:cs="Times New Roman"/>
            <w:color w:val="0099FF"/>
            <w:lang w:val="en-GB"/>
          </w:rPr>
          <w:t xml:space="preserve"> the same twelve-month period</w:t>
        </w:r>
        <w:r w:rsidR="00735E30" w:rsidRPr="008C0147">
          <w:rPr>
            <w:rFonts w:ascii="Times New Roman" w:eastAsia="Times New Roman" w:hAnsi="Times New Roman" w:cs="Times New Roman"/>
            <w:color w:val="006600"/>
            <w:lang w:val="en-GB"/>
          </w:rPr>
          <w:t>.</w:t>
        </w:r>
      </w:ins>
    </w:p>
    <w:p w:rsidR="00735E30" w:rsidRDefault="00735E30" w:rsidP="008802F7">
      <w:pPr>
        <w:spacing w:after="120"/>
        <w:jc w:val="both"/>
        <w:rPr>
          <w:rFonts w:ascii="Times New Roman" w:hAnsi="Times New Roman" w:cs="Times New Roman"/>
          <w:lang w:val="en-GB"/>
        </w:rPr>
      </w:pPr>
    </w:p>
    <w:p w:rsidR="006914CC" w:rsidRDefault="006914CC" w:rsidP="00F32EDC">
      <w:pPr>
        <w:keepNext/>
        <w:keepLines/>
        <w:tabs>
          <w:tab w:val="left" w:pos="3969"/>
        </w:tabs>
        <w:spacing w:before="240" w:after="240" w:line="300" w:lineRule="exact"/>
        <w:ind w:left="1701" w:hanging="1701"/>
        <w:rPr>
          <w:rFonts w:ascii="Times New Roman" w:eastAsia="Times New Roman" w:hAnsi="Times New Roman" w:cs="Times New Roman"/>
          <w:b/>
          <w:color w:val="3399FF"/>
          <w:sz w:val="20"/>
          <w:szCs w:val="20"/>
          <w:lang w:val="en-GB"/>
        </w:rPr>
      </w:pPr>
      <w:bookmarkStart w:id="88" w:name="_Toc349303555"/>
      <w:r w:rsidRPr="006914CC">
        <w:rPr>
          <w:rFonts w:ascii="Arial Black" w:eastAsia="Times New Roman" w:hAnsi="Arial Black" w:cs="Times New Roman"/>
          <w:color w:val="000000"/>
          <w:szCs w:val="20"/>
          <w:lang w:val="en-GB"/>
        </w:rPr>
        <w:t>Article 3:</w:t>
      </w:r>
      <w:r w:rsidRPr="006914CC">
        <w:rPr>
          <w:rFonts w:ascii="Arial Black" w:eastAsia="Times New Roman" w:hAnsi="Arial Black" w:cs="Times New Roman"/>
          <w:color w:val="000000"/>
          <w:szCs w:val="20"/>
          <w:lang w:val="en-GB"/>
        </w:rPr>
        <w:tab/>
        <w:t>Calculation of control levels</w:t>
      </w:r>
      <w:bookmarkEnd w:id="88"/>
    </w:p>
    <w:p w:rsidR="005E0BE6" w:rsidRPr="0035738B" w:rsidRDefault="005E0BE6" w:rsidP="006914CC">
      <w:pPr>
        <w:spacing w:after="240" w:line="240" w:lineRule="exact"/>
        <w:rPr>
          <w:rFonts w:ascii="Times New Roman" w:eastAsia="Times New Roman" w:hAnsi="Times New Roman" w:cs="Times New Roman"/>
          <w:color w:val="0033CC"/>
          <w:sz w:val="20"/>
          <w:szCs w:val="20"/>
          <w:lang w:val="en-GB"/>
        </w:rPr>
      </w:pPr>
      <w:del w:id="89" w:author="Author">
        <w:r w:rsidRPr="0035738B" w:rsidDel="00F32EDC">
          <w:rPr>
            <w:rFonts w:ascii="Times New Roman" w:eastAsia="Times New Roman" w:hAnsi="Times New Roman" w:cs="Times New Roman"/>
            <w:color w:val="3399FF"/>
            <w:sz w:val="20"/>
            <w:szCs w:val="20"/>
            <w:lang w:val="en-GB"/>
          </w:rPr>
          <w:delText>For the purposes of Articles 2, 2A to 2I and 5, each Party shall, for each group of substances in Annex A, Annex</w:delText>
        </w:r>
        <w:r w:rsidR="00F32EDC" w:rsidRPr="0035738B" w:rsidDel="00F32EDC">
          <w:rPr>
            <w:rFonts w:ascii="Times New Roman" w:eastAsia="Times New Roman" w:hAnsi="Times New Roman" w:cs="Times New Roman"/>
            <w:color w:val="3399FF"/>
            <w:sz w:val="20"/>
            <w:szCs w:val="20"/>
            <w:lang w:val="en-GB"/>
          </w:rPr>
          <w:delText xml:space="preserve"> B, Annex C or Annex E determine its calculated levels of</w:delText>
        </w:r>
      </w:del>
      <w:r w:rsidR="00F32EDC" w:rsidRPr="0035738B">
        <w:rPr>
          <w:rFonts w:ascii="Times New Roman" w:eastAsia="Times New Roman" w:hAnsi="Times New Roman" w:cs="Times New Roman"/>
          <w:color w:val="3399FF"/>
          <w:sz w:val="20"/>
          <w:szCs w:val="20"/>
          <w:lang w:val="en-GB"/>
        </w:rPr>
        <w:t>:</w:t>
      </w:r>
    </w:p>
    <w:p w:rsidR="006914CC" w:rsidRPr="0035738B" w:rsidDel="0035738B" w:rsidRDefault="0035738B" w:rsidP="0035738B">
      <w:pPr>
        <w:spacing w:after="240" w:line="240" w:lineRule="exact"/>
        <w:rPr>
          <w:del w:id="90" w:author="Author"/>
          <w:rFonts w:ascii="Times New Roman" w:eastAsia="Times New Roman" w:hAnsi="Times New Roman"/>
          <w:color w:val="0033CC"/>
          <w:sz w:val="20"/>
          <w:szCs w:val="20"/>
          <w:lang w:val="en-GB"/>
        </w:rPr>
      </w:pPr>
      <w:ins w:id="91" w:author="Author">
        <w:r w:rsidRPr="0035738B">
          <w:rPr>
            <w:rFonts w:ascii="Times New Roman" w:eastAsia="Times New Roman" w:hAnsi="Times New Roman"/>
            <w:color w:val="3399FF"/>
            <w:sz w:val="20"/>
            <w:szCs w:val="20"/>
            <w:lang w:val="en-GB"/>
          </w:rPr>
          <w:t>1.</w:t>
        </w:r>
        <w:r w:rsidR="00F32EDC" w:rsidRPr="0035738B">
          <w:rPr>
            <w:rFonts w:ascii="Times New Roman" w:eastAsia="Times New Roman" w:hAnsi="Times New Roman"/>
            <w:color w:val="3399FF"/>
            <w:sz w:val="20"/>
            <w:szCs w:val="20"/>
            <w:lang w:val="en-GB"/>
          </w:rPr>
          <w:t>For the purposes of Articles 2, 2A to 2J and 5, each Party shall, for each group of substances in Annex A, Annex B, Annex C, Annex E or Annex F determine its calculated levels of:</w:t>
        </w:r>
      </w:ins>
    </w:p>
    <w:p w:rsidR="006914CC" w:rsidRPr="006914CC" w:rsidRDefault="006914CC" w:rsidP="0035738B">
      <w:pPr>
        <w:spacing w:after="240" w:line="240" w:lineRule="exact"/>
        <w:rPr>
          <w:rFonts w:ascii="Times New Roman" w:eastAsia="Times New Roman" w:hAnsi="Times New Roman" w:cs="Times New Roman"/>
          <w:b/>
          <w:color w:val="0033CC"/>
          <w:sz w:val="20"/>
          <w:szCs w:val="20"/>
          <w:lang w:val="en-GB"/>
        </w:rPr>
      </w:pPr>
      <w:r w:rsidRPr="006914CC" w:rsidDel="00C2197A">
        <w:rPr>
          <w:rFonts w:ascii="Times New Roman" w:eastAsia="Times New Roman" w:hAnsi="Times New Roman" w:cs="Times New Roman"/>
          <w:b/>
          <w:color w:val="0033CC"/>
          <w:sz w:val="20"/>
          <w:szCs w:val="20"/>
          <w:lang w:val="en-GB"/>
        </w:rPr>
        <w:t xml:space="preserve"> </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Production by:</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multiplying its annual production of each controlled substance by the ozone depleting potential specified in respect of it in Annex A</w:t>
      </w:r>
      <w:r w:rsidRPr="006914CC">
        <w:rPr>
          <w:rFonts w:ascii="Times New Roman" w:eastAsia="Times New Roman" w:hAnsi="Times New Roman" w:cs="Times New Roman"/>
          <w:i/>
          <w:color w:val="000000"/>
          <w:sz w:val="20"/>
          <w:szCs w:val="20"/>
          <w:lang w:val="en-GB"/>
        </w:rPr>
        <w:t xml:space="preserve">, </w:t>
      </w:r>
      <w:r w:rsidRPr="006914CC">
        <w:rPr>
          <w:rFonts w:ascii="Times New Roman" w:eastAsia="Times New Roman" w:hAnsi="Times New Roman" w:cs="Times New Roman"/>
          <w:color w:val="000000"/>
          <w:sz w:val="20"/>
          <w:szCs w:val="20"/>
          <w:lang w:val="en-GB"/>
        </w:rPr>
        <w:t xml:space="preserve">Annex B, Annex C or Annex E </w:t>
      </w:r>
      <w:ins w:id="92" w:author="Author">
        <w:r w:rsidR="00F32EDC">
          <w:rPr>
            <w:rFonts w:ascii="Times New Roman" w:eastAsia="Times New Roman" w:hAnsi="Times New Roman" w:cs="Times New Roman"/>
            <w:color w:val="000000"/>
            <w:sz w:val="20"/>
            <w:szCs w:val="20"/>
            <w:lang w:val="en-GB"/>
          </w:rPr>
          <w:t>except as otherwise specified in paragraph 2</w:t>
        </w:r>
      </w:ins>
      <w:r w:rsidRPr="006914CC">
        <w:rPr>
          <w:rFonts w:ascii="Times New Roman" w:eastAsia="Times New Roman" w:hAnsi="Times New Roman" w:cs="Times New Roman"/>
          <w:color w:val="000000"/>
          <w:sz w:val="20"/>
          <w:szCs w:val="20"/>
          <w:lang w:val="en-GB"/>
        </w:rPr>
        <w:t>;</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adding</w:t>
      </w:r>
      <w:proofErr w:type="gramEnd"/>
      <w:r w:rsidRPr="006914CC">
        <w:rPr>
          <w:rFonts w:ascii="Times New Roman" w:eastAsia="Times New Roman" w:hAnsi="Times New Roman" w:cs="Times New Roman"/>
          <w:color w:val="000000"/>
          <w:sz w:val="20"/>
          <w:szCs w:val="20"/>
          <w:lang w:val="en-GB"/>
        </w:rPr>
        <w:t xml:space="preserve"> together, for each such Group, the resulting figures;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 xml:space="preserve">Imports and exports, respectively, by following, </w:t>
      </w:r>
      <w:r w:rsidRPr="006914CC">
        <w:rPr>
          <w:rFonts w:ascii="Times New Roman" w:eastAsia="Times New Roman" w:hAnsi="Times New Roman" w:cs="Times New Roman"/>
          <w:i/>
          <w:color w:val="000000"/>
          <w:sz w:val="20"/>
          <w:szCs w:val="20"/>
          <w:lang w:val="en-GB"/>
        </w:rPr>
        <w:t>mutatis mutandis</w:t>
      </w:r>
      <w:r w:rsidRPr="006914CC">
        <w:rPr>
          <w:rFonts w:ascii="Times New Roman" w:eastAsia="Times New Roman" w:hAnsi="Times New Roman" w:cs="Times New Roman"/>
          <w:color w:val="000000"/>
          <w:sz w:val="20"/>
          <w:szCs w:val="20"/>
          <w:lang w:val="en-GB"/>
        </w:rPr>
        <w:t xml:space="preserve">, the procedure set out in subparagraph (a); </w:t>
      </w:r>
      <w:del w:id="93" w:author="Author">
        <w:r w:rsidR="0035738B" w:rsidDel="0035738B">
          <w:rPr>
            <w:rFonts w:ascii="Times New Roman" w:eastAsia="Times New Roman" w:hAnsi="Times New Roman" w:cs="Times New Roman"/>
            <w:color w:val="000000"/>
            <w:sz w:val="20"/>
            <w:szCs w:val="20"/>
            <w:lang w:val="en-GB"/>
          </w:rPr>
          <w:delText xml:space="preserve">and </w:delText>
        </w:r>
      </w:del>
    </w:p>
    <w:p w:rsidR="006914CC" w:rsidRPr="006914CC" w:rsidRDefault="006914CC" w:rsidP="006914CC">
      <w:pPr>
        <w:tabs>
          <w:tab w:val="left" w:pos="567"/>
        </w:tabs>
        <w:spacing w:after="240" w:line="240" w:lineRule="exact"/>
        <w:ind w:left="994" w:hanging="994"/>
        <w:rPr>
          <w:rFonts w:ascii="Times New Roman" w:eastAsia="Times New Roman" w:hAnsi="Times New Roman" w:cs="Times New Roman"/>
          <w:b/>
          <w:color w:val="0033CC"/>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Consumption by adding together its calculated levels of production and imports and subtracting its calculated level of exports as determined in accordance with subparagraphs (a) and (b). However, beginning on 1 January 1993, any export of controlled substances to non-Parties shall not be subtracted in calculating the consumption level of the exporting Party</w:t>
      </w:r>
      <w:r w:rsidR="0035738B">
        <w:rPr>
          <w:rFonts w:ascii="Times New Roman" w:eastAsia="Times New Roman" w:hAnsi="Times New Roman" w:cs="Times New Roman"/>
          <w:color w:val="000000"/>
          <w:sz w:val="20"/>
          <w:szCs w:val="20"/>
          <w:lang w:val="en-GB"/>
        </w:rPr>
        <w:t xml:space="preserve">; </w:t>
      </w:r>
      <w:ins w:id="94" w:author="Author">
        <w:r w:rsidR="0035738B">
          <w:rPr>
            <w:rFonts w:ascii="Times New Roman" w:eastAsia="Times New Roman" w:hAnsi="Times New Roman" w:cs="Times New Roman"/>
            <w:color w:val="000000"/>
            <w:sz w:val="20"/>
            <w:szCs w:val="20"/>
            <w:lang w:val="en-GB"/>
          </w:rPr>
          <w:t>and</w:t>
        </w:r>
      </w:ins>
    </w:p>
    <w:p w:rsidR="0035738B" w:rsidRPr="0035738B" w:rsidRDefault="0035738B" w:rsidP="0000366F">
      <w:pPr>
        <w:spacing w:after="120"/>
        <w:ind w:left="540"/>
        <w:rPr>
          <w:ins w:id="95" w:author="Author"/>
          <w:rFonts w:ascii="Times New Roman" w:eastAsia="Times New Roman" w:hAnsi="Times New Roman" w:cs="Times New Roman"/>
          <w:sz w:val="20"/>
          <w:szCs w:val="20"/>
          <w:lang w:val="en-GB"/>
        </w:rPr>
      </w:pPr>
      <w:r w:rsidRPr="0035738B">
        <w:rPr>
          <w:rFonts w:ascii="Times New Roman" w:eastAsia="Times New Roman" w:hAnsi="Times New Roman" w:cs="Times New Roman"/>
          <w:sz w:val="20"/>
          <w:szCs w:val="20"/>
          <w:lang w:val="en-GB"/>
        </w:rPr>
        <w:t xml:space="preserve"> </w:t>
      </w:r>
      <w:ins w:id="96" w:author="Author">
        <w:r w:rsidRPr="0035738B">
          <w:rPr>
            <w:rFonts w:ascii="Times New Roman" w:eastAsia="Times New Roman" w:hAnsi="Times New Roman" w:cs="Times New Roman"/>
            <w:sz w:val="20"/>
            <w:szCs w:val="20"/>
            <w:lang w:val="en-GB"/>
          </w:rPr>
          <w:t>(d) Emissions of Annex F, Group II substances generated as in each facility that generates Annex C, Group I or Annex F substances by including, among other things, amounts emitted from equipment leaks, process vents, and destruction devices, but excluding amounts captured for use, destruction, or storage.</w:t>
        </w:r>
        <w:r w:rsidR="00D22109">
          <w:rPr>
            <w:rFonts w:ascii="Times New Roman" w:eastAsia="Times New Roman" w:hAnsi="Times New Roman" w:cs="Times New Roman"/>
            <w:sz w:val="20"/>
            <w:szCs w:val="20"/>
            <w:lang w:val="en-GB"/>
          </w:rPr>
          <w:t xml:space="preserve"> (</w:t>
        </w:r>
        <w:r w:rsidR="00D22109" w:rsidRPr="002C5535">
          <w:rPr>
            <w:rFonts w:ascii="Times New Roman" w:eastAsia="Times New Roman" w:hAnsi="Times New Roman" w:cs="Times New Roman"/>
            <w:sz w:val="20"/>
            <w:szCs w:val="20"/>
            <w:highlight w:val="yellow"/>
            <w:lang w:val="en-GB"/>
          </w:rPr>
          <w:t>DRAFTING NOTE- CONTINGENT ON HFC-23 ISSUE)</w:t>
        </w:r>
      </w:ins>
    </w:p>
    <w:p w:rsidR="0035738B" w:rsidRPr="00624125" w:rsidRDefault="0035738B" w:rsidP="0035738B">
      <w:pPr>
        <w:tabs>
          <w:tab w:val="left" w:pos="1247"/>
          <w:tab w:val="left" w:pos="1814"/>
          <w:tab w:val="left" w:pos="2381"/>
          <w:tab w:val="left" w:pos="2948"/>
          <w:tab w:val="left" w:pos="3515"/>
        </w:tabs>
        <w:spacing w:after="120" w:line="240" w:lineRule="auto"/>
        <w:ind w:left="450" w:hanging="426"/>
        <w:rPr>
          <w:rStyle w:val="FootnoteReference"/>
          <w:rFonts w:cs="Times New Roman"/>
          <w:i/>
        </w:rPr>
      </w:pPr>
      <w:ins w:id="97" w:author="Author">
        <w:r w:rsidRPr="0035738B">
          <w:rPr>
            <w:rFonts w:ascii="Times New Roman" w:eastAsia="Times New Roman" w:hAnsi="Times New Roman" w:cs="Times New Roman"/>
            <w:sz w:val="20"/>
            <w:szCs w:val="20"/>
            <w:lang w:val="en-GB"/>
          </w:rPr>
          <w:t>2. When calculating levels, expressed in CO2 equivalents, of production, consumption, imports, exports and emissions of Annex F and Annex C Group I substances for purposes of Article 2J, paragraph 5ter of Article 2, and paragraph 1(d) of Article 3, each Party shall use the global warming potentials of these substances as specified in Annexes C and F.</w:t>
        </w:r>
      </w:ins>
    </w:p>
    <w:p w:rsidR="006914CC" w:rsidRPr="00A328B5" w:rsidRDefault="006914CC" w:rsidP="0000366F">
      <w:pPr>
        <w:keepNext/>
        <w:keepLines/>
        <w:tabs>
          <w:tab w:val="left" w:pos="540"/>
          <w:tab w:val="left" w:pos="1247"/>
          <w:tab w:val="left" w:pos="1814"/>
          <w:tab w:val="left" w:pos="2381"/>
          <w:tab w:val="left" w:pos="2948"/>
          <w:tab w:val="left" w:pos="3515"/>
        </w:tabs>
        <w:spacing w:after="240" w:line="240" w:lineRule="exact"/>
        <w:rPr>
          <w:rFonts w:ascii="Times New Roman" w:eastAsia="Times New Roman" w:hAnsi="Times New Roman" w:cs="Times New Roman"/>
          <w:b/>
          <w:color w:val="3399FF"/>
          <w:sz w:val="20"/>
          <w:szCs w:val="20"/>
          <w:u w:val="single"/>
          <w:lang w:val="en-GB"/>
        </w:rPr>
      </w:pP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98" w:name="_Toc349303556"/>
      <w:r w:rsidRPr="006914CC">
        <w:rPr>
          <w:rFonts w:ascii="Arial Black" w:eastAsia="Times New Roman" w:hAnsi="Arial Black" w:cs="Times New Roman"/>
          <w:color w:val="000000"/>
          <w:szCs w:val="20"/>
          <w:lang w:val="en-GB"/>
        </w:rPr>
        <w:t>Article 4:</w:t>
      </w:r>
      <w:r w:rsidRPr="006914CC">
        <w:rPr>
          <w:rFonts w:ascii="Arial Black" w:eastAsia="Times New Roman" w:hAnsi="Arial Black" w:cs="Times New Roman"/>
          <w:color w:val="000000"/>
          <w:szCs w:val="20"/>
          <w:lang w:val="en-GB"/>
        </w:rPr>
        <w:tab/>
        <w:t>Control of trade with non-Parties</w:t>
      </w:r>
      <w:bookmarkEnd w:id="98"/>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As of 1 January 1990, each party shall ban the import of the controlled substances in Annex A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1 </w:t>
      </w:r>
      <w:proofErr w:type="spellStart"/>
      <w:proofErr w:type="gramStart"/>
      <w:r w:rsidRPr="006914CC">
        <w:rPr>
          <w:rFonts w:ascii="Times New Roman" w:eastAsia="Times New Roman" w:hAnsi="Times New Roman" w:cs="Times New Roman"/>
          <w:i/>
          <w:color w:val="000000"/>
          <w:sz w:val="20"/>
          <w:szCs w:val="20"/>
          <w:lang w:val="en-GB"/>
        </w:rPr>
        <w:t>bis</w:t>
      </w:r>
      <w:proofErr w:type="spellEnd"/>
      <w:proofErr w:type="gramEnd"/>
      <w:r w:rsidRPr="006914CC">
        <w:rPr>
          <w:rFonts w:ascii="Times New Roman" w:eastAsia="Times New Roman" w:hAnsi="Times New Roman" w:cs="Times New Roman"/>
          <w:i/>
          <w:color w:val="000000"/>
          <w:sz w:val="20"/>
          <w:szCs w:val="20"/>
          <w:lang w:val="en-GB"/>
        </w:rPr>
        <w:t>.</w:t>
      </w:r>
      <w:r w:rsidRPr="006914CC">
        <w:rPr>
          <w:rFonts w:ascii="Times New Roman" w:eastAsia="Times New Roman" w:hAnsi="Times New Roman" w:cs="Times New Roman"/>
          <w:color w:val="000000"/>
          <w:sz w:val="20"/>
          <w:szCs w:val="20"/>
          <w:lang w:val="en-GB"/>
        </w:rPr>
        <w:tab/>
        <w:t>Within one year of the date of the entry into force of this paragraph, each Party shall ban the import of the controlled substances in Annex B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1 </w:t>
      </w:r>
      <w:r w:rsidRPr="006914CC">
        <w:rPr>
          <w:rFonts w:ascii="Times New Roman" w:eastAsia="Times New Roman" w:hAnsi="Times New Roman" w:cs="Times New Roman"/>
          <w:i/>
          <w:color w:val="000000"/>
          <w:sz w:val="20"/>
          <w:szCs w:val="20"/>
          <w:lang w:val="en-GB"/>
        </w:rPr>
        <w:t>ter.</w:t>
      </w:r>
      <w:proofErr w:type="gramEnd"/>
      <w:r w:rsidRPr="006914CC">
        <w:rPr>
          <w:rFonts w:ascii="Times New Roman" w:eastAsia="Times New Roman" w:hAnsi="Times New Roman" w:cs="Times New Roman"/>
          <w:color w:val="000000"/>
          <w:sz w:val="20"/>
          <w:szCs w:val="20"/>
          <w:lang w:val="en-GB"/>
        </w:rPr>
        <w:tab/>
        <w:t>Within one year of the date of entry into force of this paragraph, each Party shall ban the import of any controlled substances in Group II of Annex C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1 </w:t>
      </w:r>
      <w:r w:rsidRPr="006914CC">
        <w:rPr>
          <w:rFonts w:ascii="Times New Roman" w:eastAsia="Times New Roman" w:hAnsi="Times New Roman" w:cs="Times New Roman"/>
          <w:i/>
          <w:color w:val="000000"/>
          <w:sz w:val="20"/>
          <w:szCs w:val="20"/>
          <w:lang w:val="en-GB"/>
        </w:rPr>
        <w:t>qua</w:t>
      </w:r>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Within one year of the date of entry into force of this paragraph, each Party shall ban the import of the controlled substance in Annex E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1 </w:t>
      </w:r>
      <w:proofErr w:type="spellStart"/>
      <w:r w:rsidRPr="006914CC">
        <w:rPr>
          <w:rFonts w:ascii="Times New Roman" w:eastAsia="Times New Roman" w:hAnsi="Times New Roman" w:cs="Times New Roman"/>
          <w:i/>
          <w:color w:val="000000"/>
          <w:sz w:val="20"/>
          <w:szCs w:val="20"/>
          <w:lang w:val="en-GB"/>
        </w:rPr>
        <w:t>quin</w:t>
      </w:r>
      <w:proofErr w:type="spellEnd"/>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As of 1 January 2004, each Party shall ban the import of the controlled substances in Group I of Annex C from any State not party to this Protocol.</w:t>
      </w:r>
    </w:p>
    <w:p w:rsidR="006914CC" w:rsidRDefault="006914CC" w:rsidP="006914CC">
      <w:pPr>
        <w:spacing w:after="240" w:line="240" w:lineRule="exact"/>
        <w:ind w:left="567" w:hanging="567"/>
        <w:rPr>
          <w:ins w:id="99" w:author="Autho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1 </w:t>
      </w:r>
      <w:r w:rsidRPr="006914CC">
        <w:rPr>
          <w:rFonts w:ascii="Times New Roman" w:eastAsia="Times New Roman" w:hAnsi="Times New Roman" w:cs="Times New Roman"/>
          <w:i/>
          <w:color w:val="000000"/>
          <w:sz w:val="20"/>
          <w:szCs w:val="20"/>
          <w:lang w:val="en-GB"/>
        </w:rPr>
        <w:t>sex.</w:t>
      </w:r>
      <w:proofErr w:type="gramEnd"/>
      <w:r w:rsidRPr="006914CC">
        <w:rPr>
          <w:rFonts w:ascii="Times New Roman" w:eastAsia="Times New Roman" w:hAnsi="Times New Roman" w:cs="Times New Roman"/>
          <w:color w:val="000000"/>
          <w:sz w:val="20"/>
          <w:szCs w:val="20"/>
          <w:lang w:val="en-GB"/>
        </w:rPr>
        <w:tab/>
        <w:t>Within one year of the date of entry into force of this paragraph, each Party shall ban the import of the controlled substance in Group III of Annex C from any State not party to this Protocol.</w:t>
      </w:r>
    </w:p>
    <w:p w:rsidR="00454AC6" w:rsidRDefault="00454AC6" w:rsidP="006914CC">
      <w:pPr>
        <w:spacing w:after="240" w:line="240" w:lineRule="exact"/>
        <w:ind w:left="567" w:hanging="567"/>
        <w:rPr>
          <w:ins w:id="100" w:author="Author"/>
          <w:rFonts w:ascii="Times New Roman" w:eastAsia="Times New Roman" w:hAnsi="Times New Roman" w:cs="Times New Roman"/>
          <w:color w:val="000000"/>
          <w:sz w:val="20"/>
          <w:szCs w:val="20"/>
          <w:lang w:val="en-GB"/>
        </w:rPr>
      </w:pPr>
      <w:ins w:id="101" w:author="Author">
        <w:r>
          <w:rPr>
            <w:rFonts w:ascii="Times New Roman" w:eastAsia="Times New Roman" w:hAnsi="Times New Roman" w:cs="Times New Roman"/>
            <w:color w:val="000000"/>
            <w:sz w:val="20"/>
            <w:szCs w:val="20"/>
            <w:lang w:val="en-GB"/>
          </w:rPr>
          <w:t xml:space="preserve">1 </w:t>
        </w:r>
        <w:r>
          <w:rPr>
            <w:rFonts w:ascii="Times New Roman" w:eastAsia="Times New Roman" w:hAnsi="Times New Roman" w:cs="Times New Roman"/>
            <w:i/>
            <w:color w:val="000000"/>
            <w:sz w:val="20"/>
            <w:szCs w:val="20"/>
            <w:lang w:val="en-GB"/>
          </w:rPr>
          <w:t>sept</w:t>
        </w:r>
        <w:r>
          <w:rPr>
            <w:rFonts w:ascii="Times New Roman" w:eastAsia="Times New Roman" w:hAnsi="Times New Roman" w:cs="Times New Roman"/>
            <w:color w:val="000000"/>
            <w:sz w:val="20"/>
            <w:szCs w:val="20"/>
            <w:lang w:val="en-GB"/>
          </w:rPr>
          <w:t xml:space="preserve">. Within one year of the date of entry into force of this paragraph, each Party shall ban the import of the controlled substances in Annex F from any State not party to this Protocol. </w:t>
        </w:r>
      </w:ins>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As of 1 January 1993, each Party shall ban the export of any controlled substances in Annex A to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2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Commencing one year after the date of entry into force of this paragraph, each Party shall ban the export of any controlled substances in Annex B to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2 </w:t>
      </w:r>
      <w:r w:rsidRPr="006914CC">
        <w:rPr>
          <w:rFonts w:ascii="Times New Roman" w:eastAsia="Times New Roman" w:hAnsi="Times New Roman" w:cs="Times New Roman"/>
          <w:i/>
          <w:color w:val="000000"/>
          <w:sz w:val="20"/>
          <w:szCs w:val="20"/>
          <w:lang w:val="en-GB"/>
        </w:rPr>
        <w:t>ter</w:t>
      </w: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Commencing one year after the date of entry into force of this paragraph, each Party shall ban the export of any controlled substances in Group II of Annex C to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2 </w:t>
      </w:r>
      <w:r w:rsidRPr="006914CC">
        <w:rPr>
          <w:rFonts w:ascii="Times New Roman" w:eastAsia="Times New Roman" w:hAnsi="Times New Roman" w:cs="Times New Roman"/>
          <w:i/>
          <w:color w:val="000000"/>
          <w:sz w:val="20"/>
          <w:szCs w:val="20"/>
          <w:lang w:val="en-GB"/>
        </w:rPr>
        <w:t>qua</w:t>
      </w:r>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Commencing one year of the date of entry into force of this paragraph, each Party shall ban the export of the controlled substance in Annex E to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2 </w:t>
      </w:r>
      <w:proofErr w:type="spellStart"/>
      <w:proofErr w:type="gramStart"/>
      <w:r w:rsidRPr="006914CC">
        <w:rPr>
          <w:rFonts w:ascii="Times New Roman" w:eastAsia="Times New Roman" w:hAnsi="Times New Roman" w:cs="Times New Roman"/>
          <w:i/>
          <w:color w:val="000000"/>
          <w:sz w:val="20"/>
          <w:szCs w:val="20"/>
          <w:lang w:val="en-GB"/>
        </w:rPr>
        <w:t>quin</w:t>
      </w:r>
      <w:proofErr w:type="spellEnd"/>
      <w:proofErr w:type="gram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As of 1 January 2004, each Party shall ban the export of the controlled substances in Group I of Annex C to any State not party to this Protocol.</w:t>
      </w:r>
    </w:p>
    <w:p w:rsid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2 </w:t>
      </w:r>
      <w:proofErr w:type="gramStart"/>
      <w:r w:rsidRPr="006914CC">
        <w:rPr>
          <w:rFonts w:ascii="Times New Roman" w:eastAsia="Times New Roman" w:hAnsi="Times New Roman" w:cs="Times New Roman"/>
          <w:i/>
          <w:color w:val="000000"/>
          <w:sz w:val="20"/>
          <w:szCs w:val="20"/>
          <w:lang w:val="en-GB"/>
        </w:rPr>
        <w:t>sex</w:t>
      </w:r>
      <w:proofErr w:type="gramEnd"/>
      <w:r w:rsidRPr="006914CC">
        <w:rPr>
          <w:rFonts w:ascii="Times New Roman" w:eastAsia="Times New Roman" w:hAnsi="Times New Roman" w:cs="Times New Roman"/>
          <w:i/>
          <w:color w:val="000000"/>
          <w:sz w:val="20"/>
          <w:szCs w:val="20"/>
          <w:lang w:val="en-GB"/>
        </w:rPr>
        <w:t>.</w:t>
      </w:r>
      <w:r w:rsidRPr="006914CC">
        <w:rPr>
          <w:rFonts w:ascii="Times New Roman" w:eastAsia="Times New Roman" w:hAnsi="Times New Roman" w:cs="Times New Roman"/>
          <w:color w:val="000000"/>
          <w:sz w:val="20"/>
          <w:szCs w:val="20"/>
          <w:lang w:val="en-GB"/>
        </w:rPr>
        <w:tab/>
        <w:t>Within one year of the date of entry into force of this paragraph, each Party shall ban the export of the controlled substance in Group III of Annex C to any State not party to this Protocol.</w:t>
      </w:r>
    </w:p>
    <w:p w:rsidR="00454AC6" w:rsidRPr="00454AC6" w:rsidRDefault="00454AC6" w:rsidP="006914CC">
      <w:pPr>
        <w:spacing w:after="240" w:line="240" w:lineRule="exact"/>
        <w:ind w:left="567" w:hanging="567"/>
        <w:rPr>
          <w:rFonts w:ascii="Times New Roman" w:eastAsia="Times New Roman" w:hAnsi="Times New Roman" w:cs="Times New Roman"/>
          <w:color w:val="000000"/>
          <w:sz w:val="20"/>
          <w:szCs w:val="20"/>
          <w:lang w:val="en-GB"/>
        </w:rPr>
      </w:pPr>
      <w:ins w:id="102" w:author="Author">
        <w:r>
          <w:rPr>
            <w:rFonts w:ascii="Times New Roman" w:eastAsia="Times New Roman" w:hAnsi="Times New Roman" w:cs="Times New Roman"/>
            <w:color w:val="000000"/>
            <w:sz w:val="20"/>
            <w:szCs w:val="20"/>
            <w:lang w:val="en-GB"/>
          </w:rPr>
          <w:t xml:space="preserve">2 </w:t>
        </w:r>
        <w:r>
          <w:rPr>
            <w:rFonts w:ascii="Times New Roman" w:eastAsia="Times New Roman" w:hAnsi="Times New Roman" w:cs="Times New Roman"/>
            <w:i/>
            <w:color w:val="000000"/>
            <w:sz w:val="20"/>
            <w:szCs w:val="20"/>
            <w:lang w:val="en-GB"/>
          </w:rPr>
          <w:t>sept.</w:t>
        </w:r>
        <w:r>
          <w:rPr>
            <w:rFonts w:ascii="Times New Roman" w:eastAsia="Times New Roman" w:hAnsi="Times New Roman" w:cs="Times New Roman"/>
            <w:color w:val="000000"/>
            <w:sz w:val="20"/>
            <w:szCs w:val="20"/>
            <w:lang w:val="en-GB"/>
          </w:rPr>
          <w:t xml:space="preserve"> Within one year of the date of entry into force of this paragraph, each Party shall ban the export of the c</w:t>
        </w:r>
        <w:r w:rsidR="00973927">
          <w:rPr>
            <w:rFonts w:ascii="Times New Roman" w:eastAsia="Times New Roman" w:hAnsi="Times New Roman" w:cs="Times New Roman"/>
            <w:color w:val="000000"/>
            <w:sz w:val="20"/>
            <w:szCs w:val="20"/>
            <w:lang w:val="en-GB"/>
          </w:rPr>
          <w:t>ontrolled substances in Annex F to any State not party to this Protocol.</w:t>
        </w:r>
      </w:ins>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By 1 January 1992, the Parties shall, following the procedures in Article 10 of the Convention, elaborate in an annex a list of products containing controlled substances in Annex A. Parties that have not objected to the annex in accordance with those procedures shall ban, within one year of the annex having become effective, the import of those products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3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Within three years of the date of the entry into force of this paragraph, the Parties shall, following the procedures in Article 10 of the Convention, elaborate in an annex a list of products containing controlled substances in Annex B. Parties that have not objected to the annex in accordance with those procedures shall ban, within one year of the annex having become effective, the import of those products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lastRenderedPageBreak/>
        <w:t xml:space="preserve">3 </w:t>
      </w:r>
      <w:r w:rsidRPr="006914CC">
        <w:rPr>
          <w:rFonts w:ascii="Times New Roman" w:eastAsia="Times New Roman" w:hAnsi="Times New Roman" w:cs="Times New Roman"/>
          <w:i/>
          <w:color w:val="000000"/>
          <w:sz w:val="20"/>
          <w:szCs w:val="20"/>
          <w:lang w:val="en-GB"/>
        </w:rPr>
        <w:t>ter.</w:t>
      </w:r>
      <w:proofErr w:type="gramEnd"/>
      <w:r w:rsidRPr="006914CC">
        <w:rPr>
          <w:rFonts w:ascii="Times New Roman" w:eastAsia="Times New Roman" w:hAnsi="Times New Roman" w:cs="Times New Roman"/>
          <w:color w:val="000000"/>
          <w:sz w:val="20"/>
          <w:szCs w:val="20"/>
          <w:lang w:val="en-GB"/>
        </w:rPr>
        <w:tab/>
        <w:t>Within three years of the date of entry into force of this paragraph, the Parties shall, following the procedures in Article 10 of the Convention, elaborate in an annex a list of products containing controlled substances in Group II of Annex C. Parties that have not objected to the annex in accordance with those procedures shall ban, within one year of the annex having become effective, the import of those products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By 1 January 1994, the Parties shall determine the feasibility of banning or restricting, from States not party to this Protocol, the import of products produced with, but not containing, controlled substances in Annex A. If determined feasible, the Parties shall, following the procedures in Article 10 of the Convention, elaborate in an annex a list of such products. Parties that have not objected to the annex in accordance with those procedures shall ban or restrict, within one year of the annex having become effective, the import of those products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4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Within five years of the date of the entry into force of this paragraph, the Parties shall determine the feasibility of banning or restricting, from States not party to this Protocol, the import of products produced with, but not containing, controlled substances in Annex B. If determined feasible, the Parties shall, following the procedures in Article 10 of the Convention, elaborate in an annex a list of such products. Parties that have not objected to the annex in accordance with those procedures shall ban or restrict, within one year of the annex having become effective, the import of those products from any State not party to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4 </w:t>
      </w:r>
      <w:r w:rsidRPr="006914CC">
        <w:rPr>
          <w:rFonts w:ascii="Times New Roman" w:eastAsia="Times New Roman" w:hAnsi="Times New Roman" w:cs="Times New Roman"/>
          <w:i/>
          <w:color w:val="000000"/>
          <w:sz w:val="20"/>
          <w:szCs w:val="20"/>
          <w:lang w:val="en-GB"/>
        </w:rPr>
        <w:t>ter</w:t>
      </w:r>
      <w:r w:rsidRPr="006914CC">
        <w:rPr>
          <w:rFonts w:ascii="Times New Roman" w:eastAsia="Times New Roman" w:hAnsi="Times New Roman" w:cs="Times New Roman"/>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Within five years of the date of entry into force of this paragraph, the Parties shall determine the feasibility of banning or restricting, from States not party to this Protocol, the import of products produced with, but not containing, controlled substances in Group II of Annex C. If determined feasible, the Parties shall, following the procedures in Article 10 of the Convention, elaborate in an annex a list of such products. Parties that have not objected to the annex in accordance with those procedures shall ban or restrict, within one year of the annex having become effective, the import of those products from any State not party to this Protocol.</w:t>
      </w:r>
    </w:p>
    <w:p w:rsidR="00973927"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Each Party undertakes to the fullest practicable extent to discourage the export to any State not party to this Protocol of technology for producing and for utilizing controlled substances in Annexes</w:t>
      </w:r>
      <w:del w:id="103" w:author="Author">
        <w:r w:rsidRPr="006914CC" w:rsidDel="00973927">
          <w:rPr>
            <w:rFonts w:ascii="Times New Roman" w:eastAsia="Times New Roman" w:hAnsi="Times New Roman" w:cs="Times New Roman"/>
            <w:color w:val="000000"/>
            <w:sz w:val="20"/>
            <w:szCs w:val="20"/>
            <w:lang w:val="en-GB"/>
          </w:rPr>
          <w:delText xml:space="preserve"> A, B, C </w:delText>
        </w:r>
        <w:r w:rsidR="00973927" w:rsidDel="00973927">
          <w:rPr>
            <w:rFonts w:ascii="Times New Roman" w:eastAsia="Times New Roman" w:hAnsi="Times New Roman" w:cs="Times New Roman"/>
            <w:color w:val="000000"/>
            <w:sz w:val="20"/>
            <w:szCs w:val="20"/>
            <w:lang w:val="en-GB"/>
          </w:rPr>
          <w:delText>and E</w:delText>
        </w:r>
      </w:del>
      <w:ins w:id="104" w:author="Author">
        <w:r w:rsidR="00973927">
          <w:rPr>
            <w:rFonts w:ascii="Times New Roman" w:eastAsia="Times New Roman" w:hAnsi="Times New Roman" w:cs="Times New Roman"/>
            <w:color w:val="000000"/>
            <w:sz w:val="20"/>
            <w:szCs w:val="20"/>
            <w:lang w:val="en-GB"/>
          </w:rPr>
          <w:t xml:space="preserve"> A, B, C, E and F</w:t>
        </w:r>
      </w:ins>
      <w:r w:rsidR="00973927">
        <w:rPr>
          <w:rFonts w:ascii="Times New Roman" w:eastAsia="Times New Roman" w:hAnsi="Times New Roman" w:cs="Times New Roman"/>
          <w:color w:val="000000"/>
          <w:sz w:val="20"/>
          <w:szCs w:val="20"/>
          <w:lang w:val="en-GB"/>
        </w:rPr>
        <w:t xml:space="preserve">. </w:t>
      </w:r>
    </w:p>
    <w:p w:rsidR="006914CC" w:rsidRPr="009B4F58"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 xml:space="preserve">Each Party shall refrain from providing new subsidies, aid, credits, guarantees or insurance programmes for the export to States not party to this Protocol of products, equipment, plants or technology that would facilitate the production of </w:t>
      </w:r>
      <w:r w:rsidRPr="009B4F58">
        <w:rPr>
          <w:rFonts w:ascii="Times New Roman" w:eastAsia="Times New Roman" w:hAnsi="Times New Roman" w:cs="Times New Roman"/>
          <w:color w:val="000000"/>
          <w:sz w:val="20"/>
          <w:szCs w:val="20"/>
          <w:lang w:val="en-GB"/>
        </w:rPr>
        <w:t>controlled substances in Annexes</w:t>
      </w:r>
      <w:del w:id="105" w:author="Author">
        <w:r w:rsidRPr="009B4F58" w:rsidDel="00973927">
          <w:rPr>
            <w:rFonts w:ascii="Times New Roman" w:eastAsia="Times New Roman" w:hAnsi="Times New Roman" w:cs="Times New Roman"/>
            <w:color w:val="000000"/>
            <w:sz w:val="20"/>
            <w:szCs w:val="20"/>
            <w:lang w:val="en-GB"/>
          </w:rPr>
          <w:delText xml:space="preserve"> A, B, C</w:delText>
        </w:r>
        <w:r w:rsidR="00973927" w:rsidDel="00973927">
          <w:rPr>
            <w:rFonts w:ascii="Times New Roman" w:eastAsia="Times New Roman" w:hAnsi="Times New Roman" w:cs="Times New Roman"/>
            <w:color w:val="000000"/>
            <w:sz w:val="20"/>
            <w:szCs w:val="20"/>
            <w:lang w:val="en-GB"/>
          </w:rPr>
          <w:delText xml:space="preserve"> and</w:delText>
        </w:r>
        <w:r w:rsidRPr="009B4F58" w:rsidDel="00973927">
          <w:rPr>
            <w:rFonts w:ascii="Times New Roman" w:eastAsia="Times New Roman" w:hAnsi="Times New Roman" w:cs="Times New Roman"/>
            <w:color w:val="000000"/>
            <w:sz w:val="20"/>
            <w:szCs w:val="20"/>
            <w:lang w:val="en-GB"/>
          </w:rPr>
          <w:delText xml:space="preserve"> E</w:delText>
        </w:r>
      </w:del>
      <w:ins w:id="106" w:author="Author">
        <w:r w:rsidR="00973927">
          <w:rPr>
            <w:rFonts w:ascii="Times New Roman" w:eastAsia="Times New Roman" w:hAnsi="Times New Roman" w:cs="Times New Roman"/>
            <w:color w:val="000000"/>
            <w:sz w:val="20"/>
            <w:szCs w:val="20"/>
            <w:lang w:val="en-GB"/>
          </w:rPr>
          <w:t xml:space="preserve"> A, B, C, E and F</w:t>
        </w:r>
      </w:ins>
      <w:r w:rsidR="00973927">
        <w:rPr>
          <w:rFonts w:ascii="Times New Roman" w:eastAsia="Times New Roman" w:hAnsi="Times New Roman" w:cs="Times New Roman"/>
          <w:color w:val="000000"/>
          <w:sz w:val="20"/>
          <w:szCs w:val="20"/>
          <w:lang w:val="en-GB"/>
        </w:rPr>
        <w:t>.</w:t>
      </w:r>
    </w:p>
    <w:p w:rsidR="006914CC" w:rsidRPr="009B4F58"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9B4F58">
        <w:rPr>
          <w:rFonts w:ascii="Times New Roman" w:eastAsia="Times New Roman" w:hAnsi="Times New Roman" w:cs="Times New Roman"/>
          <w:color w:val="000000"/>
          <w:sz w:val="20"/>
          <w:szCs w:val="20"/>
          <w:lang w:val="en-GB"/>
        </w:rPr>
        <w:t>7.</w:t>
      </w:r>
      <w:r w:rsidRPr="009B4F58">
        <w:rPr>
          <w:rFonts w:ascii="Times New Roman" w:eastAsia="Times New Roman" w:hAnsi="Times New Roman" w:cs="Times New Roman"/>
          <w:color w:val="000000"/>
          <w:sz w:val="20"/>
          <w:szCs w:val="20"/>
          <w:lang w:val="en-GB"/>
        </w:rPr>
        <w:tab/>
        <w:t>Paragraphs 5 and 6 shall not apply to products, equipment, plants or technology that improve the containment, recovery, recycling or destruction of controlled substances</w:t>
      </w:r>
      <w:r w:rsidR="00973927">
        <w:rPr>
          <w:rFonts w:ascii="Times New Roman" w:eastAsia="Times New Roman" w:hAnsi="Times New Roman" w:cs="Times New Roman"/>
          <w:color w:val="000000"/>
          <w:sz w:val="20"/>
          <w:szCs w:val="20"/>
          <w:lang w:val="en-GB"/>
        </w:rPr>
        <w:t>,</w:t>
      </w:r>
      <w:r w:rsidRPr="009B4F58">
        <w:rPr>
          <w:rFonts w:ascii="Times New Roman" w:eastAsia="Times New Roman" w:hAnsi="Times New Roman" w:cs="Times New Roman"/>
          <w:color w:val="000000"/>
          <w:sz w:val="20"/>
          <w:szCs w:val="20"/>
          <w:lang w:val="en-GB"/>
        </w:rPr>
        <w:t xml:space="preserve"> promote the development of alternative substances, or otherwise contribute to the reduction of emissions of controlle</w:t>
      </w:r>
      <w:r w:rsidR="00973927">
        <w:rPr>
          <w:rFonts w:ascii="Times New Roman" w:eastAsia="Times New Roman" w:hAnsi="Times New Roman" w:cs="Times New Roman"/>
          <w:color w:val="000000"/>
          <w:sz w:val="20"/>
          <w:szCs w:val="20"/>
          <w:lang w:val="en-GB"/>
        </w:rPr>
        <w:t>d substances in Annexes</w:t>
      </w:r>
      <w:del w:id="107" w:author="Author">
        <w:r w:rsidR="00973927" w:rsidDel="00973927">
          <w:rPr>
            <w:rFonts w:ascii="Times New Roman" w:eastAsia="Times New Roman" w:hAnsi="Times New Roman" w:cs="Times New Roman"/>
            <w:color w:val="000000"/>
            <w:sz w:val="20"/>
            <w:szCs w:val="20"/>
            <w:lang w:val="en-GB"/>
          </w:rPr>
          <w:delText xml:space="preserve"> A, B, C and E</w:delText>
        </w:r>
      </w:del>
      <w:ins w:id="108" w:author="Author">
        <w:r w:rsidR="00973927">
          <w:rPr>
            <w:rFonts w:ascii="Times New Roman" w:eastAsia="Times New Roman" w:hAnsi="Times New Roman" w:cs="Times New Roman"/>
            <w:color w:val="000000"/>
            <w:sz w:val="20"/>
            <w:szCs w:val="20"/>
            <w:lang w:val="en-GB"/>
          </w:rPr>
          <w:t xml:space="preserve"> A, B,C, E and F</w:t>
        </w:r>
      </w:ins>
      <w:r w:rsidR="00973927">
        <w:rPr>
          <w:rFonts w:ascii="Times New Roman" w:eastAsia="Times New Roman" w:hAnsi="Times New Roman" w:cs="Times New Roman"/>
          <w:color w:val="000000"/>
          <w:sz w:val="20"/>
          <w:szCs w:val="20"/>
          <w:lang w:val="en-GB"/>
        </w:rPr>
        <w:t xml:space="preserve">. </w:t>
      </w:r>
    </w:p>
    <w:p w:rsidR="006914CC" w:rsidRPr="009B4F58"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9B4F58">
        <w:rPr>
          <w:rFonts w:ascii="Times New Roman" w:eastAsia="Times New Roman" w:hAnsi="Times New Roman" w:cs="Times New Roman"/>
          <w:color w:val="000000"/>
          <w:sz w:val="20"/>
          <w:szCs w:val="20"/>
          <w:lang w:val="en-GB"/>
        </w:rPr>
        <w:t>8.</w:t>
      </w:r>
      <w:r w:rsidRPr="009B4F58">
        <w:rPr>
          <w:rFonts w:ascii="Times New Roman" w:eastAsia="Times New Roman" w:hAnsi="Times New Roman" w:cs="Times New Roman"/>
          <w:color w:val="000000"/>
          <w:sz w:val="20"/>
          <w:szCs w:val="20"/>
          <w:lang w:val="en-GB"/>
        </w:rPr>
        <w:tab/>
        <w:t xml:space="preserve">Notwithstanding the provisions of this Article, imports and exports referred to in paragraphs 1 to 4 </w:t>
      </w:r>
      <w:proofErr w:type="spellStart"/>
      <w:r w:rsidRPr="009B4F58">
        <w:rPr>
          <w:rFonts w:ascii="Times New Roman" w:eastAsia="Times New Roman" w:hAnsi="Times New Roman" w:cs="Times New Roman"/>
          <w:i/>
          <w:color w:val="000000"/>
          <w:sz w:val="20"/>
          <w:szCs w:val="20"/>
          <w:lang w:val="en-GB"/>
        </w:rPr>
        <w:t>ter</w:t>
      </w:r>
      <w:proofErr w:type="spellEnd"/>
      <w:r w:rsidRPr="009B4F58">
        <w:rPr>
          <w:rFonts w:ascii="Times New Roman" w:eastAsia="Times New Roman" w:hAnsi="Times New Roman" w:cs="Times New Roman"/>
          <w:color w:val="000000"/>
          <w:sz w:val="20"/>
          <w:szCs w:val="20"/>
          <w:lang w:val="en-GB"/>
        </w:rPr>
        <w:t xml:space="preserve"> of this Article may be permitted from, or to, any State not party to this Protocol, if that State is determined, by a meeting of the Parties, to be in full compliance with Article 2, Articles 2A to </w:t>
      </w:r>
      <w:del w:id="109" w:author="Author">
        <w:r w:rsidRPr="009B4F58" w:rsidDel="00973927">
          <w:rPr>
            <w:rFonts w:ascii="Times New Roman" w:eastAsia="Times New Roman" w:hAnsi="Times New Roman" w:cs="Times New Roman"/>
            <w:color w:val="000000"/>
            <w:sz w:val="20"/>
            <w:szCs w:val="20"/>
            <w:lang w:val="en-GB"/>
          </w:rPr>
          <w:delText>2</w:delText>
        </w:r>
        <w:r w:rsidR="00973927" w:rsidDel="00973927">
          <w:rPr>
            <w:rFonts w:ascii="Times New Roman" w:eastAsia="Times New Roman" w:hAnsi="Times New Roman" w:cs="Times New Roman"/>
            <w:color w:val="000000"/>
            <w:sz w:val="20"/>
            <w:szCs w:val="20"/>
            <w:lang w:val="en-GB"/>
          </w:rPr>
          <w:delText>I</w:delText>
        </w:r>
      </w:del>
      <w:proofErr w:type="gramStart"/>
      <w:ins w:id="110" w:author="Author">
        <w:r w:rsidR="00973927">
          <w:rPr>
            <w:rFonts w:ascii="Times New Roman" w:eastAsia="Times New Roman" w:hAnsi="Times New Roman" w:cs="Times New Roman"/>
            <w:color w:val="000000"/>
            <w:sz w:val="20"/>
            <w:szCs w:val="20"/>
            <w:lang w:val="en-GB"/>
          </w:rPr>
          <w:t>2J</w:t>
        </w:r>
      </w:ins>
      <w:r w:rsidR="00973927">
        <w:rPr>
          <w:rFonts w:ascii="Times New Roman" w:eastAsia="Times New Roman" w:hAnsi="Times New Roman" w:cs="Times New Roman"/>
          <w:color w:val="000000"/>
          <w:sz w:val="20"/>
          <w:szCs w:val="20"/>
          <w:lang w:val="en-GB"/>
        </w:rPr>
        <w:t xml:space="preserve"> </w:t>
      </w:r>
      <w:r w:rsidRPr="009B4F58">
        <w:rPr>
          <w:rFonts w:ascii="Times New Roman" w:eastAsia="Times New Roman" w:hAnsi="Times New Roman" w:cs="Times New Roman"/>
          <w:color w:val="0033CC"/>
          <w:sz w:val="20"/>
          <w:szCs w:val="20"/>
          <w:lang w:val="en-GB"/>
        </w:rPr>
        <w:t xml:space="preserve"> </w:t>
      </w:r>
      <w:r w:rsidRPr="009B4F58">
        <w:rPr>
          <w:rFonts w:ascii="Times New Roman" w:eastAsia="Times New Roman" w:hAnsi="Times New Roman" w:cs="Times New Roman"/>
          <w:color w:val="000000"/>
          <w:sz w:val="20"/>
          <w:szCs w:val="20"/>
          <w:lang w:val="en-GB"/>
        </w:rPr>
        <w:t>and</w:t>
      </w:r>
      <w:proofErr w:type="gramEnd"/>
      <w:r w:rsidRPr="009B4F58">
        <w:rPr>
          <w:rFonts w:ascii="Times New Roman" w:eastAsia="Times New Roman" w:hAnsi="Times New Roman" w:cs="Times New Roman"/>
          <w:color w:val="000000"/>
          <w:sz w:val="20"/>
          <w:szCs w:val="20"/>
          <w:lang w:val="en-GB"/>
        </w:rPr>
        <w:t xml:space="preserve"> this Article, and have submitted data to that effect as specified in Article 7.</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9B4F58">
        <w:rPr>
          <w:rFonts w:ascii="Times New Roman" w:eastAsia="Times New Roman" w:hAnsi="Times New Roman" w:cs="Times New Roman"/>
          <w:color w:val="000000"/>
          <w:sz w:val="20"/>
          <w:szCs w:val="20"/>
          <w:lang w:val="en-GB"/>
        </w:rPr>
        <w:t>9.</w:t>
      </w:r>
      <w:r w:rsidRPr="009B4F58">
        <w:rPr>
          <w:rFonts w:ascii="Times New Roman" w:eastAsia="Times New Roman" w:hAnsi="Times New Roman" w:cs="Times New Roman"/>
          <w:color w:val="000000"/>
          <w:sz w:val="20"/>
          <w:szCs w:val="20"/>
          <w:lang w:val="en-GB"/>
        </w:rPr>
        <w:tab/>
        <w:t>For the purposes of this Article, the term “State not party to this Protocol” shall include, with respect to a particular controlled substance, a State or regional</w:t>
      </w:r>
      <w:r w:rsidRPr="006914CC">
        <w:rPr>
          <w:rFonts w:ascii="Times New Roman" w:eastAsia="Times New Roman" w:hAnsi="Times New Roman" w:cs="Times New Roman"/>
          <w:color w:val="000000"/>
          <w:sz w:val="20"/>
          <w:szCs w:val="20"/>
          <w:lang w:val="en-GB"/>
        </w:rPr>
        <w:t xml:space="preserve"> economic integration organization that has not agreed to be bound </w:t>
      </w:r>
      <w:r w:rsidRPr="009B4F58">
        <w:rPr>
          <w:rFonts w:ascii="Times New Roman" w:eastAsia="Times New Roman" w:hAnsi="Times New Roman" w:cs="Times New Roman"/>
          <w:color w:val="000000"/>
          <w:sz w:val="20"/>
          <w:szCs w:val="20"/>
          <w:lang w:val="en-GB"/>
        </w:rPr>
        <w:t xml:space="preserve">by the </w:t>
      </w:r>
      <w:r w:rsidR="00A7481E" w:rsidRPr="009B4F58">
        <w:rPr>
          <w:rFonts w:ascii="Times New Roman" w:hAnsi="Times New Roman" w:cs="Times New Roman"/>
          <w:sz w:val="20"/>
          <w:szCs w:val="20"/>
        </w:rPr>
        <w:t>control</w:t>
      </w:r>
      <w:r w:rsidR="00A7481E" w:rsidRPr="00A7481E">
        <w:t xml:space="preserve"> </w:t>
      </w:r>
      <w:r w:rsidRPr="006914CC">
        <w:rPr>
          <w:rFonts w:ascii="Times New Roman" w:eastAsia="Times New Roman" w:hAnsi="Times New Roman" w:cs="Times New Roman"/>
          <w:color w:val="000000"/>
          <w:sz w:val="20"/>
          <w:szCs w:val="20"/>
          <w:lang w:val="en-GB"/>
        </w:rPr>
        <w:t>measures in effect for that substance.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r w:rsidRPr="006914CC">
        <w:rPr>
          <w:rFonts w:ascii="Times New Roman" w:eastAsia="Times New Roman" w:hAnsi="Times New Roman" w:cs="Times New Roman"/>
          <w:color w:val="000000"/>
          <w:sz w:val="20"/>
          <w:szCs w:val="20"/>
          <w:lang w:val="en-GB"/>
        </w:rPr>
        <w:tab/>
        <w:t>By 1 January 1996, the Parties shall consider whether to amend this Protocol in order to extend the measures in this Article to trade in controlled substances in Group I of Annex C and in Annex E with States not party to the Protocol.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11" w:name="_Toc349303557"/>
      <w:r w:rsidRPr="006914CC">
        <w:rPr>
          <w:rFonts w:ascii="Arial Black" w:eastAsia="Times New Roman" w:hAnsi="Arial Black" w:cs="Times New Roman"/>
          <w:color w:val="000000"/>
          <w:szCs w:val="20"/>
          <w:lang w:val="en-GB"/>
        </w:rPr>
        <w:t>Article 4A:</w:t>
      </w:r>
      <w:r w:rsidRPr="006914CC">
        <w:rPr>
          <w:rFonts w:ascii="Arial Black" w:eastAsia="Times New Roman" w:hAnsi="Arial Black" w:cs="Times New Roman"/>
          <w:color w:val="000000"/>
          <w:szCs w:val="20"/>
          <w:lang w:val="en-GB"/>
        </w:rPr>
        <w:tab/>
        <w:t>Control of trade with Parties</w:t>
      </w:r>
      <w:bookmarkEnd w:id="111"/>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 xml:space="preserve">Where, after the phase-out date applicable to it for a controlled substance, a Party is unable, despite having taken all practicable steps to comply with its obligation under the Protocol, to cease production of that substance </w:t>
      </w:r>
      <w:r w:rsidRPr="006914CC">
        <w:rPr>
          <w:rFonts w:ascii="Times New Roman" w:eastAsia="Times New Roman" w:hAnsi="Times New Roman" w:cs="Times New Roman"/>
          <w:color w:val="000000"/>
          <w:sz w:val="20"/>
          <w:szCs w:val="20"/>
          <w:lang w:val="en-GB"/>
        </w:rPr>
        <w:lastRenderedPageBreak/>
        <w:t>for domestic consumption, other than for uses agreed by the Parties to be essential, it shall ban the export of used, recycled and reclaimed quantities of that substance, other than for the purpose of destruction.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Paragraph 1 of this Article shall apply without prejudice to the operation of Article 11 of the Convention and the non-compliance procedure developed under Article 8 of the Protocol.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12" w:name="_Toc349303558"/>
      <w:r w:rsidRPr="006914CC">
        <w:rPr>
          <w:rFonts w:ascii="Arial Black" w:eastAsia="Times New Roman" w:hAnsi="Arial Black" w:cs="Times New Roman"/>
          <w:color w:val="000000"/>
          <w:szCs w:val="20"/>
          <w:lang w:val="en-GB"/>
        </w:rPr>
        <w:t>Article 4B:</w:t>
      </w:r>
      <w:r w:rsidRPr="006914CC">
        <w:rPr>
          <w:rFonts w:ascii="Arial Black" w:eastAsia="Times New Roman" w:hAnsi="Arial Black" w:cs="Times New Roman"/>
          <w:color w:val="000000"/>
          <w:szCs w:val="20"/>
          <w:lang w:val="en-GB"/>
        </w:rPr>
        <w:tab/>
        <w:t>Licensing</w:t>
      </w:r>
      <w:bookmarkEnd w:id="112"/>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by 1 January 2000 or within three months of the date of entry into force of this Article for it, whichever is the later, establish and implement a system for licensing the import and export of new, used, recycled and reclaimed controlled substances in Annexes A, B, C and E.</w:t>
      </w:r>
    </w:p>
    <w:p w:rsidR="006914CC" w:rsidRPr="00360D7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Notwithstanding paragraph 1 of this Article, any Party operating under paragraph 1 of Article 5 which decides it is not in a position to establish and implement a system for licensing the import and export of controlled substances in Annexes C and E, may delay taking those actions until 1 January 2005 and 1 January 2002, respectively.</w:t>
      </w:r>
    </w:p>
    <w:p w:rsidR="00E361E1" w:rsidRDefault="00360D7C" w:rsidP="00AB02CE">
      <w:pPr>
        <w:spacing w:after="0" w:line="240" w:lineRule="auto"/>
        <w:ind w:left="562" w:hanging="567"/>
        <w:rPr>
          <w:rFonts w:ascii="Times New Roman" w:hAnsi="Times New Roman" w:cs="Times New Roman"/>
          <w:sz w:val="20"/>
          <w:szCs w:val="20"/>
          <w:lang w:val="en-GB"/>
        </w:rPr>
      </w:pPr>
      <w:proofErr w:type="gramStart"/>
      <w:ins w:id="113" w:author="Author">
        <w:r w:rsidRPr="00360D7C">
          <w:rPr>
            <w:rFonts w:ascii="Times New Roman" w:hAnsi="Times New Roman" w:cs="Times New Roman"/>
            <w:sz w:val="20"/>
            <w:szCs w:val="20"/>
            <w:lang w:val="en-GB"/>
          </w:rPr>
          <w:t xml:space="preserve">2 </w:t>
        </w:r>
        <w:proofErr w:type="spellStart"/>
        <w:r w:rsidRPr="00360D7C">
          <w:rPr>
            <w:rFonts w:ascii="Times New Roman" w:hAnsi="Times New Roman" w:cs="Times New Roman"/>
            <w:sz w:val="20"/>
            <w:szCs w:val="20"/>
            <w:lang w:val="en-GB"/>
          </w:rPr>
          <w:t>bis</w:t>
        </w:r>
        <w:proofErr w:type="spellEnd"/>
        <w:r w:rsidRPr="00360D7C">
          <w:rPr>
            <w:rFonts w:ascii="Times New Roman" w:hAnsi="Times New Roman" w:cs="Times New Roman"/>
            <w:sz w:val="20"/>
            <w:szCs w:val="20"/>
            <w:lang w:val="en-GB"/>
          </w:rPr>
          <w:t>.</w:t>
        </w:r>
        <w:proofErr w:type="gramEnd"/>
        <w:r w:rsidRPr="00360D7C">
          <w:rPr>
            <w:rFonts w:ascii="Times New Roman" w:hAnsi="Times New Roman" w:cs="Times New Roman"/>
            <w:sz w:val="20"/>
            <w:szCs w:val="20"/>
            <w:lang w:val="en-GB"/>
          </w:rPr>
          <w:t xml:space="preserve"> Each Party shall, by 1 January </w:t>
        </w:r>
        <w:r w:rsidR="004620AA">
          <w:rPr>
            <w:rFonts w:ascii="Times New Roman" w:hAnsi="Times New Roman" w:cs="Times New Roman"/>
            <w:sz w:val="20"/>
            <w:szCs w:val="20"/>
            <w:lang w:val="en-GB"/>
          </w:rPr>
          <w:t xml:space="preserve">2019 </w:t>
        </w:r>
        <w:r w:rsidRPr="00360D7C">
          <w:rPr>
            <w:rFonts w:ascii="Times New Roman" w:hAnsi="Times New Roman" w:cs="Times New Roman"/>
            <w:sz w:val="20"/>
            <w:szCs w:val="20"/>
            <w:lang w:val="en-GB"/>
          </w:rPr>
          <w:t xml:space="preserve">or within three months of the date of entry into force of this paragraph for it, whichever is later, establish and implement a system for licensing the import and export of new, used, recycled and reclaimed controlled substances in Annex F. Any Party operating under paragraph 1 of Article 5 that decides it is not in a position to establish and implement such a system by 1 January </w:t>
        </w:r>
        <w:r w:rsidR="004620AA">
          <w:rPr>
            <w:rFonts w:ascii="Times New Roman" w:hAnsi="Times New Roman" w:cs="Times New Roman"/>
            <w:sz w:val="20"/>
            <w:szCs w:val="20"/>
            <w:lang w:val="en-GB"/>
          </w:rPr>
          <w:t xml:space="preserve">2019 </w:t>
        </w:r>
        <w:r w:rsidRPr="00360D7C">
          <w:rPr>
            <w:rFonts w:ascii="Times New Roman" w:hAnsi="Times New Roman" w:cs="Times New Roman"/>
            <w:sz w:val="20"/>
            <w:szCs w:val="20"/>
            <w:lang w:val="en-GB"/>
          </w:rPr>
          <w:t>may delay taking those actions until 1 January</w:t>
        </w:r>
        <w:r w:rsidR="004620AA">
          <w:rPr>
            <w:rFonts w:ascii="Times New Roman" w:hAnsi="Times New Roman" w:cs="Times New Roman"/>
            <w:sz w:val="20"/>
            <w:szCs w:val="20"/>
            <w:lang w:val="en-GB"/>
          </w:rPr>
          <w:t xml:space="preserve"> 2021</w:t>
        </w:r>
        <w:r w:rsidRPr="00360D7C">
          <w:rPr>
            <w:rFonts w:ascii="Times New Roman" w:hAnsi="Times New Roman" w:cs="Times New Roman"/>
            <w:sz w:val="20"/>
            <w:szCs w:val="20"/>
            <w:lang w:val="en-GB"/>
          </w:rPr>
          <w:t>.</w:t>
        </w:r>
      </w:ins>
    </w:p>
    <w:p w:rsidR="002F2B5B" w:rsidRPr="00360D7C" w:rsidRDefault="002F2B5B" w:rsidP="00AB02CE">
      <w:pPr>
        <w:spacing w:after="0" w:line="240" w:lineRule="auto"/>
        <w:ind w:left="562" w:hanging="567"/>
        <w:rPr>
          <w:rFonts w:ascii="Times New Roman" w:eastAsia="Times New Roman" w:hAnsi="Times New Roman" w:cs="Times New Roman"/>
          <w:b/>
          <w:color w:val="0066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within three months of the date of introducing its licensing system, report to the Secretariat on the establishment and operation of that system.</w:t>
      </w:r>
    </w:p>
    <w:p w:rsidR="006914CC" w:rsidRPr="006914CC" w:rsidRDefault="006914CC" w:rsidP="008704A5">
      <w:pPr>
        <w:spacing w:after="360" w:line="240" w:lineRule="exact"/>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The Secretariat shall periodically prepare and circulate to all Parties a list of the Parties that have reported to it on their licensing systems and shall forward this information to the Implementation Committee for consideration and appropriate recommendations to the Parties.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14" w:name="_Toc349303559"/>
      <w:r w:rsidRPr="006914CC">
        <w:rPr>
          <w:rFonts w:ascii="Arial Black" w:eastAsia="Times New Roman" w:hAnsi="Arial Black" w:cs="Times New Roman"/>
          <w:color w:val="000000"/>
          <w:szCs w:val="20"/>
          <w:lang w:val="en-GB"/>
        </w:rPr>
        <w:t>Article 5:</w:t>
      </w:r>
      <w:r w:rsidRPr="006914CC">
        <w:rPr>
          <w:rFonts w:ascii="Arial Black" w:eastAsia="Times New Roman" w:hAnsi="Arial Black" w:cs="Times New Roman"/>
          <w:color w:val="000000"/>
          <w:szCs w:val="20"/>
          <w:lang w:val="en-GB"/>
        </w:rPr>
        <w:tab/>
        <w:t>Special situation of developing countries</w:t>
      </w:r>
      <w:bookmarkEnd w:id="114"/>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Any Party that is a developing country and whose annual calculated level of consumption of the controlled substances in Annex A is less than 0.3 kilograms per capita on the date of the entry into force of the Protocol for it, or any time thereafter until 1 January 1999, shall, in order to meet its basic domestic needs, be entitled to delay for ten years its compliance with the control measures set out in Articles 2A to 2E</w:t>
      </w:r>
      <w:r w:rsidRPr="006914CC">
        <w:rPr>
          <w:rFonts w:ascii="Times New Roman" w:eastAsia="Times New Roman" w:hAnsi="Times New Roman" w:cs="Times New Roman"/>
          <w:i/>
          <w:color w:val="000000"/>
          <w:sz w:val="20"/>
          <w:szCs w:val="20"/>
          <w:lang w:val="en-GB"/>
        </w:rPr>
        <w:t>,</w:t>
      </w:r>
      <w:r w:rsidRPr="006914CC">
        <w:rPr>
          <w:rFonts w:ascii="Times New Roman" w:eastAsia="Times New Roman" w:hAnsi="Times New Roman" w:cs="Times New Roman"/>
          <w:color w:val="000000"/>
          <w:sz w:val="20"/>
          <w:szCs w:val="20"/>
          <w:lang w:val="en-GB"/>
        </w:rPr>
        <w:t xml:space="preserve"> provided that any further amendments to the adjustments or Amendment adopted at the Second Meeting of the Parties in London, 29 June 1990, shall apply to the Parties operating under this paragraph after the review provided for in paragraph 8 of this Article has taken place and shall be based on the conclusions of that review.</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1 </w:t>
      </w:r>
      <w:proofErr w:type="spellStart"/>
      <w:proofErr w:type="gramStart"/>
      <w:r w:rsidRPr="006914CC">
        <w:rPr>
          <w:rFonts w:ascii="Times New Roman" w:eastAsia="Times New Roman" w:hAnsi="Times New Roman" w:cs="Times New Roman"/>
          <w:i/>
          <w:color w:val="000000"/>
          <w:sz w:val="20"/>
          <w:szCs w:val="20"/>
          <w:lang w:val="en-GB"/>
        </w:rPr>
        <w:t>bis</w:t>
      </w:r>
      <w:proofErr w:type="spellEnd"/>
      <w:proofErr w:type="gramEnd"/>
      <w:r w:rsidRPr="006914CC">
        <w:rPr>
          <w:rFonts w:ascii="Times New Roman" w:eastAsia="Times New Roman" w:hAnsi="Times New Roman" w:cs="Times New Roman"/>
          <w:i/>
          <w:color w:val="000000"/>
          <w:sz w:val="20"/>
          <w:szCs w:val="20"/>
          <w:lang w:val="en-GB"/>
        </w:rPr>
        <w:t>.</w:t>
      </w:r>
      <w:r w:rsidRPr="006914CC">
        <w:rPr>
          <w:rFonts w:ascii="Times New Roman" w:eastAsia="Times New Roman" w:hAnsi="Times New Roman" w:cs="Times New Roman"/>
          <w:color w:val="000000"/>
          <w:sz w:val="20"/>
          <w:szCs w:val="20"/>
          <w:lang w:val="en-GB"/>
        </w:rPr>
        <w:tab/>
        <w:t>The Parties shall, taking into account the review referred to in paragraph 8 of this Article, the assessments made pursuant to Article 6 and any other relevant information, decide by 1 January 1996, through the procedure set forth in paragraph 9 of Article 2:</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With respect to paragraphs 1 to 6 of Article 2F, what base year, initial levels, control schedules and phase-out date for consumption of the controlled substances in Group I of Annex C will apply to Parties operating under paragraph 1 of this Article;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With respect to Article 2G, what phase-out date for production and consumption of the controlled substances in Group II of Annex C will apply to Parties operating under paragraph 1 of this Article;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With respect to Article 2H, what base year, initial levels and control schedules for consumption and production of the controlled substance in Annex E will apply to Parties operating under paragraph 1 of this Article.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However, any Party operating under paragraph 1 of this Article shall exceed neither an annual calculated level of consumption of the controlled substances in Annex A of 0.3 kilograms per capita nor an annual calculated level of consumption of controlled substances of Annex B of 0.2 kilograms per capita.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3.</w:t>
      </w:r>
      <w:r w:rsidRPr="006914CC">
        <w:rPr>
          <w:rFonts w:ascii="Times New Roman" w:eastAsia="Times New Roman" w:hAnsi="Times New Roman" w:cs="Times New Roman"/>
          <w:color w:val="000000"/>
          <w:sz w:val="20"/>
          <w:szCs w:val="20"/>
          <w:lang w:val="en-GB"/>
        </w:rPr>
        <w:tab/>
        <w:t>When implementing the control measures set out in Articles 2A to 2E, any Party operating under paragraph 1 of this Article shall be entitled to use: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For controlled substances under Annex A, either the average of its annual calculated level of consumption for the period 1995 to 1997 inclusive or a calculated level of consumption of 0.3 kilograms per capita, whichever is the lower, as the basis for determining its compliance with the control measures relating to consumption.</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 xml:space="preserve">For controlled substances under Annex B, the average of its annual calculated level of consumption for the period 1998 to 2000 inclusive or a calculated level of consumption of 0.2 kilograms per capita, whichever is the lower, as the basis for determining its compliance with the control measures relating to </w:t>
      </w:r>
      <w:proofErr w:type="gramStart"/>
      <w:r w:rsidRPr="006914CC">
        <w:rPr>
          <w:rFonts w:ascii="Times New Roman" w:eastAsia="Times New Roman" w:hAnsi="Times New Roman" w:cs="Times New Roman"/>
          <w:color w:val="000000"/>
          <w:sz w:val="20"/>
          <w:szCs w:val="20"/>
          <w:lang w:val="en-GB"/>
        </w:rPr>
        <w:t>consumption.</w:t>
      </w:r>
      <w:proofErr w:type="gramEnd"/>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For controlled substances under Annex A, either the average of its annual calculated level of production for the period 1995 to 1997 inclusive or a calculated level of production of 0.3 kilograms per capita, whichever is the lower, as the basis for determining its compliance with the control measures relating to production.</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t>For controlled substances under Annex B, either the average of its annual calculated level of production for the period 1998 to 2000 inclusive or a calculated level of production of 0.2 kilograms per capita, whichever is the lower, as the basis for determining its compliance with the control measures relating to production.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 xml:space="preserve">If a Party operating under paragraph 1 of this Article, at any time before </w:t>
      </w:r>
      <w:r w:rsidRPr="00EA6F40">
        <w:rPr>
          <w:rFonts w:ascii="Times New Roman" w:eastAsia="Times New Roman" w:hAnsi="Times New Roman" w:cs="Times New Roman"/>
          <w:sz w:val="20"/>
          <w:szCs w:val="20"/>
          <w:lang w:val="en-GB"/>
        </w:rPr>
        <w:t>the control measures obligations</w:t>
      </w:r>
      <w:r w:rsidRPr="009B4F58">
        <w:rPr>
          <w:rFonts w:ascii="Times New Roman" w:eastAsia="Times New Roman" w:hAnsi="Times New Roman" w:cs="Times New Roman"/>
          <w:color w:val="0033CC"/>
          <w:sz w:val="20"/>
          <w:szCs w:val="20"/>
          <w:lang w:val="en-GB"/>
        </w:rPr>
        <w:t xml:space="preserve"> </w:t>
      </w:r>
      <w:r w:rsidRPr="009B4F58">
        <w:rPr>
          <w:rFonts w:ascii="Times New Roman" w:eastAsia="Times New Roman" w:hAnsi="Times New Roman" w:cs="Times New Roman"/>
          <w:color w:val="000000"/>
          <w:sz w:val="20"/>
          <w:szCs w:val="20"/>
          <w:lang w:val="en-GB"/>
        </w:rPr>
        <w:t xml:space="preserve">in Articles 2A to </w:t>
      </w:r>
      <w:del w:id="115" w:author="Author">
        <w:r w:rsidRPr="009B4F58" w:rsidDel="00037671">
          <w:rPr>
            <w:rFonts w:ascii="Times New Roman" w:eastAsia="Times New Roman" w:hAnsi="Times New Roman" w:cs="Times New Roman"/>
            <w:color w:val="000000"/>
            <w:sz w:val="20"/>
            <w:szCs w:val="20"/>
            <w:lang w:val="en-GB"/>
          </w:rPr>
          <w:delText>2</w:delText>
        </w:r>
        <w:r w:rsidR="00037671" w:rsidDel="00037671">
          <w:rPr>
            <w:rFonts w:ascii="Times New Roman" w:eastAsia="Times New Roman" w:hAnsi="Times New Roman" w:cs="Times New Roman"/>
            <w:color w:val="000000"/>
            <w:sz w:val="20"/>
            <w:szCs w:val="20"/>
            <w:lang w:val="en-GB"/>
          </w:rPr>
          <w:delText>I</w:delText>
        </w:r>
      </w:del>
      <w:ins w:id="116" w:author="Author">
        <w:r w:rsidR="00037671">
          <w:rPr>
            <w:rFonts w:ascii="Times New Roman" w:eastAsia="Times New Roman" w:hAnsi="Times New Roman" w:cs="Times New Roman"/>
            <w:color w:val="000000"/>
            <w:sz w:val="20"/>
            <w:szCs w:val="20"/>
            <w:lang w:val="en-GB"/>
          </w:rPr>
          <w:t xml:space="preserve"> </w:t>
        </w:r>
        <w:proofErr w:type="gramStart"/>
        <w:r w:rsidR="00037671">
          <w:rPr>
            <w:rFonts w:ascii="Times New Roman" w:eastAsia="Times New Roman" w:hAnsi="Times New Roman" w:cs="Times New Roman"/>
            <w:color w:val="000000"/>
            <w:sz w:val="20"/>
            <w:szCs w:val="20"/>
            <w:lang w:val="en-GB"/>
          </w:rPr>
          <w:t>2J</w:t>
        </w:r>
      </w:ins>
      <w:r w:rsidR="00037671">
        <w:rPr>
          <w:rFonts w:ascii="Times New Roman" w:eastAsia="Times New Roman" w:hAnsi="Times New Roman" w:cs="Times New Roman"/>
          <w:color w:val="000000"/>
          <w:sz w:val="20"/>
          <w:szCs w:val="20"/>
          <w:lang w:val="en-GB"/>
        </w:rPr>
        <w:t xml:space="preserve"> </w:t>
      </w:r>
      <w:r w:rsidRPr="009B4F58">
        <w:rPr>
          <w:rFonts w:ascii="Times New Roman" w:eastAsia="Times New Roman" w:hAnsi="Times New Roman" w:cs="Times New Roman"/>
          <w:color w:val="000000"/>
          <w:sz w:val="20"/>
          <w:szCs w:val="20"/>
          <w:lang w:val="en-GB"/>
        </w:rPr>
        <w:t xml:space="preserve"> become</w:t>
      </w:r>
      <w:proofErr w:type="gramEnd"/>
      <w:r w:rsidRPr="009B4F58">
        <w:rPr>
          <w:rFonts w:ascii="Times New Roman" w:eastAsia="Times New Roman" w:hAnsi="Times New Roman" w:cs="Times New Roman"/>
          <w:color w:val="000000"/>
          <w:sz w:val="20"/>
          <w:szCs w:val="20"/>
          <w:lang w:val="en-GB"/>
        </w:rPr>
        <w:t xml:space="preserve"> applicable to it, finds itself unable to obtain an adequate supply of controlled substances, it may</w:t>
      </w:r>
      <w:r w:rsidRPr="006914CC">
        <w:rPr>
          <w:rFonts w:ascii="Times New Roman" w:eastAsia="Times New Roman" w:hAnsi="Times New Roman" w:cs="Times New Roman"/>
          <w:color w:val="000000"/>
          <w:sz w:val="20"/>
          <w:szCs w:val="20"/>
          <w:lang w:val="en-GB"/>
        </w:rPr>
        <w:t xml:space="preserve"> notify this to the Secretariat. The Secretariat shall forthwith transmit a copy of such notification to the Parties, which shall consider the matter at their next Meeting, and decide upon appropriate action to be taken.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 xml:space="preserve">Developing the </w:t>
      </w:r>
      <w:r w:rsidRPr="00267A26">
        <w:rPr>
          <w:rFonts w:ascii="Times New Roman" w:eastAsia="Times New Roman" w:hAnsi="Times New Roman" w:cs="Times New Roman"/>
          <w:color w:val="000000"/>
          <w:sz w:val="20"/>
          <w:szCs w:val="20"/>
          <w:lang w:val="en-GB"/>
        </w:rPr>
        <w:t>capacity to fulfil the obligations of the Parties operating under paragraph 1 of this Article to comply with the control measures set out in Articles 2A to 2E and Article</w:t>
      </w:r>
      <w:r w:rsidRPr="00267A26">
        <w:rPr>
          <w:rFonts w:ascii="Times New Roman" w:eastAsia="Times New Roman" w:hAnsi="Times New Roman" w:cs="Times New Roman"/>
          <w:b/>
          <w:color w:val="0033CC"/>
          <w:sz w:val="20"/>
          <w:szCs w:val="20"/>
          <w:lang w:val="en-GB"/>
        </w:rPr>
        <w:t xml:space="preserve"> </w:t>
      </w:r>
      <w:r w:rsidRPr="00267A26">
        <w:rPr>
          <w:rFonts w:ascii="Times New Roman" w:eastAsia="Times New Roman" w:hAnsi="Times New Roman" w:cs="Times New Roman"/>
          <w:color w:val="000000"/>
          <w:sz w:val="20"/>
          <w:szCs w:val="20"/>
          <w:lang w:val="en-GB"/>
        </w:rPr>
        <w:t>2I</w:t>
      </w:r>
      <w:ins w:id="117" w:author="Author">
        <w:r w:rsidR="00A63FB8">
          <w:rPr>
            <w:rFonts w:ascii="Times New Roman" w:eastAsia="Times New Roman" w:hAnsi="Times New Roman" w:cs="Times New Roman"/>
            <w:color w:val="000000"/>
            <w:sz w:val="20"/>
            <w:szCs w:val="20"/>
            <w:lang w:val="en-GB"/>
          </w:rPr>
          <w:t xml:space="preserve"> </w:t>
        </w:r>
      </w:ins>
      <w:r w:rsidR="00A63FB8">
        <w:rPr>
          <w:rFonts w:ascii="Times New Roman" w:eastAsia="Times New Roman" w:hAnsi="Times New Roman" w:cs="Times New Roman"/>
          <w:color w:val="000000"/>
          <w:sz w:val="20"/>
          <w:szCs w:val="20"/>
          <w:lang w:val="en-GB"/>
        </w:rPr>
        <w:t xml:space="preserve">and </w:t>
      </w:r>
      <w:ins w:id="118" w:author="Author">
        <w:r w:rsidR="00A63FB8">
          <w:rPr>
            <w:rFonts w:ascii="Times New Roman" w:eastAsia="Times New Roman" w:hAnsi="Times New Roman" w:cs="Times New Roman"/>
            <w:color w:val="000000"/>
            <w:sz w:val="20"/>
            <w:szCs w:val="20"/>
            <w:lang w:val="en-GB"/>
          </w:rPr>
          <w:t>2J</w:t>
        </w:r>
      </w:ins>
      <w:r w:rsidRPr="00267A26">
        <w:rPr>
          <w:rFonts w:ascii="Times New Roman" w:eastAsia="Times New Roman" w:hAnsi="Times New Roman" w:cs="Times New Roman"/>
          <w:color w:val="000000"/>
          <w:sz w:val="20"/>
          <w:szCs w:val="20"/>
          <w:lang w:val="en-GB"/>
        </w:rPr>
        <w:t xml:space="preserve">, </w:t>
      </w:r>
      <w:r w:rsidR="006C6D2A" w:rsidRPr="001E44C3">
        <w:rPr>
          <w:rFonts w:ascii="Times New Roman" w:eastAsia="Times New Roman" w:hAnsi="Times New Roman" w:cs="Times New Roman"/>
          <w:color w:val="000000"/>
          <w:sz w:val="20"/>
          <w:szCs w:val="20"/>
          <w:lang w:val="en-GB"/>
        </w:rPr>
        <w:t xml:space="preserve">and </w:t>
      </w:r>
      <w:ins w:id="119" w:author="Author">
        <w:r w:rsidR="009678A8">
          <w:rPr>
            <w:rFonts w:ascii="Times New Roman" w:eastAsia="Times New Roman" w:hAnsi="Times New Roman" w:cs="Times New Roman"/>
            <w:color w:val="000000"/>
            <w:sz w:val="20"/>
            <w:szCs w:val="20"/>
            <w:lang w:val="en-GB"/>
          </w:rPr>
          <w:t xml:space="preserve">with </w:t>
        </w:r>
      </w:ins>
      <w:r w:rsidRPr="00267A26">
        <w:rPr>
          <w:rFonts w:ascii="Times New Roman" w:eastAsia="Times New Roman" w:hAnsi="Times New Roman" w:cs="Times New Roman"/>
          <w:color w:val="000000"/>
          <w:sz w:val="20"/>
          <w:szCs w:val="20"/>
          <w:lang w:val="en-GB"/>
        </w:rPr>
        <w:t xml:space="preserve">any control measures in Articles 2F to 2H that are decided pursuant to paragraph 1 </w:t>
      </w:r>
      <w:proofErr w:type="spellStart"/>
      <w:r w:rsidRPr="00267A26">
        <w:rPr>
          <w:rFonts w:ascii="Times New Roman" w:eastAsia="Times New Roman" w:hAnsi="Times New Roman" w:cs="Times New Roman"/>
          <w:i/>
          <w:color w:val="000000"/>
          <w:sz w:val="20"/>
          <w:szCs w:val="20"/>
          <w:lang w:val="en-GB"/>
        </w:rPr>
        <w:t>bis</w:t>
      </w:r>
      <w:proofErr w:type="spellEnd"/>
      <w:r w:rsidRPr="00267A26">
        <w:rPr>
          <w:rFonts w:ascii="Times New Roman" w:eastAsia="Times New Roman" w:hAnsi="Times New Roman" w:cs="Times New Roman"/>
          <w:color w:val="000000"/>
          <w:sz w:val="20"/>
          <w:szCs w:val="20"/>
          <w:lang w:val="en-GB"/>
        </w:rPr>
        <w:t xml:space="preserve"> of this Article,</w:t>
      </w:r>
      <w:r w:rsidRPr="006914CC">
        <w:rPr>
          <w:rFonts w:ascii="Times New Roman" w:eastAsia="Times New Roman" w:hAnsi="Times New Roman" w:cs="Times New Roman"/>
          <w:color w:val="000000"/>
          <w:sz w:val="20"/>
          <w:szCs w:val="20"/>
          <w:lang w:val="en-GB"/>
        </w:rPr>
        <w:t xml:space="preserve"> and their implementation by those same Parties will depend upon the effective implementation of the financial co-operation as provided by Article 10 and the transfer of technology as provided by Article 10A.</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 xml:space="preserve">Any Party operating under paragraph 1 of this Article may, at any time, notify the Secretariat in writing that, having taken all practicable steps it is unable to implement </w:t>
      </w:r>
      <w:r w:rsidRPr="001E2BF2">
        <w:rPr>
          <w:rFonts w:ascii="Times New Roman" w:eastAsia="Times New Roman" w:hAnsi="Times New Roman" w:cs="Times New Roman"/>
          <w:sz w:val="20"/>
          <w:szCs w:val="20"/>
          <w:lang w:val="en-GB"/>
        </w:rPr>
        <w:t>any or all of the</w:t>
      </w:r>
      <w:r w:rsidRPr="001E2BF2">
        <w:rPr>
          <w:rFonts w:ascii="Times New Roman" w:eastAsia="Times New Roman" w:hAnsi="Times New Roman" w:cs="Times New Roman"/>
          <w:b/>
          <w:sz w:val="20"/>
          <w:szCs w:val="20"/>
          <w:lang w:val="en-GB"/>
        </w:rPr>
        <w:t xml:space="preserve"> </w:t>
      </w:r>
      <w:r w:rsidRPr="006914CC">
        <w:rPr>
          <w:rFonts w:ascii="Times New Roman" w:eastAsia="Times New Roman" w:hAnsi="Times New Roman" w:cs="Times New Roman"/>
          <w:color w:val="000000"/>
          <w:sz w:val="20"/>
          <w:szCs w:val="20"/>
          <w:lang w:val="en-GB"/>
        </w:rPr>
        <w:t xml:space="preserve">obligations laid down in Articles 2A to </w:t>
      </w:r>
      <w:r w:rsidRPr="004C6F5C">
        <w:rPr>
          <w:rFonts w:ascii="Times New Roman" w:eastAsia="Times New Roman" w:hAnsi="Times New Roman" w:cs="Times New Roman"/>
          <w:sz w:val="20"/>
          <w:szCs w:val="20"/>
          <w:lang w:val="en-GB"/>
        </w:rPr>
        <w:t xml:space="preserve">2E </w:t>
      </w:r>
      <w:r w:rsidRPr="001E2BF2">
        <w:rPr>
          <w:rFonts w:ascii="Times New Roman" w:eastAsia="Times New Roman" w:hAnsi="Times New Roman" w:cs="Times New Roman"/>
          <w:sz w:val="20"/>
          <w:szCs w:val="20"/>
          <w:lang w:val="en-GB"/>
        </w:rPr>
        <w:t>and</w:t>
      </w:r>
      <w:r w:rsidRPr="004C6F5C">
        <w:rPr>
          <w:rFonts w:ascii="Times New Roman" w:eastAsia="Times New Roman" w:hAnsi="Times New Roman" w:cs="Times New Roman"/>
          <w:sz w:val="20"/>
          <w:szCs w:val="20"/>
          <w:lang w:val="en-GB"/>
        </w:rPr>
        <w:t xml:space="preserve"> A</w:t>
      </w:r>
      <w:r w:rsidRPr="006914CC">
        <w:rPr>
          <w:rFonts w:ascii="Times New Roman" w:eastAsia="Times New Roman" w:hAnsi="Times New Roman" w:cs="Times New Roman"/>
          <w:color w:val="000000"/>
          <w:sz w:val="20"/>
          <w:szCs w:val="20"/>
          <w:lang w:val="en-GB"/>
        </w:rPr>
        <w:t>rticle</w:t>
      </w:r>
      <w:del w:id="120" w:author="Author">
        <w:r w:rsidRPr="006914CC" w:rsidDel="009678A8">
          <w:rPr>
            <w:rFonts w:ascii="Times New Roman" w:eastAsia="Times New Roman" w:hAnsi="Times New Roman" w:cs="Times New Roman"/>
            <w:b/>
            <w:color w:val="0033CC"/>
            <w:sz w:val="20"/>
            <w:szCs w:val="20"/>
            <w:lang w:val="en-GB"/>
          </w:rPr>
          <w:delText xml:space="preserve"> </w:delText>
        </w:r>
      </w:del>
      <w:r w:rsidRPr="006914CC">
        <w:rPr>
          <w:rFonts w:ascii="Times New Roman" w:eastAsia="Times New Roman" w:hAnsi="Times New Roman" w:cs="Times New Roman"/>
          <w:color w:val="000000"/>
          <w:sz w:val="20"/>
          <w:szCs w:val="20"/>
          <w:lang w:val="en-GB"/>
        </w:rPr>
        <w:t>2I</w:t>
      </w:r>
      <w:ins w:id="121" w:author="Author">
        <w:r w:rsidR="00A63FB8">
          <w:rPr>
            <w:rFonts w:ascii="Times New Roman" w:eastAsia="Times New Roman" w:hAnsi="Times New Roman" w:cs="Times New Roman"/>
            <w:color w:val="000000"/>
            <w:sz w:val="20"/>
            <w:szCs w:val="20"/>
            <w:lang w:val="en-GB"/>
          </w:rPr>
          <w:t xml:space="preserve"> and </w:t>
        </w:r>
        <w:r w:rsidR="009678A8">
          <w:rPr>
            <w:rFonts w:ascii="Times New Roman" w:eastAsia="Times New Roman" w:hAnsi="Times New Roman" w:cs="Times New Roman"/>
            <w:color w:val="000000"/>
            <w:sz w:val="20"/>
            <w:szCs w:val="20"/>
            <w:lang w:val="en-GB"/>
          </w:rPr>
          <w:t>2J</w:t>
        </w:r>
      </w:ins>
      <w:r w:rsidRPr="00581371">
        <w:rPr>
          <w:rFonts w:ascii="Times New Roman" w:eastAsia="Times New Roman" w:hAnsi="Times New Roman" w:cs="Times New Roman"/>
          <w:sz w:val="20"/>
          <w:szCs w:val="20"/>
          <w:lang w:val="en-GB"/>
        </w:rPr>
        <w:t>,</w:t>
      </w:r>
      <w:r w:rsidRPr="000F3E0E">
        <w:rPr>
          <w:rFonts w:ascii="Times New Roman" w:eastAsia="Times New Roman" w:hAnsi="Times New Roman" w:cs="Times New Roman"/>
          <w:color w:val="0099FF"/>
          <w:sz w:val="20"/>
          <w:szCs w:val="20"/>
          <w:lang w:val="en-GB"/>
        </w:rPr>
        <w:t xml:space="preserve"> </w:t>
      </w:r>
      <w:r w:rsidRPr="004C6F5C">
        <w:rPr>
          <w:rFonts w:ascii="Times New Roman" w:eastAsia="Times New Roman" w:hAnsi="Times New Roman" w:cs="Times New Roman"/>
          <w:sz w:val="20"/>
          <w:szCs w:val="20"/>
          <w:lang w:val="en-GB"/>
        </w:rPr>
        <w:t xml:space="preserve">or any or all </w:t>
      </w:r>
      <w:r w:rsidRPr="006914CC">
        <w:rPr>
          <w:rFonts w:ascii="Times New Roman" w:eastAsia="Times New Roman" w:hAnsi="Times New Roman" w:cs="Times New Roman"/>
          <w:color w:val="000000"/>
          <w:sz w:val="20"/>
          <w:szCs w:val="20"/>
          <w:lang w:val="en-GB"/>
        </w:rPr>
        <w:t xml:space="preserve">obligations in Articles 2F to 2H that are decided pursuant to paragraph 1 </w:t>
      </w:r>
      <w:proofErr w:type="spellStart"/>
      <w:r w:rsidRPr="006914CC">
        <w:rPr>
          <w:rFonts w:ascii="Times New Roman" w:eastAsia="Times New Roman" w:hAnsi="Times New Roman" w:cs="Times New Roman"/>
          <w:i/>
          <w:color w:val="000000"/>
          <w:sz w:val="20"/>
          <w:szCs w:val="20"/>
          <w:lang w:val="en-GB"/>
        </w:rPr>
        <w:t>bis</w:t>
      </w:r>
      <w:proofErr w:type="spellEnd"/>
      <w:r w:rsidR="009678A8">
        <w:rPr>
          <w:rFonts w:ascii="Times New Roman" w:eastAsia="Times New Roman" w:hAnsi="Times New Roman" w:cs="Times New Roman"/>
          <w:color w:val="000000"/>
          <w:sz w:val="20"/>
          <w:szCs w:val="20"/>
          <w:lang w:val="en-GB"/>
        </w:rPr>
        <w:t xml:space="preserve"> of this Article</w:t>
      </w:r>
      <w:r w:rsidRPr="006914CC">
        <w:rPr>
          <w:rFonts w:ascii="Times New Roman" w:eastAsia="Times New Roman" w:hAnsi="Times New Roman" w:cs="Times New Roman"/>
          <w:color w:val="000000"/>
          <w:sz w:val="20"/>
          <w:szCs w:val="20"/>
          <w:lang w:val="en-GB"/>
        </w:rPr>
        <w:t>, due to the inadequate implementation of Articles 10 and 10A. The Secretariat shall forthwith transmit a copy of the notification to the Parties, which shall consider the matter at their next Meeting, giving due recognition to paragraph 5 of this Article and shall decide upon appropriate action to be taken.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During the period between notification and the Meeting of the Parties at which the appropriate action referred to in paragraph 6 above is to be decided, or for a further period if the Meeting of the Parties so decides, the non-compliance procedures referred to in Article 8 shall not be invoked against the notifying Party.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8.</w:t>
      </w:r>
      <w:r w:rsidRPr="006914CC">
        <w:rPr>
          <w:rFonts w:ascii="Times New Roman" w:eastAsia="Times New Roman" w:hAnsi="Times New Roman" w:cs="Times New Roman"/>
          <w:color w:val="000000"/>
          <w:sz w:val="20"/>
          <w:szCs w:val="20"/>
          <w:lang w:val="en-GB"/>
        </w:rPr>
        <w:tab/>
        <w:t xml:space="preserve">A Meeting of the Parties shall review, not later than 1995, the situation of the Parties operating under paragraph 1 of this Article, including the effective implementation of financial co-operation and transfer of </w:t>
      </w:r>
      <w:proofErr w:type="spellStart"/>
      <w:r w:rsidRPr="006914CC">
        <w:rPr>
          <w:rFonts w:ascii="Times New Roman" w:eastAsia="Times New Roman" w:hAnsi="Times New Roman" w:cs="Times New Roman"/>
          <w:color w:val="000000"/>
          <w:sz w:val="20"/>
          <w:szCs w:val="20"/>
          <w:lang w:val="en-GB"/>
        </w:rPr>
        <w:t>technologyto</w:t>
      </w:r>
      <w:proofErr w:type="spellEnd"/>
      <w:r w:rsidRPr="006914CC">
        <w:rPr>
          <w:rFonts w:ascii="Times New Roman" w:eastAsia="Times New Roman" w:hAnsi="Times New Roman" w:cs="Times New Roman"/>
          <w:color w:val="000000"/>
          <w:sz w:val="20"/>
          <w:szCs w:val="20"/>
          <w:lang w:val="en-GB"/>
        </w:rPr>
        <w:t xml:space="preserve"> them, and adopt such revisions that may be deemed necessary regarding the schedule of control measures applicable to those Parties.</w:t>
      </w:r>
    </w:p>
    <w:p w:rsidR="00E361E1" w:rsidRDefault="00E361E1"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8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color w:val="000000"/>
          <w:sz w:val="20"/>
          <w:szCs w:val="20"/>
          <w:lang w:val="en-GB"/>
        </w:rPr>
        <w:tab/>
        <w:t>Based on the conclusions of the review referred to in paragraph 8 above: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With respect to the controlled substances in Annex A, a Party operating under paragraph 1 of this Article shall, in order to meet its basic domestic needs, be entitled to delay for ten years its compliance with the control measures adopted by the Second Meeting of the Parties in London, 29 June 1990, and reference by the Protocol to Articles 2A and 2B shall be read accordingly;</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ab/>
        <w:t>(b)</w:t>
      </w:r>
      <w:r w:rsidRPr="006914CC">
        <w:rPr>
          <w:rFonts w:ascii="Times New Roman" w:eastAsia="Times New Roman" w:hAnsi="Times New Roman" w:cs="Times New Roman"/>
          <w:color w:val="000000"/>
          <w:sz w:val="20"/>
          <w:szCs w:val="20"/>
          <w:lang w:val="en-GB"/>
        </w:rPr>
        <w:tab/>
        <w:t>With respect to the controlled substances in Annex B, a Party operating under paragraph 1 of this Article shall, in order to meet its basic domestic needs, be entitled to delay for ten years its compliance with the control measures adopted by the Second Meeting of the Parties in London, 29 June 1990, and reference by the Protocol to Articles 2C to 2E shall be read accordingly.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8 </w:t>
      </w:r>
      <w:r w:rsidRPr="006914CC">
        <w:rPr>
          <w:rFonts w:ascii="Times New Roman" w:eastAsia="Times New Roman" w:hAnsi="Times New Roman" w:cs="Times New Roman"/>
          <w:i/>
          <w:color w:val="000000"/>
          <w:sz w:val="20"/>
          <w:szCs w:val="20"/>
          <w:lang w:val="en-GB"/>
        </w:rPr>
        <w:t>ter.</w:t>
      </w:r>
      <w:r w:rsidRPr="006914CC">
        <w:rPr>
          <w:rFonts w:ascii="Times New Roman" w:eastAsia="Times New Roman" w:hAnsi="Times New Roman" w:cs="Times New Roman"/>
          <w:color w:val="000000"/>
          <w:sz w:val="20"/>
          <w:szCs w:val="20"/>
          <w:lang w:val="en-GB"/>
        </w:rPr>
        <w:tab/>
        <w:t xml:space="preserve">Pursuant to paragraph 1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color w:val="000000"/>
          <w:sz w:val="20"/>
          <w:szCs w:val="20"/>
          <w:lang w:val="en-GB"/>
        </w:rPr>
        <w:t xml:space="preserve"> above: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2013, and in each twelve-month period thereafter, its calculated level of consumption of the controlled substances in Group I of Annex C does not exceed, annually, the average of its calculated levels of consumption in 2009 and 2010. Each Party operating under paragraph 1 of this Article shall ensure that for the twelve</w:t>
      </w:r>
      <w:r w:rsidRPr="006914CC">
        <w:rPr>
          <w:rFonts w:ascii="Times New Roman" w:eastAsia="Times New Roman" w:hAnsi="Times New Roman" w:cs="Times New Roman"/>
          <w:color w:val="000000"/>
          <w:sz w:val="20"/>
          <w:szCs w:val="20"/>
          <w:lang w:val="en-GB"/>
        </w:rPr>
        <w:noBreakHyphen/>
        <w:t>month period commencing on 1 January 2013 and in each twelve-month period thereafter, its calculated level of production of the controlled substances in Group I of Annex C does not exceed, annually, the average of its calculated levels of production in 2009 and 2010;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2015, and in each twelve-month period thereafter, its calculated level of consumption of the controlled substances in Group I of Annex C does not exceed, annually, ninety per cent of the average of its calculated levels of consumption in 2009 and 2010. Each such Party producing one or more of these substances shall, for the same periods, ensure that its calculated level of production of the controlled substances in Group I of Annex C does not exceed, annually, ninety per cent of the average of its calculated levels of production in 2009 and 2010;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2020, and in each twelve-month period thereafter, its calculated level of consumption of the controlled substances in Group I of Annex C does not exceed, annually, sixty-five per cent of the average of its calculated levels of consumption in 2009 and 2010. Each such Party producing one or more of these substances shall, for the same periods, ensure that its calculated level of production of the controlled substances in Group I of Annex C does not exceed, annually, sixty-five per cent of the average of its calculated levels of production in 2009 and 2010;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2025, and in each twelve-month period thereafter, its calculated level of consumption of the controlled substances in Group I of Annex C does not exceed, annually, thirty-two point five per cent of the average of its calculated levels of consumption in 2009 and 2010. Each such Party producing one or more of these substances shall, for the same periods, ensure that its calculated level of production of the controlled substances in Group I of Annex C does not exceed, annually, thirty-two point five per cent of the average of its calculated levels of production in 2009 and 2010;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(e)</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2030, and in each twelve-month period thereafter, its calculated level of consumption of the controlled substances in Group I of Annex C does not exceed zero. Each such Party producing one or more of these substances shall, for the same periods, ensure that its calculated level of production of the controlled substances in Group I of Annex C does not exceed zero. However:</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Each such Party may exceed that limit on consumption in any such twelve</w:t>
      </w:r>
      <w:r w:rsidRPr="006914CC">
        <w:rPr>
          <w:rFonts w:ascii="Times New Roman" w:eastAsia="Times New Roman" w:hAnsi="Times New Roman" w:cs="Times New Roman"/>
          <w:color w:val="000000"/>
          <w:sz w:val="20"/>
          <w:szCs w:val="20"/>
          <w:lang w:val="en-GB"/>
        </w:rPr>
        <w:noBreakHyphen/>
        <w:t>month period so long as the sum of its calculated levels of consumption over the ten-year period from 1 January 2030 to 1 January 2040, divided by ten, does not exceed two point five per cent of the average of its calculated levels of consumption in 2009 and 2010, and provided that such consumption shall be restricted to the servicing of refrigeration and air</w:t>
      </w:r>
      <w:r w:rsidRPr="006914CC">
        <w:rPr>
          <w:rFonts w:ascii="Times New Roman" w:eastAsia="Times New Roman" w:hAnsi="Times New Roman" w:cs="Times New Roman"/>
          <w:color w:val="000000"/>
          <w:sz w:val="20"/>
          <w:szCs w:val="20"/>
          <w:lang w:val="en-GB"/>
        </w:rPr>
        <w:noBreakHyphen/>
        <w:t>conditioning equipment existing on 1 January 2030;</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w:t>
      </w:r>
      <w:r w:rsidRPr="006914CC">
        <w:rPr>
          <w:rFonts w:ascii="Times New Roman" w:eastAsia="Times New Roman" w:hAnsi="Times New Roman" w:cs="Times New Roman"/>
          <w:color w:val="000000"/>
          <w:sz w:val="20"/>
          <w:szCs w:val="20"/>
          <w:lang w:val="en-GB"/>
        </w:rPr>
        <w:tab/>
        <w:t>Each such Party may exceed that limit on production in any such twelve-month period so long as the sum of its calculated levels of production over the ten-year period from 1 January 2030 to 1 January 2040, divided by ten, does not exceed two point five per cent of the average of its calculated levels of production in 2009 and 2010, and provided that such production shall be restricted to the servicing of refrigeration and air</w:t>
      </w:r>
      <w:r w:rsidRPr="006914CC">
        <w:rPr>
          <w:rFonts w:ascii="Times New Roman" w:eastAsia="Times New Roman" w:hAnsi="Times New Roman" w:cs="Times New Roman"/>
          <w:color w:val="000000"/>
          <w:sz w:val="20"/>
          <w:szCs w:val="20"/>
          <w:lang w:val="en-GB"/>
        </w:rPr>
        <w:noBreakHyphen/>
        <w:t>conditioning equipment existing on 1 January 2030.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(f)</w:t>
      </w:r>
      <w:r w:rsidRPr="006914CC">
        <w:rPr>
          <w:rFonts w:ascii="Times New Roman" w:eastAsia="Times New Roman" w:hAnsi="Times New Roman" w:cs="Times New Roman"/>
          <w:color w:val="000000"/>
          <w:sz w:val="20"/>
          <w:szCs w:val="20"/>
          <w:lang w:val="en-GB"/>
        </w:rPr>
        <w:tab/>
        <w:t>Each Party operating under paragraph 1 of this Article shall comply with Article 2G;</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ab/>
        <w:t>(g)</w:t>
      </w:r>
      <w:r w:rsidRPr="006914CC">
        <w:rPr>
          <w:rFonts w:ascii="Times New Roman" w:eastAsia="Times New Roman" w:hAnsi="Times New Roman" w:cs="Times New Roman"/>
          <w:color w:val="000000"/>
          <w:sz w:val="20"/>
          <w:szCs w:val="20"/>
          <w:lang w:val="en-GB"/>
        </w:rPr>
        <w:tab/>
        <w:t>With regard to the controlled substance contained in Annex E:</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As of 1 January 2002 each Party operating under paragraph 1 of this Article shall comply with the control measures set out in paragraph 1 of Article 2H and, as the basis for its compliance with these control measures, it shall use the average of its annual calculated level of consumption and production, respectively, for the period of 1995 to 1998 inclusive;</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2005, and in each twelve-month period thereafter, its calculated levels of consumption and production of the controlled substance in Annex E do not exceed, annually, eighty per cent of the average of its annual calculated levels of consumption and production, respectively, for the period of 1995 to 1998 inclusive;</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(iii)</w:t>
      </w:r>
      <w:r w:rsidRPr="006914CC">
        <w:rPr>
          <w:rFonts w:ascii="Times New Roman" w:eastAsia="Times New Roman" w:hAnsi="Times New Roman" w:cs="Times New Roman"/>
          <w:color w:val="000000"/>
          <w:sz w:val="20"/>
          <w:szCs w:val="20"/>
          <w:lang w:val="en-GB"/>
        </w:rPr>
        <w:tab/>
        <w:t>Each Party operating under paragraph 1 of this Article shall ensure that for the twelve-month period commencing on 1 January 2015 and in each twelve-month period thereafter, its calculated levels of consumption and production of the controlled substance in Annex E do not exceed zero. This paragraph will apply save to the extent that the Parties decide to permit the level of production or consumption that is necessary to satisfy uses agreed by them to be critical uses;</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(iv)</w:t>
      </w:r>
      <w:r w:rsidRPr="006914CC">
        <w:rPr>
          <w:rFonts w:ascii="Times New Roman" w:eastAsia="Times New Roman" w:hAnsi="Times New Roman" w:cs="Times New Roman"/>
          <w:color w:val="000000"/>
          <w:sz w:val="20"/>
          <w:szCs w:val="20"/>
          <w:lang w:val="en-GB"/>
        </w:rPr>
        <w:tab/>
        <w:t>The</w:t>
      </w:r>
      <w:proofErr w:type="gramEnd"/>
      <w:r w:rsidRPr="006914CC">
        <w:rPr>
          <w:rFonts w:ascii="Times New Roman" w:eastAsia="Times New Roman" w:hAnsi="Times New Roman" w:cs="Times New Roman"/>
          <w:color w:val="000000"/>
          <w:sz w:val="20"/>
          <w:szCs w:val="20"/>
          <w:lang w:val="en-GB"/>
        </w:rPr>
        <w:t xml:space="preserve"> calculated levels of consumption and production under this subparagraph shall not include the amounts used by the Party for quarantine and pre-shipment applications.</w:t>
      </w:r>
    </w:p>
    <w:p w:rsidR="00101AA5" w:rsidRPr="00101AA5" w:rsidRDefault="00101AA5" w:rsidP="00101AA5">
      <w:pPr>
        <w:pStyle w:val="ListParagraph"/>
        <w:tabs>
          <w:tab w:val="left" w:pos="90"/>
          <w:tab w:val="left" w:pos="2381"/>
          <w:tab w:val="left" w:pos="2948"/>
          <w:tab w:val="left" w:pos="3515"/>
        </w:tabs>
        <w:spacing w:after="120" w:line="240" w:lineRule="auto"/>
        <w:rPr>
          <w:ins w:id="122" w:author="Author"/>
          <w:rFonts w:ascii="Times New Roman" w:eastAsia="Times New Roman" w:hAnsi="Times New Roman"/>
          <w:lang w:val="en-GB"/>
        </w:rPr>
      </w:pPr>
      <w:ins w:id="123" w:author="Author">
        <w:r w:rsidRPr="00101AA5">
          <w:rPr>
            <w:rFonts w:ascii="Times New Roman" w:eastAsia="Times New Roman" w:hAnsi="Times New Roman"/>
            <w:i/>
            <w:lang w:val="en-GB"/>
          </w:rPr>
          <w:t>8qua</w:t>
        </w:r>
      </w:ins>
    </w:p>
    <w:p w:rsidR="00101AA5" w:rsidRPr="00101AA5" w:rsidRDefault="00101AA5" w:rsidP="00101AA5">
      <w:pPr>
        <w:pStyle w:val="ListParagraph"/>
        <w:tabs>
          <w:tab w:val="left" w:pos="90"/>
          <w:tab w:val="left" w:pos="2381"/>
          <w:tab w:val="left" w:pos="2948"/>
          <w:tab w:val="left" w:pos="3515"/>
        </w:tabs>
        <w:spacing w:after="120" w:line="240" w:lineRule="auto"/>
        <w:rPr>
          <w:ins w:id="124" w:author="Author"/>
          <w:rFonts w:ascii="Times New Roman" w:eastAsia="Times New Roman" w:hAnsi="Times New Roman"/>
          <w:lang w:val="en-GB"/>
        </w:rPr>
      </w:pPr>
    </w:p>
    <w:p w:rsidR="00101AA5" w:rsidRPr="00101AA5" w:rsidRDefault="00101AA5" w:rsidP="00101AA5">
      <w:pPr>
        <w:pStyle w:val="ListParagraph"/>
        <w:tabs>
          <w:tab w:val="left" w:pos="90"/>
          <w:tab w:val="left" w:pos="2381"/>
          <w:tab w:val="left" w:pos="2948"/>
          <w:tab w:val="left" w:pos="3515"/>
        </w:tabs>
        <w:spacing w:after="120" w:line="240" w:lineRule="auto"/>
        <w:rPr>
          <w:ins w:id="125" w:author="Author"/>
          <w:rFonts w:ascii="Times New Roman" w:eastAsia="Times New Roman" w:hAnsi="Times New Roman"/>
          <w:lang w:val="en-GB"/>
        </w:rPr>
      </w:pPr>
      <w:ins w:id="126" w:author="Author">
        <w:r w:rsidRPr="00101AA5">
          <w:rPr>
            <w:rFonts w:ascii="Times New Roman" w:eastAsia="Times New Roman" w:hAnsi="Times New Roman"/>
            <w:lang w:val="en-GB"/>
          </w:rPr>
          <w:t xml:space="preserve">(a) Each Party operating under paragraph 1 of this Article, </w:t>
        </w:r>
        <w:r w:rsidRPr="00101AA5">
          <w:rPr>
            <w:rFonts w:ascii="Times New Roman" w:eastAsia="Times New Roman" w:hAnsi="Times New Roman"/>
          </w:rPr>
          <w:t xml:space="preserve">in </w:t>
        </w:r>
        <w:proofErr w:type="spellStart"/>
        <w:r w:rsidRPr="00101AA5">
          <w:rPr>
            <w:rFonts w:ascii="Times New Roman" w:eastAsia="Times New Roman" w:hAnsi="Times New Roman"/>
          </w:rPr>
          <w:t>order</w:t>
        </w:r>
        <w:proofErr w:type="spellEnd"/>
        <w:r w:rsidRPr="00101AA5">
          <w:rPr>
            <w:rFonts w:ascii="Times New Roman" w:eastAsia="Times New Roman" w:hAnsi="Times New Roman"/>
          </w:rPr>
          <w:t xml:space="preserve"> to </w:t>
        </w:r>
        <w:proofErr w:type="spellStart"/>
        <w:r w:rsidRPr="00101AA5">
          <w:rPr>
            <w:rFonts w:ascii="Times New Roman" w:eastAsia="Times New Roman" w:hAnsi="Times New Roman"/>
          </w:rPr>
          <w:t>meet</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its</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basic</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domestic</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needs</w:t>
        </w:r>
        <w:proofErr w:type="spellEnd"/>
        <w:r w:rsidRPr="00101AA5">
          <w:rPr>
            <w:rFonts w:ascii="Times New Roman" w:eastAsia="Times New Roman" w:hAnsi="Times New Roman"/>
          </w:rPr>
          <w:t xml:space="preserve">, and </w:t>
        </w:r>
        <w:proofErr w:type="spellStart"/>
        <w:r w:rsidRPr="00101AA5">
          <w:rPr>
            <w:rFonts w:ascii="Times New Roman" w:eastAsia="Times New Roman" w:hAnsi="Times New Roman"/>
          </w:rPr>
          <w:t>subject</w:t>
        </w:r>
        <w:proofErr w:type="spellEnd"/>
        <w:r w:rsidRPr="00101AA5">
          <w:rPr>
            <w:rFonts w:ascii="Times New Roman" w:eastAsia="Times New Roman" w:hAnsi="Times New Roman"/>
          </w:rPr>
          <w:t xml:space="preserve"> to </w:t>
        </w:r>
        <w:proofErr w:type="spellStart"/>
        <w:r w:rsidRPr="00101AA5">
          <w:rPr>
            <w:rFonts w:ascii="Times New Roman" w:eastAsia="Times New Roman" w:hAnsi="Times New Roman"/>
          </w:rPr>
          <w:t>any</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adjustments</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made</w:t>
        </w:r>
        <w:proofErr w:type="spellEnd"/>
        <w:r w:rsidRPr="00101AA5">
          <w:rPr>
            <w:rFonts w:ascii="Times New Roman" w:eastAsia="Times New Roman" w:hAnsi="Times New Roman"/>
          </w:rPr>
          <w:t xml:space="preserve"> to </w:t>
        </w:r>
        <w:proofErr w:type="spellStart"/>
        <w:r w:rsidRPr="00101AA5">
          <w:rPr>
            <w:rFonts w:ascii="Times New Roman" w:eastAsia="Times New Roman" w:hAnsi="Times New Roman"/>
          </w:rPr>
          <w:t>the</w:t>
        </w:r>
        <w:proofErr w:type="spellEnd"/>
        <w:r w:rsidRPr="00101AA5">
          <w:rPr>
            <w:rFonts w:ascii="Times New Roman" w:eastAsia="Times New Roman" w:hAnsi="Times New Roman"/>
          </w:rPr>
          <w:t xml:space="preserve"> control </w:t>
        </w:r>
        <w:proofErr w:type="spellStart"/>
        <w:r w:rsidRPr="00101AA5">
          <w:rPr>
            <w:rFonts w:ascii="Times New Roman" w:eastAsia="Times New Roman" w:hAnsi="Times New Roman"/>
          </w:rPr>
          <w:t>measures</w:t>
        </w:r>
        <w:proofErr w:type="spellEnd"/>
        <w:r w:rsidRPr="00101AA5">
          <w:rPr>
            <w:rFonts w:ascii="Times New Roman" w:eastAsia="Times New Roman" w:hAnsi="Times New Roman"/>
          </w:rPr>
          <w:t xml:space="preserve"> in </w:t>
        </w:r>
        <w:proofErr w:type="spellStart"/>
        <w:r w:rsidRPr="00101AA5">
          <w:rPr>
            <w:rFonts w:ascii="Times New Roman" w:eastAsia="Times New Roman" w:hAnsi="Times New Roman"/>
          </w:rPr>
          <w:t>Article</w:t>
        </w:r>
        <w:proofErr w:type="spellEnd"/>
        <w:r w:rsidRPr="00101AA5">
          <w:rPr>
            <w:rFonts w:ascii="Times New Roman" w:eastAsia="Times New Roman" w:hAnsi="Times New Roman"/>
          </w:rPr>
          <w:t xml:space="preserve"> 2J in </w:t>
        </w:r>
        <w:proofErr w:type="spellStart"/>
        <w:r w:rsidRPr="00101AA5">
          <w:rPr>
            <w:rFonts w:ascii="Times New Roman" w:eastAsia="Times New Roman" w:hAnsi="Times New Roman"/>
          </w:rPr>
          <w:t>accordance</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with</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paragraph</w:t>
        </w:r>
        <w:proofErr w:type="spellEnd"/>
        <w:r w:rsidRPr="00101AA5">
          <w:rPr>
            <w:rFonts w:ascii="Times New Roman" w:eastAsia="Times New Roman" w:hAnsi="Times New Roman"/>
          </w:rPr>
          <w:t xml:space="preserve"> 9 of </w:t>
        </w:r>
        <w:proofErr w:type="spellStart"/>
        <w:r w:rsidRPr="00101AA5">
          <w:rPr>
            <w:rFonts w:ascii="Times New Roman" w:eastAsia="Times New Roman" w:hAnsi="Times New Roman"/>
          </w:rPr>
          <w:t>Article</w:t>
        </w:r>
        <w:proofErr w:type="spellEnd"/>
        <w:r w:rsidRPr="00101AA5">
          <w:rPr>
            <w:rFonts w:ascii="Times New Roman" w:eastAsia="Times New Roman" w:hAnsi="Times New Roman"/>
          </w:rPr>
          <w:t xml:space="preserve"> 2, </w:t>
        </w:r>
        <w:proofErr w:type="spellStart"/>
        <w:r w:rsidRPr="00101AA5">
          <w:rPr>
            <w:rFonts w:ascii="Times New Roman" w:eastAsia="Times New Roman" w:hAnsi="Times New Roman"/>
          </w:rPr>
          <w:t>shall</w:t>
        </w:r>
        <w:proofErr w:type="spellEnd"/>
        <w:r w:rsidRPr="00101AA5">
          <w:rPr>
            <w:rFonts w:ascii="Times New Roman" w:eastAsia="Times New Roman" w:hAnsi="Times New Roman"/>
          </w:rPr>
          <w:t xml:space="preserve"> be </w:t>
        </w:r>
        <w:proofErr w:type="spellStart"/>
        <w:r w:rsidRPr="00101AA5">
          <w:rPr>
            <w:rFonts w:ascii="Times New Roman" w:eastAsia="Times New Roman" w:hAnsi="Times New Roman"/>
          </w:rPr>
          <w:t>entitled</w:t>
        </w:r>
        <w:proofErr w:type="spellEnd"/>
        <w:r w:rsidRPr="00101AA5">
          <w:rPr>
            <w:rFonts w:ascii="Times New Roman" w:eastAsia="Times New Roman" w:hAnsi="Times New Roman"/>
          </w:rPr>
          <w:t xml:space="preserve"> to </w:t>
        </w:r>
        <w:proofErr w:type="spellStart"/>
        <w:r w:rsidRPr="00101AA5">
          <w:rPr>
            <w:rFonts w:ascii="Times New Roman" w:eastAsia="Times New Roman" w:hAnsi="Times New Roman"/>
          </w:rPr>
          <w:t>delay</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its</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compliance</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with</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the</w:t>
        </w:r>
        <w:proofErr w:type="spellEnd"/>
        <w:r w:rsidRPr="00101AA5">
          <w:rPr>
            <w:rFonts w:ascii="Times New Roman" w:eastAsia="Times New Roman" w:hAnsi="Times New Roman"/>
          </w:rPr>
          <w:t xml:space="preserve"> control </w:t>
        </w:r>
        <w:proofErr w:type="spellStart"/>
        <w:r w:rsidRPr="00101AA5">
          <w:rPr>
            <w:rFonts w:ascii="Times New Roman" w:eastAsia="Times New Roman" w:hAnsi="Times New Roman"/>
          </w:rPr>
          <w:t>measures</w:t>
        </w:r>
        <w:proofErr w:type="spellEnd"/>
        <w:r w:rsidRPr="00101AA5">
          <w:rPr>
            <w:rFonts w:ascii="Times New Roman" w:eastAsia="Times New Roman" w:hAnsi="Times New Roman"/>
          </w:rPr>
          <w:t xml:space="preserve"> set </w:t>
        </w:r>
        <w:proofErr w:type="spellStart"/>
        <w:r w:rsidRPr="00101AA5">
          <w:rPr>
            <w:rFonts w:ascii="Times New Roman" w:eastAsia="Times New Roman" w:hAnsi="Times New Roman"/>
          </w:rPr>
          <w:t>out</w:t>
        </w:r>
        <w:proofErr w:type="spellEnd"/>
        <w:r w:rsidRPr="00101AA5">
          <w:rPr>
            <w:rFonts w:ascii="Times New Roman" w:eastAsia="Times New Roman" w:hAnsi="Times New Roman"/>
          </w:rPr>
          <w:t xml:space="preserve"> in </w:t>
        </w:r>
        <w:proofErr w:type="spellStart"/>
        <w:r w:rsidRPr="00101AA5">
          <w:rPr>
            <w:rFonts w:ascii="Times New Roman" w:eastAsia="Times New Roman" w:hAnsi="Times New Roman"/>
          </w:rPr>
          <w:t>subparagraphs</w:t>
        </w:r>
        <w:proofErr w:type="spellEnd"/>
        <w:r w:rsidRPr="00101AA5">
          <w:rPr>
            <w:rFonts w:ascii="Times New Roman" w:eastAsia="Times New Roman" w:hAnsi="Times New Roman"/>
          </w:rPr>
          <w:t xml:space="preserve"> (a) – (e) of </w:t>
        </w:r>
        <w:proofErr w:type="spellStart"/>
        <w:r w:rsidRPr="00101AA5">
          <w:rPr>
            <w:rFonts w:ascii="Times New Roman" w:eastAsia="Times New Roman" w:hAnsi="Times New Roman"/>
          </w:rPr>
          <w:t>paragraph</w:t>
        </w:r>
        <w:proofErr w:type="spellEnd"/>
        <w:r w:rsidRPr="00101AA5">
          <w:rPr>
            <w:rFonts w:ascii="Times New Roman" w:eastAsia="Times New Roman" w:hAnsi="Times New Roman"/>
          </w:rPr>
          <w:t xml:space="preserve"> 1 of </w:t>
        </w:r>
        <w:proofErr w:type="spellStart"/>
        <w:r w:rsidRPr="00101AA5">
          <w:rPr>
            <w:rFonts w:ascii="Times New Roman" w:eastAsia="Times New Roman" w:hAnsi="Times New Roman"/>
          </w:rPr>
          <w:t>Article</w:t>
        </w:r>
        <w:proofErr w:type="spellEnd"/>
        <w:r w:rsidRPr="00101AA5">
          <w:rPr>
            <w:rFonts w:ascii="Times New Roman" w:eastAsia="Times New Roman" w:hAnsi="Times New Roman"/>
          </w:rPr>
          <w:t xml:space="preserve"> 2J and </w:t>
        </w:r>
        <w:proofErr w:type="spellStart"/>
        <w:r w:rsidRPr="00101AA5">
          <w:rPr>
            <w:rFonts w:ascii="Times New Roman" w:eastAsia="Times New Roman" w:hAnsi="Times New Roman"/>
          </w:rPr>
          <w:t>subparagraphs</w:t>
        </w:r>
        <w:proofErr w:type="spellEnd"/>
        <w:r w:rsidRPr="00101AA5">
          <w:rPr>
            <w:rFonts w:ascii="Times New Roman" w:eastAsia="Times New Roman" w:hAnsi="Times New Roman"/>
          </w:rPr>
          <w:t xml:space="preserve"> (a) – (e) of </w:t>
        </w:r>
        <w:proofErr w:type="spellStart"/>
        <w:r w:rsidRPr="00101AA5">
          <w:rPr>
            <w:rFonts w:ascii="Times New Roman" w:eastAsia="Times New Roman" w:hAnsi="Times New Roman"/>
          </w:rPr>
          <w:t>paragraph</w:t>
        </w:r>
        <w:proofErr w:type="spellEnd"/>
        <w:r w:rsidRPr="00101AA5">
          <w:rPr>
            <w:rFonts w:ascii="Times New Roman" w:eastAsia="Times New Roman" w:hAnsi="Times New Roman"/>
          </w:rPr>
          <w:t xml:space="preserve"> 3 of </w:t>
        </w:r>
        <w:proofErr w:type="spellStart"/>
        <w:r w:rsidRPr="00101AA5">
          <w:rPr>
            <w:rFonts w:ascii="Times New Roman" w:eastAsia="Times New Roman" w:hAnsi="Times New Roman"/>
          </w:rPr>
          <w:t>Article</w:t>
        </w:r>
        <w:proofErr w:type="spellEnd"/>
        <w:r w:rsidRPr="00101AA5">
          <w:rPr>
            <w:rFonts w:ascii="Times New Roman" w:eastAsia="Times New Roman" w:hAnsi="Times New Roman"/>
          </w:rPr>
          <w:t xml:space="preserve"> 2J and </w:t>
        </w:r>
        <w:proofErr w:type="spellStart"/>
        <w:r w:rsidRPr="00101AA5">
          <w:rPr>
            <w:rFonts w:ascii="Times New Roman" w:eastAsia="Times New Roman" w:hAnsi="Times New Roman"/>
          </w:rPr>
          <w:t>modify</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those</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measures</w:t>
        </w:r>
        <w:proofErr w:type="spellEnd"/>
        <w:r w:rsidRPr="00101AA5">
          <w:rPr>
            <w:rFonts w:ascii="Times New Roman" w:eastAsia="Times New Roman" w:hAnsi="Times New Roman"/>
          </w:rPr>
          <w:t xml:space="preserve"> as </w:t>
        </w:r>
        <w:proofErr w:type="spellStart"/>
        <w:r w:rsidRPr="00101AA5">
          <w:rPr>
            <w:rFonts w:ascii="Times New Roman" w:eastAsia="Times New Roman" w:hAnsi="Times New Roman"/>
          </w:rPr>
          <w:t>follows</w:t>
        </w:r>
        <w:proofErr w:type="spellEnd"/>
        <w:r w:rsidRPr="00101AA5">
          <w:rPr>
            <w:rFonts w:ascii="Times New Roman" w:eastAsia="Times New Roman" w:hAnsi="Times New Roman"/>
          </w:rPr>
          <w:t>:</w:t>
        </w:r>
      </w:ins>
    </w:p>
    <w:p w:rsidR="00101AA5" w:rsidRPr="00101AA5" w:rsidRDefault="00101AA5" w:rsidP="005424EB">
      <w:pPr>
        <w:pStyle w:val="ListParagraph"/>
        <w:numPr>
          <w:ilvl w:val="0"/>
          <w:numId w:val="11"/>
        </w:numPr>
        <w:tabs>
          <w:tab w:val="left" w:pos="90"/>
          <w:tab w:val="left" w:pos="2381"/>
          <w:tab w:val="left" w:pos="2948"/>
          <w:tab w:val="left" w:pos="3515"/>
        </w:tabs>
        <w:spacing w:after="120" w:line="240" w:lineRule="auto"/>
        <w:rPr>
          <w:ins w:id="127" w:author="Author"/>
          <w:rFonts w:ascii="Times New Roman" w:eastAsia="Times New Roman" w:hAnsi="Times New Roman"/>
        </w:rPr>
      </w:pPr>
      <w:ins w:id="128" w:author="Author">
        <w:r w:rsidRPr="00101AA5">
          <w:rPr>
            <w:rFonts w:ascii="Times New Roman" w:eastAsia="Times New Roman" w:hAnsi="Times New Roman"/>
          </w:rPr>
          <w:t>2024 to 2028: 100%</w:t>
        </w:r>
      </w:ins>
    </w:p>
    <w:p w:rsidR="00101AA5" w:rsidRPr="00101AA5" w:rsidRDefault="00101AA5" w:rsidP="005424EB">
      <w:pPr>
        <w:pStyle w:val="ListParagraph"/>
        <w:numPr>
          <w:ilvl w:val="0"/>
          <w:numId w:val="11"/>
        </w:numPr>
        <w:tabs>
          <w:tab w:val="left" w:pos="90"/>
          <w:tab w:val="left" w:pos="2381"/>
          <w:tab w:val="left" w:pos="2948"/>
          <w:tab w:val="left" w:pos="3515"/>
        </w:tabs>
        <w:spacing w:after="120" w:line="240" w:lineRule="auto"/>
        <w:rPr>
          <w:ins w:id="129" w:author="Author"/>
          <w:rFonts w:ascii="Times New Roman" w:eastAsia="Times New Roman" w:hAnsi="Times New Roman"/>
        </w:rPr>
      </w:pPr>
      <w:ins w:id="130" w:author="Author">
        <w:r w:rsidRPr="00101AA5">
          <w:rPr>
            <w:rFonts w:ascii="Times New Roman" w:eastAsia="Times New Roman" w:hAnsi="Times New Roman"/>
          </w:rPr>
          <w:t>2029 to 2034: 90%</w:t>
        </w:r>
      </w:ins>
    </w:p>
    <w:p w:rsidR="00101AA5" w:rsidRPr="00101AA5" w:rsidRDefault="00101AA5" w:rsidP="005424EB">
      <w:pPr>
        <w:pStyle w:val="ListParagraph"/>
        <w:numPr>
          <w:ilvl w:val="0"/>
          <w:numId w:val="11"/>
        </w:numPr>
        <w:tabs>
          <w:tab w:val="left" w:pos="90"/>
          <w:tab w:val="left" w:pos="2381"/>
          <w:tab w:val="left" w:pos="2948"/>
          <w:tab w:val="left" w:pos="3515"/>
        </w:tabs>
        <w:spacing w:after="120" w:line="240" w:lineRule="auto"/>
        <w:rPr>
          <w:ins w:id="131" w:author="Author"/>
          <w:rFonts w:ascii="Times New Roman" w:eastAsia="Times New Roman" w:hAnsi="Times New Roman"/>
        </w:rPr>
      </w:pPr>
      <w:ins w:id="132" w:author="Author">
        <w:r w:rsidRPr="00101AA5">
          <w:rPr>
            <w:rFonts w:ascii="Times New Roman" w:eastAsia="Times New Roman" w:hAnsi="Times New Roman"/>
          </w:rPr>
          <w:t>2035 to 2039: 70%</w:t>
        </w:r>
      </w:ins>
    </w:p>
    <w:p w:rsidR="00101AA5" w:rsidRPr="00101AA5" w:rsidRDefault="00101AA5" w:rsidP="005424EB">
      <w:pPr>
        <w:pStyle w:val="ListParagraph"/>
        <w:numPr>
          <w:ilvl w:val="0"/>
          <w:numId w:val="11"/>
        </w:numPr>
        <w:tabs>
          <w:tab w:val="left" w:pos="90"/>
          <w:tab w:val="left" w:pos="2381"/>
          <w:tab w:val="left" w:pos="2948"/>
          <w:tab w:val="left" w:pos="3515"/>
        </w:tabs>
        <w:spacing w:after="120" w:line="240" w:lineRule="auto"/>
        <w:rPr>
          <w:ins w:id="133" w:author="Author"/>
          <w:rFonts w:ascii="Times New Roman" w:eastAsia="Times New Roman" w:hAnsi="Times New Roman"/>
        </w:rPr>
      </w:pPr>
      <w:ins w:id="134" w:author="Author">
        <w:r w:rsidRPr="00101AA5">
          <w:rPr>
            <w:rFonts w:ascii="Times New Roman" w:eastAsia="Times New Roman" w:hAnsi="Times New Roman"/>
          </w:rPr>
          <w:t>2040 to 2044: 50%</w:t>
        </w:r>
      </w:ins>
    </w:p>
    <w:p w:rsidR="00101AA5" w:rsidRPr="00101AA5" w:rsidRDefault="00101AA5" w:rsidP="005424EB">
      <w:pPr>
        <w:pStyle w:val="ListParagraph"/>
        <w:numPr>
          <w:ilvl w:val="0"/>
          <w:numId w:val="11"/>
        </w:numPr>
        <w:tabs>
          <w:tab w:val="left" w:pos="90"/>
          <w:tab w:val="left" w:pos="2381"/>
          <w:tab w:val="left" w:pos="2948"/>
          <w:tab w:val="left" w:pos="3515"/>
        </w:tabs>
        <w:spacing w:after="120" w:line="240" w:lineRule="auto"/>
        <w:rPr>
          <w:ins w:id="135" w:author="Author"/>
          <w:rFonts w:ascii="Times New Roman" w:eastAsia="Times New Roman" w:hAnsi="Times New Roman"/>
        </w:rPr>
      </w:pPr>
      <w:ins w:id="136" w:author="Author">
        <w:r w:rsidRPr="00101AA5">
          <w:rPr>
            <w:rFonts w:ascii="Times New Roman" w:eastAsia="Times New Roman" w:hAnsi="Times New Roman"/>
          </w:rPr>
          <w:t xml:space="preserve">2045 and </w:t>
        </w:r>
        <w:proofErr w:type="spellStart"/>
        <w:r w:rsidRPr="00101AA5">
          <w:rPr>
            <w:rFonts w:ascii="Times New Roman" w:eastAsia="Times New Roman" w:hAnsi="Times New Roman"/>
          </w:rPr>
          <w:t>thereafter</w:t>
        </w:r>
        <w:proofErr w:type="spellEnd"/>
        <w:r w:rsidRPr="00101AA5">
          <w:rPr>
            <w:rFonts w:ascii="Times New Roman" w:eastAsia="Times New Roman" w:hAnsi="Times New Roman"/>
          </w:rPr>
          <w:t>: 20%</w:t>
        </w:r>
      </w:ins>
    </w:p>
    <w:p w:rsidR="00101AA5" w:rsidRPr="00101AA5" w:rsidRDefault="00101AA5" w:rsidP="00101AA5">
      <w:pPr>
        <w:pStyle w:val="ListParagraph"/>
        <w:tabs>
          <w:tab w:val="left" w:pos="90"/>
          <w:tab w:val="left" w:pos="2381"/>
          <w:tab w:val="left" w:pos="2948"/>
          <w:tab w:val="left" w:pos="3515"/>
        </w:tabs>
        <w:spacing w:after="120" w:line="240" w:lineRule="auto"/>
        <w:ind w:left="1464"/>
        <w:rPr>
          <w:ins w:id="137" w:author="Author"/>
          <w:rFonts w:ascii="Times New Roman" w:eastAsia="Times New Roman" w:hAnsi="Times New Roman"/>
        </w:rPr>
      </w:pPr>
    </w:p>
    <w:p w:rsidR="00101AA5" w:rsidRPr="00101AA5" w:rsidRDefault="00101AA5" w:rsidP="00101AA5">
      <w:pPr>
        <w:pStyle w:val="ListParagraph"/>
        <w:tabs>
          <w:tab w:val="left" w:pos="90"/>
          <w:tab w:val="left" w:pos="2381"/>
          <w:tab w:val="left" w:pos="2948"/>
          <w:tab w:val="left" w:pos="3515"/>
        </w:tabs>
        <w:spacing w:after="120" w:line="240" w:lineRule="auto"/>
        <w:rPr>
          <w:ins w:id="138" w:author="Author"/>
          <w:rFonts w:ascii="Times New Roman" w:eastAsia="Times New Roman" w:hAnsi="Times New Roman"/>
          <w:lang w:val="en-GB"/>
        </w:rPr>
      </w:pPr>
      <w:ins w:id="139" w:author="Author">
        <w:r w:rsidRPr="00101AA5">
          <w:rPr>
            <w:rFonts w:ascii="Times New Roman" w:eastAsia="Times New Roman" w:hAnsi="Times New Roman"/>
            <w:lang w:val="en-GB"/>
          </w:rPr>
          <w:t xml:space="preserve">(b) Notwithstanding paragraph (a) above, </w:t>
        </w:r>
        <w:proofErr w:type="spellStart"/>
        <w:r w:rsidRPr="00101AA5">
          <w:rPr>
            <w:rFonts w:ascii="Times New Roman" w:eastAsia="Times New Roman" w:hAnsi="Times New Roman"/>
          </w:rPr>
          <w:t>the</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Parties</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may</w:t>
        </w:r>
        <w:proofErr w:type="spellEnd"/>
        <w:r w:rsidRPr="00101AA5">
          <w:rPr>
            <w:rFonts w:ascii="Times New Roman" w:eastAsia="Times New Roman" w:hAnsi="Times New Roman"/>
          </w:rPr>
          <w:t xml:space="preserve"> decide </w:t>
        </w:r>
        <w:proofErr w:type="spellStart"/>
        <w:r w:rsidRPr="00101AA5">
          <w:rPr>
            <w:rFonts w:ascii="Times New Roman" w:eastAsia="Times New Roman" w:hAnsi="Times New Roman"/>
          </w:rPr>
          <w:t>that</w:t>
        </w:r>
        <w:proofErr w:type="spellEnd"/>
        <w:r w:rsidRPr="00101AA5">
          <w:rPr>
            <w:rFonts w:ascii="Times New Roman" w:eastAsia="Times New Roman" w:hAnsi="Times New Roman"/>
          </w:rPr>
          <w:t xml:space="preserve"> a </w:t>
        </w:r>
        <w:proofErr w:type="spellStart"/>
        <w:r w:rsidRPr="00101AA5">
          <w:rPr>
            <w:rFonts w:ascii="Times New Roman" w:eastAsia="Times New Roman" w:hAnsi="Times New Roman"/>
          </w:rPr>
          <w:t>Party</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operating</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under</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paragraph</w:t>
        </w:r>
        <w:proofErr w:type="spellEnd"/>
        <w:r w:rsidRPr="00101AA5">
          <w:rPr>
            <w:rFonts w:ascii="Times New Roman" w:eastAsia="Times New Roman" w:hAnsi="Times New Roman"/>
          </w:rPr>
          <w:t xml:space="preserve"> 1 of </w:t>
        </w:r>
        <w:proofErr w:type="spellStart"/>
        <w:r w:rsidRPr="00101AA5">
          <w:rPr>
            <w:rFonts w:ascii="Times New Roman" w:eastAsia="Times New Roman" w:hAnsi="Times New Roman"/>
          </w:rPr>
          <w:t>this</w:t>
        </w:r>
        <w:proofErr w:type="spellEnd"/>
        <w:r w:rsidRPr="00101AA5">
          <w:rPr>
            <w:rFonts w:ascii="Times New Roman" w:eastAsia="Times New Roman" w:hAnsi="Times New Roman"/>
          </w:rPr>
          <w:t xml:space="preserve"> </w:t>
        </w:r>
        <w:proofErr w:type="spellStart"/>
        <w:r w:rsidRPr="00101AA5">
          <w:rPr>
            <w:rFonts w:ascii="Times New Roman" w:eastAsia="Times New Roman" w:hAnsi="Times New Roman"/>
          </w:rPr>
          <w:t>Article</w:t>
        </w:r>
        <w:proofErr w:type="spellEnd"/>
        <w:r w:rsidRPr="00101AA5">
          <w:rPr>
            <w:rFonts w:ascii="Times New Roman" w:eastAsia="Times New Roman" w:hAnsi="Times New Roman"/>
          </w:rPr>
          <w:t>,</w:t>
        </w:r>
        <w:r w:rsidRPr="00101AA5">
          <w:rPr>
            <w:rFonts w:ascii="Times New Roman" w:eastAsia="Times New Roman" w:hAnsi="Times New Roman"/>
            <w:lang w:val="en-GB"/>
          </w:rPr>
          <w:t xml:space="preserve"> in order to meet its basic domestic needs, and subject to any adjustments made to the control measures in Article 2J in accordance with paragraph 9 of Article 2, shall be entitled to delay its compliance with the control measures set out in subparagraphs (a) – (e) of paragraph 1 of Article 2J and subparagraphs (a) – (e) of paragraph 3 of Article 2J and modify those measures as follows:</w:t>
        </w:r>
      </w:ins>
    </w:p>
    <w:p w:rsidR="00101AA5" w:rsidRPr="00101AA5" w:rsidRDefault="00101AA5" w:rsidP="005424EB">
      <w:pPr>
        <w:pStyle w:val="ListParagraph"/>
        <w:numPr>
          <w:ilvl w:val="0"/>
          <w:numId w:val="12"/>
        </w:numPr>
        <w:tabs>
          <w:tab w:val="left" w:pos="90"/>
          <w:tab w:val="left" w:pos="2381"/>
          <w:tab w:val="left" w:pos="2948"/>
          <w:tab w:val="left" w:pos="3515"/>
        </w:tabs>
        <w:spacing w:after="120" w:line="240" w:lineRule="auto"/>
        <w:rPr>
          <w:ins w:id="140" w:author="Author"/>
          <w:rFonts w:ascii="Times New Roman" w:eastAsia="Times New Roman" w:hAnsi="Times New Roman"/>
        </w:rPr>
      </w:pPr>
      <w:ins w:id="141" w:author="Author">
        <w:r w:rsidRPr="00101AA5">
          <w:rPr>
            <w:rFonts w:ascii="Times New Roman" w:eastAsia="Times New Roman" w:hAnsi="Times New Roman"/>
          </w:rPr>
          <w:t>2028 to 2031: 100%</w:t>
        </w:r>
      </w:ins>
    </w:p>
    <w:p w:rsidR="00101AA5" w:rsidRPr="00101AA5" w:rsidRDefault="00101AA5" w:rsidP="005424EB">
      <w:pPr>
        <w:pStyle w:val="ListParagraph"/>
        <w:numPr>
          <w:ilvl w:val="0"/>
          <w:numId w:val="12"/>
        </w:numPr>
        <w:tabs>
          <w:tab w:val="left" w:pos="90"/>
          <w:tab w:val="left" w:pos="2381"/>
          <w:tab w:val="left" w:pos="2948"/>
          <w:tab w:val="left" w:pos="3515"/>
        </w:tabs>
        <w:spacing w:after="120" w:line="240" w:lineRule="auto"/>
        <w:rPr>
          <w:ins w:id="142" w:author="Author"/>
          <w:rFonts w:ascii="Times New Roman" w:eastAsia="Times New Roman" w:hAnsi="Times New Roman"/>
        </w:rPr>
      </w:pPr>
      <w:ins w:id="143" w:author="Author">
        <w:r w:rsidRPr="00101AA5">
          <w:rPr>
            <w:rFonts w:ascii="Times New Roman" w:eastAsia="Times New Roman" w:hAnsi="Times New Roman"/>
          </w:rPr>
          <w:t>2032 to 2036: 90%</w:t>
        </w:r>
      </w:ins>
    </w:p>
    <w:p w:rsidR="00101AA5" w:rsidRPr="00101AA5" w:rsidRDefault="00101AA5" w:rsidP="005424EB">
      <w:pPr>
        <w:pStyle w:val="ListParagraph"/>
        <w:numPr>
          <w:ilvl w:val="0"/>
          <w:numId w:val="12"/>
        </w:numPr>
        <w:tabs>
          <w:tab w:val="left" w:pos="90"/>
          <w:tab w:val="left" w:pos="2381"/>
          <w:tab w:val="left" w:pos="2948"/>
          <w:tab w:val="left" w:pos="3515"/>
        </w:tabs>
        <w:spacing w:after="120" w:line="240" w:lineRule="auto"/>
        <w:rPr>
          <w:ins w:id="144" w:author="Author"/>
          <w:rFonts w:ascii="Times New Roman" w:eastAsia="Times New Roman" w:hAnsi="Times New Roman"/>
        </w:rPr>
      </w:pPr>
      <w:ins w:id="145" w:author="Author">
        <w:r w:rsidRPr="00101AA5">
          <w:rPr>
            <w:rFonts w:ascii="Times New Roman" w:eastAsia="Times New Roman" w:hAnsi="Times New Roman"/>
          </w:rPr>
          <w:t>2037 to 2041: 80%</w:t>
        </w:r>
      </w:ins>
    </w:p>
    <w:p w:rsidR="00101AA5" w:rsidRPr="00101AA5" w:rsidRDefault="00101AA5" w:rsidP="005424EB">
      <w:pPr>
        <w:pStyle w:val="ListParagraph"/>
        <w:numPr>
          <w:ilvl w:val="0"/>
          <w:numId w:val="12"/>
        </w:numPr>
        <w:tabs>
          <w:tab w:val="left" w:pos="90"/>
          <w:tab w:val="left" w:pos="2381"/>
          <w:tab w:val="left" w:pos="2948"/>
          <w:tab w:val="left" w:pos="3515"/>
        </w:tabs>
        <w:spacing w:after="120" w:line="240" w:lineRule="auto"/>
        <w:rPr>
          <w:ins w:id="146" w:author="Author"/>
          <w:rFonts w:ascii="Times New Roman" w:eastAsia="Times New Roman" w:hAnsi="Times New Roman"/>
        </w:rPr>
      </w:pPr>
      <w:ins w:id="147" w:author="Author">
        <w:r w:rsidRPr="00101AA5">
          <w:rPr>
            <w:rFonts w:ascii="Times New Roman" w:eastAsia="Times New Roman" w:hAnsi="Times New Roman"/>
          </w:rPr>
          <w:t>2042 to 2046: 70%</w:t>
        </w:r>
      </w:ins>
    </w:p>
    <w:p w:rsidR="00101AA5" w:rsidRPr="00101AA5" w:rsidRDefault="00101AA5" w:rsidP="005424EB">
      <w:pPr>
        <w:pStyle w:val="ListParagraph"/>
        <w:numPr>
          <w:ilvl w:val="0"/>
          <w:numId w:val="12"/>
        </w:numPr>
        <w:tabs>
          <w:tab w:val="left" w:pos="90"/>
          <w:tab w:val="left" w:pos="2381"/>
          <w:tab w:val="left" w:pos="2948"/>
          <w:tab w:val="left" w:pos="3515"/>
        </w:tabs>
        <w:spacing w:after="120" w:line="240" w:lineRule="auto"/>
        <w:rPr>
          <w:ins w:id="148" w:author="Author"/>
          <w:rFonts w:ascii="Times New Roman" w:eastAsia="Times New Roman" w:hAnsi="Times New Roman"/>
        </w:rPr>
      </w:pPr>
      <w:ins w:id="149" w:author="Author">
        <w:r w:rsidRPr="00101AA5">
          <w:rPr>
            <w:rFonts w:ascii="Times New Roman" w:eastAsia="Times New Roman" w:hAnsi="Times New Roman"/>
          </w:rPr>
          <w:t xml:space="preserve">2047 and </w:t>
        </w:r>
        <w:proofErr w:type="spellStart"/>
        <w:r w:rsidRPr="00101AA5">
          <w:rPr>
            <w:rFonts w:ascii="Times New Roman" w:eastAsia="Times New Roman" w:hAnsi="Times New Roman"/>
          </w:rPr>
          <w:t>thereafter</w:t>
        </w:r>
        <w:proofErr w:type="spellEnd"/>
        <w:r w:rsidRPr="00101AA5">
          <w:rPr>
            <w:rFonts w:ascii="Times New Roman" w:eastAsia="Times New Roman" w:hAnsi="Times New Roman"/>
          </w:rPr>
          <w:t>: 15%</w:t>
        </w:r>
      </w:ins>
    </w:p>
    <w:p w:rsidR="00101AA5" w:rsidRPr="00101AA5" w:rsidRDefault="00101AA5" w:rsidP="00101AA5">
      <w:pPr>
        <w:tabs>
          <w:tab w:val="left" w:pos="90"/>
          <w:tab w:val="left" w:pos="2381"/>
          <w:tab w:val="left" w:pos="2948"/>
          <w:tab w:val="left" w:pos="3515"/>
        </w:tabs>
        <w:spacing w:after="120" w:line="240" w:lineRule="auto"/>
        <w:rPr>
          <w:ins w:id="150" w:author="Author"/>
          <w:rFonts w:ascii="Times New Roman" w:eastAsia="Times New Roman" w:hAnsi="Times New Roman" w:cs="Times New Roman"/>
        </w:rPr>
      </w:pPr>
    </w:p>
    <w:p w:rsidR="00101AA5" w:rsidRPr="00101AA5" w:rsidRDefault="00101AA5" w:rsidP="00101AA5">
      <w:pPr>
        <w:spacing w:after="242" w:line="247" w:lineRule="auto"/>
        <w:ind w:right="425"/>
        <w:rPr>
          <w:ins w:id="151" w:author="Author"/>
          <w:rFonts w:ascii="Times New Roman" w:eastAsia="Times New Roman" w:hAnsi="Times New Roman" w:cs="Times New Roman"/>
        </w:rPr>
      </w:pPr>
      <w:ins w:id="152" w:author="Author">
        <w:r w:rsidRPr="00101AA5">
          <w:rPr>
            <w:rFonts w:ascii="Times New Roman" w:eastAsia="Times New Roman" w:hAnsi="Times New Roman" w:cs="Times New Roman"/>
          </w:rPr>
          <w:t xml:space="preserve">(c) </w:t>
        </w:r>
        <w:r w:rsidRPr="00101AA5">
          <w:rPr>
            <w:rFonts w:ascii="Times New Roman" w:eastAsia="Times New Roman" w:hAnsi="Times New Roman" w:cs="Times New Roman"/>
            <w:lang w:val="en-GB"/>
          </w:rPr>
          <w:t>Each Party operating under paragraph 1 of this Article,</w:t>
        </w:r>
        <w:r w:rsidRPr="00101AA5">
          <w:rPr>
            <w:rFonts w:ascii="Times New Roman" w:eastAsia="Times New Roman" w:hAnsi="Times New Roman" w:cs="Times New Roman"/>
          </w:rPr>
          <w:t xml:space="preserve"> for the purposes of calculating its consumption baseline under Article 2J, shall be entitled to use </w:t>
        </w:r>
        <w:r w:rsidRPr="00101AA5">
          <w:rPr>
            <w:rFonts w:ascii="Times New Roman" w:hAnsi="Times New Roman" w:cs="Times New Roman"/>
          </w:rPr>
          <w:t xml:space="preserve">the average of its calculated levels of consumption of Annex F controlled substances for the years 2020, 2021, and 2022, plus sixty-five per cent of its baseline consumption of Annex C, Group I controlled substances as set out in paragraph 8 </w:t>
        </w:r>
        <w:proofErr w:type="spellStart"/>
        <w:r w:rsidRPr="00101AA5">
          <w:rPr>
            <w:rFonts w:ascii="Times New Roman" w:hAnsi="Times New Roman" w:cs="Times New Roman"/>
            <w:i/>
          </w:rPr>
          <w:t>ter</w:t>
        </w:r>
        <w:proofErr w:type="spellEnd"/>
        <w:r w:rsidRPr="00101AA5">
          <w:rPr>
            <w:rFonts w:ascii="Times New Roman" w:hAnsi="Times New Roman" w:cs="Times New Roman"/>
            <w:i/>
          </w:rPr>
          <w:t xml:space="preserve"> </w:t>
        </w:r>
        <w:r w:rsidRPr="00101AA5">
          <w:rPr>
            <w:rFonts w:ascii="Times New Roman" w:hAnsi="Times New Roman" w:cs="Times New Roman"/>
          </w:rPr>
          <w:t>of this Article</w:t>
        </w:r>
        <w:r w:rsidRPr="00101AA5">
          <w:rPr>
            <w:rFonts w:ascii="Times New Roman" w:eastAsia="Times New Roman" w:hAnsi="Times New Roman" w:cs="Times New Roman"/>
          </w:rPr>
          <w:t xml:space="preserve">. </w:t>
        </w:r>
      </w:ins>
    </w:p>
    <w:p w:rsidR="00101AA5" w:rsidRPr="00101AA5" w:rsidRDefault="00101AA5" w:rsidP="00101AA5">
      <w:pPr>
        <w:spacing w:after="242" w:line="247" w:lineRule="auto"/>
        <w:ind w:right="425"/>
        <w:rPr>
          <w:ins w:id="153" w:author="Author"/>
          <w:rFonts w:ascii="Times New Roman" w:eastAsia="Times New Roman" w:hAnsi="Times New Roman" w:cs="Times New Roman"/>
        </w:rPr>
      </w:pPr>
      <w:ins w:id="154" w:author="Author">
        <w:r w:rsidRPr="00101AA5">
          <w:rPr>
            <w:rFonts w:ascii="Times New Roman" w:eastAsia="Times New Roman" w:hAnsi="Times New Roman" w:cs="Times New Roman"/>
          </w:rPr>
          <w:t xml:space="preserve">(d) Notwithstanding paragraph (c) above, the Parties may decide that a Party operating under paragraph 1 of this Article, for the purposes of calculating its consumption baseline under Article 2J, shall be </w:t>
        </w:r>
        <w:r w:rsidRPr="00101AA5">
          <w:rPr>
            <w:rFonts w:ascii="Times New Roman" w:eastAsia="Times New Roman" w:hAnsi="Times New Roman" w:cs="Times New Roman"/>
          </w:rPr>
          <w:lastRenderedPageBreak/>
          <w:t xml:space="preserve">entitled to use </w:t>
        </w:r>
        <w:r w:rsidRPr="00101AA5">
          <w:rPr>
            <w:rFonts w:ascii="Times New Roman" w:hAnsi="Times New Roman" w:cs="Times New Roman"/>
          </w:rPr>
          <w:t xml:space="preserve">the average of its calculated levels of consumption of Annex F controlled substances for the years 2024, 2025, and 2026, plus sixty-five per cent of its baseline consumption of Annex C, Group I controlled substances as set out in paragraph 8 </w:t>
        </w:r>
        <w:proofErr w:type="spellStart"/>
        <w:r w:rsidRPr="00101AA5">
          <w:rPr>
            <w:rFonts w:ascii="Times New Roman" w:hAnsi="Times New Roman" w:cs="Times New Roman"/>
            <w:i/>
          </w:rPr>
          <w:t>ter</w:t>
        </w:r>
        <w:proofErr w:type="spellEnd"/>
        <w:r w:rsidRPr="00101AA5">
          <w:rPr>
            <w:rFonts w:ascii="Times New Roman" w:hAnsi="Times New Roman" w:cs="Times New Roman"/>
            <w:i/>
          </w:rPr>
          <w:t xml:space="preserve"> </w:t>
        </w:r>
        <w:r w:rsidRPr="00101AA5">
          <w:rPr>
            <w:rFonts w:ascii="Times New Roman" w:hAnsi="Times New Roman" w:cs="Times New Roman"/>
          </w:rPr>
          <w:t>of this Article</w:t>
        </w:r>
        <w:r w:rsidRPr="00101AA5">
          <w:rPr>
            <w:rFonts w:ascii="Times New Roman" w:eastAsia="Times New Roman" w:hAnsi="Times New Roman" w:cs="Times New Roman"/>
          </w:rPr>
          <w:t>.</w:t>
        </w:r>
      </w:ins>
    </w:p>
    <w:p w:rsidR="00101AA5" w:rsidRPr="00101AA5" w:rsidRDefault="00101AA5" w:rsidP="00101AA5">
      <w:pPr>
        <w:spacing w:after="235" w:line="247" w:lineRule="auto"/>
        <w:ind w:right="425"/>
        <w:rPr>
          <w:ins w:id="155" w:author="Author"/>
          <w:rFonts w:ascii="Times New Roman" w:eastAsia="Times New Roman" w:hAnsi="Times New Roman" w:cs="Times New Roman"/>
        </w:rPr>
      </w:pPr>
      <w:ins w:id="156" w:author="Author">
        <w:r w:rsidRPr="00101AA5">
          <w:rPr>
            <w:rFonts w:ascii="Times New Roman" w:hAnsi="Times New Roman" w:cs="Times New Roman"/>
          </w:rPr>
          <w:t xml:space="preserve">(e) </w:t>
        </w:r>
        <w:r w:rsidRPr="00101AA5">
          <w:rPr>
            <w:rFonts w:ascii="Times New Roman" w:eastAsia="Times New Roman" w:hAnsi="Times New Roman" w:cs="Times New Roman"/>
            <w:lang w:val="en-GB"/>
          </w:rPr>
          <w:t xml:space="preserve">Each Party operating under paragraph 1 of this Article and </w:t>
        </w:r>
        <w:r w:rsidRPr="00101AA5">
          <w:rPr>
            <w:rFonts w:ascii="Times New Roman" w:eastAsia="Times New Roman" w:hAnsi="Times New Roman" w:cs="Times New Roman"/>
          </w:rPr>
          <w:t xml:space="preserve">producing the controlled substances in Annex F, for the purposes of calculating its production baseline under Article 2J, shall be entitled to use </w:t>
        </w:r>
        <w:r w:rsidRPr="00101AA5">
          <w:rPr>
            <w:rFonts w:ascii="Times New Roman" w:hAnsi="Times New Roman" w:cs="Times New Roman"/>
          </w:rPr>
          <w:t xml:space="preserve">the average of its calculated levels of production of Annex F controlled substances for the years 2020, 2021, and 2022, plus sixty-five per cent of its baseline production of Annex C, Group I controlled substances as set out in paragraph 8 </w:t>
        </w:r>
        <w:proofErr w:type="spellStart"/>
        <w:r w:rsidRPr="00101AA5">
          <w:rPr>
            <w:rFonts w:ascii="Times New Roman" w:hAnsi="Times New Roman" w:cs="Times New Roman"/>
            <w:i/>
          </w:rPr>
          <w:t>ter</w:t>
        </w:r>
        <w:proofErr w:type="spellEnd"/>
        <w:r w:rsidRPr="00101AA5">
          <w:rPr>
            <w:rFonts w:ascii="Times New Roman" w:hAnsi="Times New Roman" w:cs="Times New Roman"/>
            <w:i/>
          </w:rPr>
          <w:t xml:space="preserve"> </w:t>
        </w:r>
        <w:r w:rsidRPr="00101AA5">
          <w:rPr>
            <w:rFonts w:ascii="Times New Roman" w:hAnsi="Times New Roman" w:cs="Times New Roman"/>
          </w:rPr>
          <w:t>of this Article</w:t>
        </w:r>
        <w:r w:rsidRPr="00101AA5">
          <w:rPr>
            <w:rFonts w:ascii="Times New Roman" w:eastAsia="Times New Roman" w:hAnsi="Times New Roman" w:cs="Times New Roman"/>
          </w:rPr>
          <w:t>.</w:t>
        </w:r>
      </w:ins>
    </w:p>
    <w:p w:rsidR="00101AA5" w:rsidRPr="00101AA5" w:rsidRDefault="00101AA5" w:rsidP="00101AA5">
      <w:pPr>
        <w:spacing w:after="242" w:line="247" w:lineRule="auto"/>
        <w:ind w:right="425"/>
        <w:rPr>
          <w:ins w:id="157" w:author="Author"/>
          <w:rFonts w:ascii="Times New Roman" w:eastAsia="Times New Roman" w:hAnsi="Times New Roman" w:cs="Times New Roman"/>
        </w:rPr>
      </w:pPr>
      <w:ins w:id="158" w:author="Author">
        <w:r w:rsidRPr="00101AA5">
          <w:rPr>
            <w:rFonts w:ascii="Times New Roman" w:eastAsia="Times New Roman" w:hAnsi="Times New Roman" w:cs="Times New Roman"/>
          </w:rPr>
          <w:t xml:space="preserve">(f) Notwithstanding paragraph (e) above, the Parties may decide that a Party operating under paragraph 1 of this Article </w:t>
        </w:r>
        <w:r w:rsidRPr="00101AA5">
          <w:rPr>
            <w:rFonts w:ascii="Times New Roman" w:eastAsia="Times New Roman" w:hAnsi="Times New Roman" w:cs="Times New Roman"/>
            <w:lang w:val="en-GB"/>
          </w:rPr>
          <w:t xml:space="preserve">and </w:t>
        </w:r>
        <w:r w:rsidRPr="00101AA5">
          <w:rPr>
            <w:rFonts w:ascii="Times New Roman" w:eastAsia="Times New Roman" w:hAnsi="Times New Roman" w:cs="Times New Roman"/>
          </w:rPr>
          <w:t xml:space="preserve">producing the controlled substances in Annex F, for the purposes of calculating its production baseline under Article 2J, shall be entitled to use </w:t>
        </w:r>
        <w:r w:rsidRPr="00101AA5">
          <w:rPr>
            <w:rFonts w:ascii="Times New Roman" w:hAnsi="Times New Roman" w:cs="Times New Roman"/>
          </w:rPr>
          <w:t xml:space="preserve">the average of its calculated levels of production of Annex F controlled substances for the years 2024, 2025, and 2026, plus sixty-five per cent of its baseline consumption of Annex C, Group I controlled substances as set out in paragraph 8 </w:t>
        </w:r>
        <w:proofErr w:type="spellStart"/>
        <w:r w:rsidRPr="00101AA5">
          <w:rPr>
            <w:rFonts w:ascii="Times New Roman" w:hAnsi="Times New Roman" w:cs="Times New Roman"/>
            <w:i/>
          </w:rPr>
          <w:t>ter</w:t>
        </w:r>
        <w:proofErr w:type="spellEnd"/>
        <w:r w:rsidRPr="00101AA5">
          <w:rPr>
            <w:rFonts w:ascii="Times New Roman" w:hAnsi="Times New Roman" w:cs="Times New Roman"/>
            <w:i/>
          </w:rPr>
          <w:t xml:space="preserve"> </w:t>
        </w:r>
        <w:r w:rsidRPr="00101AA5">
          <w:rPr>
            <w:rFonts w:ascii="Times New Roman" w:hAnsi="Times New Roman" w:cs="Times New Roman"/>
          </w:rPr>
          <w:t>of this Article</w:t>
        </w:r>
        <w:r w:rsidRPr="00101AA5">
          <w:rPr>
            <w:rFonts w:ascii="Times New Roman" w:eastAsia="Times New Roman" w:hAnsi="Times New Roman" w:cs="Times New Roman"/>
          </w:rPr>
          <w:t>.</w:t>
        </w:r>
      </w:ins>
    </w:p>
    <w:p w:rsidR="00101AA5" w:rsidRPr="00101AA5" w:rsidRDefault="00101AA5" w:rsidP="00101AA5">
      <w:pPr>
        <w:spacing w:after="235" w:line="247" w:lineRule="auto"/>
        <w:ind w:right="425"/>
        <w:rPr>
          <w:ins w:id="159" w:author="Author"/>
          <w:rFonts w:ascii="Times New Roman" w:hAnsi="Times New Roman" w:cs="Times New Roman"/>
        </w:rPr>
      </w:pPr>
      <w:ins w:id="160" w:author="Author">
        <w:r w:rsidRPr="00101AA5">
          <w:rPr>
            <w:rFonts w:ascii="Times New Roman" w:hAnsi="Times New Roman" w:cs="Times New Roman"/>
            <w:lang w:val="en-GB"/>
          </w:rPr>
          <w:t xml:space="preserve">(g) Paragraphs (a) to (f) of this Article will apply to </w:t>
        </w:r>
        <w:proofErr w:type="gramStart"/>
        <w:r w:rsidRPr="00101AA5">
          <w:rPr>
            <w:rFonts w:ascii="Times New Roman" w:hAnsi="Times New Roman" w:cs="Times New Roman"/>
            <w:lang w:val="en-GB"/>
          </w:rPr>
          <w:t>calculated</w:t>
        </w:r>
        <w:proofErr w:type="gramEnd"/>
        <w:r w:rsidRPr="00101AA5">
          <w:rPr>
            <w:rFonts w:ascii="Times New Roman" w:hAnsi="Times New Roman" w:cs="Times New Roman"/>
            <w:lang w:val="en-GB"/>
          </w:rPr>
          <w:t xml:space="preserve"> levels of production and consumption save to the extent that a high ambient temperature exemption applies based on criteria decided by the Parties.</w:t>
        </w:r>
      </w:ins>
    </w:p>
    <w:p w:rsidR="003003A8" w:rsidRPr="00C924F2" w:rsidRDefault="003003A8" w:rsidP="00331714">
      <w:pPr>
        <w:spacing w:after="120" w:line="240" w:lineRule="auto"/>
        <w:ind w:left="187" w:hanging="187"/>
        <w:rPr>
          <w:rFonts w:ascii="Times New Roman" w:eastAsia="Times New Roman" w:hAnsi="Times New Roman" w:cs="Times New Roman"/>
          <w:b/>
          <w:color w:val="7030A0"/>
          <w:sz w:val="20"/>
          <w:szCs w:val="20"/>
          <w:lang w:val="en-GB"/>
        </w:rPr>
      </w:pPr>
    </w:p>
    <w:p w:rsidR="006914CC" w:rsidRDefault="006914CC" w:rsidP="008704A5">
      <w:pPr>
        <w:spacing w:after="360" w:line="240" w:lineRule="exact"/>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r w:rsidRPr="006914CC">
        <w:rPr>
          <w:rFonts w:ascii="Times New Roman" w:eastAsia="Times New Roman" w:hAnsi="Times New Roman" w:cs="Times New Roman"/>
          <w:color w:val="000000"/>
          <w:sz w:val="20"/>
          <w:szCs w:val="20"/>
          <w:lang w:val="en-GB"/>
        </w:rPr>
        <w:tab/>
        <w:t>Decisions of the Parties referred to in paragraph 4, 6 and 7 of this Article shall be taken according to the same procedure applied to decision-making under Article 10.</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161" w:name="_Toc349303560"/>
      <w:r w:rsidRPr="006914CC">
        <w:rPr>
          <w:rFonts w:ascii="Arial Black" w:eastAsia="Times New Roman" w:hAnsi="Arial Black" w:cs="Times New Roman"/>
          <w:b/>
          <w:color w:val="000000"/>
          <w:lang w:val="en-GB"/>
        </w:rPr>
        <w:t>Article 6:</w:t>
      </w:r>
      <w:r w:rsidRPr="006914CC">
        <w:rPr>
          <w:rFonts w:ascii="Arial Black" w:eastAsia="Times New Roman" w:hAnsi="Arial Black" w:cs="Times New Roman"/>
          <w:b/>
          <w:color w:val="000000"/>
          <w:lang w:val="en-GB"/>
        </w:rPr>
        <w:tab/>
        <w:t>Assessment and review of control measures</w:t>
      </w:r>
      <w:bookmarkEnd w:id="161"/>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Beginning in 1990, and at least every four years thereafter, the Parties shall assess the</w:t>
      </w:r>
      <w:r w:rsidRPr="006914CC">
        <w:rPr>
          <w:rFonts w:ascii="Times New Roman" w:eastAsia="Times New Roman" w:hAnsi="Times New Roman" w:cs="Times New Roman"/>
          <w:color w:val="0033CC"/>
          <w:sz w:val="20"/>
          <w:szCs w:val="20"/>
          <w:lang w:val="en-GB"/>
        </w:rPr>
        <w:t xml:space="preserve"> </w:t>
      </w:r>
      <w:r w:rsidR="00B509AD" w:rsidRPr="00B509AD">
        <w:rPr>
          <w:rFonts w:ascii="Times New Roman" w:eastAsia="Times New Roman" w:hAnsi="Times New Roman" w:cs="Times New Roman"/>
          <w:sz w:val="20"/>
          <w:szCs w:val="20"/>
          <w:lang w:val="en-GB"/>
        </w:rPr>
        <w:t>control</w:t>
      </w:r>
      <w:r w:rsidR="009855D5">
        <w:rPr>
          <w:rStyle w:val="FootnoteReference"/>
          <w:rFonts w:eastAsia="Times New Roman" w:cs="Times New Roman"/>
          <w:lang w:val="en-GB"/>
        </w:rPr>
        <w:footnoteReference w:id="1"/>
      </w:r>
      <w:r w:rsidR="00B509AD" w:rsidRPr="00B509AD">
        <w:rPr>
          <w:rFonts w:ascii="Times New Roman" w:eastAsia="Times New Roman" w:hAnsi="Times New Roman" w:cs="Times New Roman"/>
          <w:sz w:val="20"/>
          <w:szCs w:val="20"/>
          <w:lang w:val="en-GB"/>
        </w:rPr>
        <w:t xml:space="preserve"> </w:t>
      </w:r>
      <w:r w:rsidRPr="006914CC">
        <w:rPr>
          <w:rFonts w:ascii="Times New Roman" w:eastAsia="Times New Roman" w:hAnsi="Times New Roman" w:cs="Times New Roman"/>
          <w:color w:val="000000"/>
          <w:sz w:val="20"/>
          <w:szCs w:val="20"/>
          <w:lang w:val="en-GB"/>
        </w:rPr>
        <w:t xml:space="preserve">measures provided for in Article 2 and Articles 2A to </w:t>
      </w:r>
      <w:del w:id="162" w:author="Author">
        <w:r w:rsidRPr="006914CC" w:rsidDel="00331714">
          <w:rPr>
            <w:rFonts w:ascii="Times New Roman" w:eastAsia="Times New Roman" w:hAnsi="Times New Roman" w:cs="Times New Roman"/>
            <w:color w:val="000000"/>
            <w:sz w:val="20"/>
            <w:szCs w:val="20"/>
            <w:lang w:val="en-GB"/>
          </w:rPr>
          <w:delText>2</w:delText>
        </w:r>
        <w:r w:rsidR="00331714" w:rsidDel="00331714">
          <w:rPr>
            <w:rFonts w:ascii="Times New Roman" w:eastAsia="Times New Roman" w:hAnsi="Times New Roman" w:cs="Times New Roman"/>
            <w:color w:val="000000"/>
            <w:sz w:val="20"/>
            <w:szCs w:val="20"/>
            <w:lang w:val="en-GB"/>
          </w:rPr>
          <w:delText>I</w:delText>
        </w:r>
      </w:del>
      <w:ins w:id="163" w:author="Author">
        <w:r w:rsidR="00331714">
          <w:rPr>
            <w:rFonts w:ascii="Times New Roman" w:eastAsia="Times New Roman" w:hAnsi="Times New Roman" w:cs="Times New Roman"/>
            <w:color w:val="000000"/>
            <w:sz w:val="20"/>
            <w:szCs w:val="20"/>
            <w:lang w:val="en-GB"/>
          </w:rPr>
          <w:t>2J</w:t>
        </w:r>
      </w:ins>
      <w:r w:rsidRPr="006914CC">
        <w:rPr>
          <w:rFonts w:ascii="Times New Roman" w:eastAsia="Times New Roman" w:hAnsi="Times New Roman" w:cs="Times New Roman"/>
          <w:color w:val="000000"/>
          <w:sz w:val="20"/>
          <w:szCs w:val="20"/>
          <w:lang w:val="en-GB"/>
        </w:rPr>
        <w:t xml:space="preserve"> on the basis of available scientific, environmental, technical and economic information. At least one year before each assessment, the Parties shall convene appropriate panels of experts qualified in the fields mentioned and determine the composition and terms of reference of any such panels. Within one year of being convened, the panels will report their conclusions, through the Secretariat, to the Parties.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164" w:name="_Toc349303561"/>
      <w:r w:rsidRPr="006914CC">
        <w:rPr>
          <w:rFonts w:ascii="Arial Black" w:eastAsia="Times New Roman" w:hAnsi="Arial Black" w:cs="Times New Roman"/>
          <w:b/>
          <w:color w:val="000000"/>
          <w:lang w:val="en-GB"/>
        </w:rPr>
        <w:t>Article 7:</w:t>
      </w:r>
      <w:r w:rsidRPr="006914CC">
        <w:rPr>
          <w:rFonts w:ascii="Arial Black" w:eastAsia="Times New Roman" w:hAnsi="Arial Black" w:cs="Times New Roman"/>
          <w:b/>
          <w:color w:val="000000"/>
          <w:lang w:val="en-GB"/>
        </w:rPr>
        <w:tab/>
        <w:t>Reporting of data</w:t>
      </w:r>
      <w:bookmarkEnd w:id="164"/>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Each Party shall provide to the Secretariat, within three months of becoming a Party, statistical data on its production, imports and exports of each of the controlled substances in Annex A for the year 1986, or the best possible estimates of such data where actual data are not available.</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provide to the Secretariat statistical data on its production, imports and exports of each of the controlled substances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in</w:t>
      </w:r>
      <w:proofErr w:type="gramEnd"/>
      <w:r w:rsidRPr="006914CC">
        <w:rPr>
          <w:rFonts w:ascii="Times New Roman" w:eastAsia="Times New Roman" w:hAnsi="Times New Roman" w:cs="Times New Roman"/>
          <w:color w:val="000000"/>
          <w:sz w:val="20"/>
          <w:szCs w:val="20"/>
          <w:lang w:val="en-GB"/>
        </w:rPr>
        <w:t xml:space="preserve"> Annex B and Groups I and II of Annex C for the year 1989;</w:t>
      </w:r>
    </w:p>
    <w:p w:rsidR="006914CC" w:rsidRDefault="006914CC" w:rsidP="00331714">
      <w:pPr>
        <w:tabs>
          <w:tab w:val="left" w:pos="567"/>
        </w:tabs>
        <w:spacing w:after="240" w:line="240" w:lineRule="exact"/>
        <w:ind w:left="993" w:hanging="993"/>
        <w:rPr>
          <w:ins w:id="165" w:author="Autho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in</w:t>
      </w:r>
      <w:proofErr w:type="gramEnd"/>
      <w:r w:rsidRPr="006914CC">
        <w:rPr>
          <w:rFonts w:ascii="Times New Roman" w:eastAsia="Times New Roman" w:hAnsi="Times New Roman" w:cs="Times New Roman"/>
          <w:color w:val="000000"/>
          <w:sz w:val="20"/>
          <w:szCs w:val="20"/>
          <w:lang w:val="en-GB"/>
        </w:rPr>
        <w:t xml:space="preserve"> Annex E, for the year 1991</w:t>
      </w:r>
    </w:p>
    <w:p w:rsidR="00331714" w:rsidRPr="00331714" w:rsidRDefault="00331714" w:rsidP="00331714">
      <w:pPr>
        <w:tabs>
          <w:tab w:val="left" w:pos="567"/>
        </w:tabs>
        <w:spacing w:after="240" w:line="240" w:lineRule="exact"/>
        <w:ind w:left="993" w:hanging="993"/>
        <w:rPr>
          <w:ins w:id="166" w:author="Author"/>
          <w:rFonts w:ascii="Times New Roman" w:eastAsia="Times New Roman" w:hAnsi="Times New Roman" w:cs="Times New Roman"/>
          <w:color w:val="000000"/>
          <w:sz w:val="20"/>
          <w:szCs w:val="20"/>
          <w:lang w:val="fr-FR"/>
        </w:rPr>
      </w:pPr>
      <w:ins w:id="167" w:author="Author">
        <w:r>
          <w:rPr>
            <w:rFonts w:ascii="Times New Roman" w:eastAsia="Times New Roman" w:hAnsi="Times New Roman" w:cs="Times New Roman"/>
            <w:color w:val="000000"/>
            <w:sz w:val="20"/>
            <w:szCs w:val="20"/>
            <w:lang w:val="en-GB"/>
          </w:rPr>
          <w:tab/>
        </w:r>
        <w:r>
          <w:rPr>
            <w:rFonts w:ascii="Times New Roman" w:eastAsia="Times New Roman" w:hAnsi="Times New Roman" w:cs="Times New Roman"/>
            <w:color w:val="000000"/>
            <w:sz w:val="20"/>
            <w:szCs w:val="20"/>
            <w:lang w:val="en-GB"/>
          </w:rPr>
          <w:tab/>
        </w:r>
        <w:r w:rsidRPr="00331714">
          <w:rPr>
            <w:rFonts w:ascii="Times New Roman" w:eastAsia="Times New Roman" w:hAnsi="Times New Roman" w:cs="Times New Roman"/>
            <w:color w:val="000000"/>
            <w:sz w:val="20"/>
            <w:szCs w:val="20"/>
            <w:lang w:val="en-GB"/>
          </w:rPr>
          <w:t xml:space="preserve">– </w:t>
        </w:r>
        <w:r w:rsidRPr="00331714">
          <w:rPr>
            <w:rFonts w:ascii="Times New Roman" w:eastAsia="Times New Roman" w:hAnsi="Times New Roman" w:cs="Times New Roman"/>
            <w:color w:val="000000"/>
            <w:sz w:val="20"/>
            <w:szCs w:val="20"/>
            <w:lang w:val="fr-FR"/>
          </w:rPr>
          <w:t xml:space="preserve">in </w:t>
        </w:r>
        <w:proofErr w:type="spellStart"/>
        <w:r w:rsidRPr="00331714">
          <w:rPr>
            <w:rFonts w:ascii="Times New Roman" w:eastAsia="Times New Roman" w:hAnsi="Times New Roman" w:cs="Times New Roman"/>
            <w:color w:val="000000"/>
            <w:sz w:val="20"/>
            <w:szCs w:val="20"/>
            <w:lang w:val="fr-FR"/>
          </w:rPr>
          <w:t>Annex</w:t>
        </w:r>
        <w:proofErr w:type="spellEnd"/>
        <w:r w:rsidRPr="00331714">
          <w:rPr>
            <w:rFonts w:ascii="Times New Roman" w:eastAsia="Times New Roman" w:hAnsi="Times New Roman" w:cs="Times New Roman"/>
            <w:color w:val="000000"/>
            <w:sz w:val="20"/>
            <w:szCs w:val="20"/>
            <w:lang w:val="fr-FR"/>
          </w:rPr>
          <w:t xml:space="preserve"> F, for the </w:t>
        </w:r>
        <w:proofErr w:type="spellStart"/>
        <w:r w:rsidRPr="00331714">
          <w:rPr>
            <w:rFonts w:ascii="Times New Roman" w:eastAsia="Times New Roman" w:hAnsi="Times New Roman" w:cs="Times New Roman"/>
            <w:color w:val="000000"/>
            <w:sz w:val="20"/>
            <w:szCs w:val="20"/>
            <w:lang w:val="fr-FR"/>
          </w:rPr>
          <w:t>years</w:t>
        </w:r>
        <w:proofErr w:type="spellEnd"/>
        <w:r w:rsidR="00C86F7E">
          <w:rPr>
            <w:rFonts w:ascii="Times New Roman" w:eastAsia="Times New Roman" w:hAnsi="Times New Roman" w:cs="Times New Roman"/>
            <w:color w:val="000000"/>
            <w:sz w:val="20"/>
            <w:szCs w:val="20"/>
            <w:lang w:val="fr-FR"/>
          </w:rPr>
          <w:t xml:space="preserve"> 2011 to 2013</w:t>
        </w:r>
        <w:r w:rsidR="00BB2C52">
          <w:rPr>
            <w:rFonts w:ascii="Times New Roman" w:eastAsia="Times New Roman" w:hAnsi="Times New Roman" w:cs="Times New Roman"/>
            <w:color w:val="000000"/>
            <w:sz w:val="20"/>
            <w:szCs w:val="20"/>
            <w:lang w:val="fr-FR"/>
          </w:rPr>
          <w:t xml:space="preserve">, </w:t>
        </w:r>
        <w:proofErr w:type="spellStart"/>
        <w:r w:rsidR="00BB2C52">
          <w:rPr>
            <w:rFonts w:ascii="Times New Roman" w:eastAsia="Times New Roman" w:hAnsi="Times New Roman" w:cs="Times New Roman"/>
            <w:color w:val="000000"/>
            <w:sz w:val="20"/>
            <w:szCs w:val="20"/>
            <w:lang w:val="fr-FR"/>
          </w:rPr>
          <w:t>except</w:t>
        </w:r>
        <w:proofErr w:type="spellEnd"/>
        <w:r w:rsidR="00BB2C52">
          <w:rPr>
            <w:rFonts w:ascii="Times New Roman" w:eastAsia="Times New Roman" w:hAnsi="Times New Roman" w:cs="Times New Roman"/>
            <w:color w:val="000000"/>
            <w:sz w:val="20"/>
            <w:szCs w:val="20"/>
            <w:lang w:val="fr-FR"/>
          </w:rPr>
          <w:t xml:space="preserve"> </w:t>
        </w:r>
        <w:proofErr w:type="spellStart"/>
        <w:r w:rsidR="00BB2C52">
          <w:rPr>
            <w:rFonts w:ascii="Times New Roman" w:eastAsia="Times New Roman" w:hAnsi="Times New Roman" w:cs="Times New Roman"/>
            <w:color w:val="000000"/>
            <w:sz w:val="20"/>
            <w:szCs w:val="20"/>
            <w:lang w:val="fr-FR"/>
          </w:rPr>
          <w:t>that</w:t>
        </w:r>
        <w:proofErr w:type="spellEnd"/>
        <w:r w:rsidR="00BB2C52">
          <w:rPr>
            <w:rFonts w:ascii="Times New Roman" w:eastAsia="Times New Roman" w:hAnsi="Times New Roman" w:cs="Times New Roman"/>
            <w:color w:val="000000"/>
            <w:sz w:val="20"/>
            <w:szCs w:val="20"/>
            <w:lang w:val="fr-FR"/>
          </w:rPr>
          <w:t xml:space="preserve"> </w:t>
        </w:r>
        <w:r w:rsidRPr="00331714">
          <w:rPr>
            <w:rFonts w:ascii="Times New Roman" w:eastAsia="Times New Roman" w:hAnsi="Times New Roman" w:cs="Times New Roman"/>
            <w:color w:val="000000"/>
            <w:sz w:val="20"/>
            <w:szCs w:val="20"/>
            <w:lang w:val="fr-FR"/>
          </w:rPr>
          <w:t xml:space="preserve">Parties operating </w:t>
        </w:r>
        <w:proofErr w:type="spellStart"/>
        <w:r w:rsidRPr="00331714">
          <w:rPr>
            <w:rFonts w:ascii="Times New Roman" w:eastAsia="Times New Roman" w:hAnsi="Times New Roman" w:cs="Times New Roman"/>
            <w:color w:val="000000"/>
            <w:sz w:val="20"/>
            <w:szCs w:val="20"/>
            <w:lang w:val="fr-FR"/>
          </w:rPr>
          <w:t>under</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paragraph</w:t>
        </w:r>
        <w:proofErr w:type="spellEnd"/>
        <w:r w:rsidRPr="00331714">
          <w:rPr>
            <w:rFonts w:ascii="Times New Roman" w:eastAsia="Times New Roman" w:hAnsi="Times New Roman" w:cs="Times New Roman"/>
            <w:color w:val="000000"/>
            <w:sz w:val="20"/>
            <w:szCs w:val="20"/>
            <w:lang w:val="fr-FR"/>
          </w:rPr>
          <w:t xml:space="preserve"> 1 of Article 5 </w:t>
        </w:r>
        <w:proofErr w:type="spellStart"/>
        <w:r w:rsidRPr="00331714">
          <w:rPr>
            <w:rFonts w:ascii="Times New Roman" w:eastAsia="Times New Roman" w:hAnsi="Times New Roman" w:cs="Times New Roman"/>
            <w:color w:val="000000"/>
            <w:sz w:val="20"/>
            <w:szCs w:val="20"/>
            <w:lang w:val="fr-FR"/>
          </w:rPr>
          <w:t>shall</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provide</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such</w:t>
        </w:r>
        <w:proofErr w:type="spellEnd"/>
        <w:r w:rsidRPr="00331714">
          <w:rPr>
            <w:rFonts w:ascii="Times New Roman" w:eastAsia="Times New Roman" w:hAnsi="Times New Roman" w:cs="Times New Roman"/>
            <w:color w:val="000000"/>
            <w:sz w:val="20"/>
            <w:szCs w:val="20"/>
            <w:lang w:val="fr-FR"/>
          </w:rPr>
          <w:t xml:space="preserve"> data for </w:t>
        </w:r>
        <w:r w:rsidR="00BB2C52">
          <w:rPr>
            <w:rFonts w:ascii="Times New Roman" w:eastAsia="Times New Roman" w:hAnsi="Times New Roman" w:cs="Times New Roman"/>
            <w:color w:val="000000"/>
            <w:sz w:val="20"/>
            <w:szCs w:val="20"/>
            <w:lang w:val="fr-FR"/>
          </w:rPr>
          <w:t>2020 to 2022</w:t>
        </w:r>
        <w:r w:rsidR="00D60960">
          <w:rPr>
            <w:rFonts w:ascii="Times New Roman" w:eastAsia="Times New Roman" w:hAnsi="Times New Roman" w:cs="Times New Roman"/>
            <w:color w:val="000000"/>
            <w:sz w:val="20"/>
            <w:szCs w:val="20"/>
            <w:lang w:val="fr-FR"/>
          </w:rPr>
          <w:t xml:space="preserve">, but </w:t>
        </w:r>
        <w:proofErr w:type="spellStart"/>
        <w:r w:rsidR="00D60960">
          <w:rPr>
            <w:rFonts w:ascii="Times New Roman" w:eastAsia="Times New Roman" w:hAnsi="Times New Roman" w:cs="Times New Roman"/>
            <w:color w:val="000000"/>
            <w:sz w:val="20"/>
            <w:szCs w:val="20"/>
            <w:lang w:val="fr-FR"/>
          </w:rPr>
          <w:t>those</w:t>
        </w:r>
      </w:ins>
      <w:proofErr w:type="spellEnd"/>
      <w:r w:rsidR="00D60960">
        <w:rPr>
          <w:rFonts w:ascii="Times New Roman" w:eastAsia="Times New Roman" w:hAnsi="Times New Roman" w:cs="Times New Roman"/>
          <w:color w:val="000000"/>
          <w:sz w:val="20"/>
          <w:szCs w:val="20"/>
          <w:lang w:val="fr-FR"/>
        </w:rPr>
        <w:t xml:space="preserve"> </w:t>
      </w:r>
      <w:ins w:id="168" w:author="Author">
        <w:r w:rsidRPr="00331714">
          <w:rPr>
            <w:rFonts w:ascii="Times New Roman" w:eastAsia="Times New Roman" w:hAnsi="Times New Roman" w:cs="Times New Roman"/>
            <w:color w:val="000000"/>
            <w:sz w:val="20"/>
            <w:szCs w:val="20"/>
            <w:lang w:val="fr-FR"/>
          </w:rPr>
          <w:t xml:space="preserve">Parties operating </w:t>
        </w:r>
        <w:proofErr w:type="spellStart"/>
        <w:r w:rsidRPr="00331714">
          <w:rPr>
            <w:rFonts w:ascii="Times New Roman" w:eastAsia="Times New Roman" w:hAnsi="Times New Roman" w:cs="Times New Roman"/>
            <w:color w:val="000000"/>
            <w:sz w:val="20"/>
            <w:szCs w:val="20"/>
            <w:lang w:val="fr-FR"/>
          </w:rPr>
          <w:t>under</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paragraph</w:t>
        </w:r>
        <w:proofErr w:type="spellEnd"/>
        <w:r w:rsidRPr="00331714">
          <w:rPr>
            <w:rFonts w:ascii="Times New Roman" w:eastAsia="Times New Roman" w:hAnsi="Times New Roman" w:cs="Times New Roman"/>
            <w:color w:val="000000"/>
            <w:sz w:val="20"/>
            <w:szCs w:val="20"/>
            <w:lang w:val="fr-FR"/>
          </w:rPr>
          <w:t xml:space="preserve"> 1 of Article 5</w:t>
        </w:r>
        <w:r w:rsidR="00757D94">
          <w:rPr>
            <w:rFonts w:ascii="Times New Roman" w:eastAsia="Times New Roman" w:hAnsi="Times New Roman" w:cs="Times New Roman"/>
            <w:color w:val="000000"/>
            <w:sz w:val="20"/>
            <w:szCs w:val="20"/>
            <w:lang w:val="fr-FR"/>
          </w:rPr>
          <w:t xml:space="preserve"> </w:t>
        </w:r>
        <w:r w:rsidR="009F450C">
          <w:rPr>
            <w:rFonts w:ascii="Times New Roman" w:eastAsia="Times New Roman" w:hAnsi="Times New Roman" w:cs="Times New Roman"/>
            <w:color w:val="000000"/>
            <w:sz w:val="20"/>
            <w:szCs w:val="20"/>
            <w:lang w:val="fr-FR"/>
          </w:rPr>
          <w:t xml:space="preserve">to </w:t>
        </w:r>
        <w:proofErr w:type="spellStart"/>
        <w:r w:rsidR="009F450C">
          <w:rPr>
            <w:rFonts w:ascii="Times New Roman" w:eastAsia="Times New Roman" w:hAnsi="Times New Roman" w:cs="Times New Roman"/>
            <w:color w:val="000000"/>
            <w:sz w:val="20"/>
            <w:szCs w:val="20"/>
            <w:lang w:val="fr-FR"/>
          </w:rPr>
          <w:t>which</w:t>
        </w:r>
        <w:proofErr w:type="spellEnd"/>
        <w:r w:rsidR="009F450C">
          <w:rPr>
            <w:rFonts w:ascii="Times New Roman" w:eastAsia="Times New Roman" w:hAnsi="Times New Roman" w:cs="Times New Roman"/>
            <w:color w:val="000000"/>
            <w:sz w:val="20"/>
            <w:szCs w:val="20"/>
            <w:lang w:val="fr-FR"/>
          </w:rPr>
          <w:t xml:space="preserve"> </w:t>
        </w:r>
        <w:proofErr w:type="spellStart"/>
        <w:r w:rsidR="009F450C">
          <w:rPr>
            <w:rFonts w:ascii="Times New Roman" w:eastAsia="Times New Roman" w:hAnsi="Times New Roman" w:cs="Times New Roman"/>
            <w:color w:val="000000"/>
            <w:sz w:val="20"/>
            <w:szCs w:val="20"/>
            <w:lang w:val="fr-FR"/>
          </w:rPr>
          <w:t>subparagraphs</w:t>
        </w:r>
        <w:proofErr w:type="spellEnd"/>
        <w:r w:rsidR="009F450C">
          <w:rPr>
            <w:rFonts w:ascii="Times New Roman" w:eastAsia="Times New Roman" w:hAnsi="Times New Roman" w:cs="Times New Roman"/>
            <w:color w:val="000000"/>
            <w:sz w:val="20"/>
            <w:szCs w:val="20"/>
            <w:lang w:val="fr-FR"/>
          </w:rPr>
          <w:t xml:space="preserve"> </w:t>
        </w:r>
        <w:proofErr w:type="spellStart"/>
        <w:r w:rsidR="009F450C">
          <w:rPr>
            <w:rFonts w:ascii="Times New Roman" w:eastAsia="Times New Roman" w:hAnsi="Times New Roman" w:cs="Times New Roman"/>
            <w:color w:val="000000"/>
            <w:sz w:val="20"/>
            <w:szCs w:val="20"/>
            <w:lang w:val="fr-FR"/>
          </w:rPr>
          <w:t>b and</w:t>
        </w:r>
        <w:proofErr w:type="spellEnd"/>
        <w:r w:rsidR="009F450C">
          <w:rPr>
            <w:rFonts w:ascii="Times New Roman" w:eastAsia="Times New Roman" w:hAnsi="Times New Roman" w:cs="Times New Roman"/>
            <w:color w:val="000000"/>
            <w:sz w:val="20"/>
            <w:szCs w:val="20"/>
            <w:lang w:val="fr-FR"/>
          </w:rPr>
          <w:t xml:space="preserve"> d of </w:t>
        </w:r>
        <w:proofErr w:type="spellStart"/>
        <w:r w:rsidR="009F450C">
          <w:rPr>
            <w:rFonts w:ascii="Times New Roman" w:eastAsia="Times New Roman" w:hAnsi="Times New Roman" w:cs="Times New Roman"/>
            <w:color w:val="000000"/>
            <w:sz w:val="20"/>
            <w:szCs w:val="20"/>
            <w:lang w:val="fr-FR"/>
          </w:rPr>
          <w:t>paragraph</w:t>
        </w:r>
        <w:proofErr w:type="spellEnd"/>
        <w:r w:rsidR="009F450C">
          <w:rPr>
            <w:rFonts w:ascii="Times New Roman" w:eastAsia="Times New Roman" w:hAnsi="Times New Roman" w:cs="Times New Roman"/>
            <w:color w:val="000000"/>
            <w:sz w:val="20"/>
            <w:szCs w:val="20"/>
            <w:lang w:val="fr-FR"/>
          </w:rPr>
          <w:t xml:space="preserve"> 8qua of Article 5 </w:t>
        </w:r>
        <w:proofErr w:type="spellStart"/>
        <w:r w:rsidR="009F450C">
          <w:rPr>
            <w:rFonts w:ascii="Times New Roman" w:eastAsia="Times New Roman" w:hAnsi="Times New Roman" w:cs="Times New Roman"/>
            <w:color w:val="000000"/>
            <w:sz w:val="20"/>
            <w:szCs w:val="20"/>
            <w:lang w:val="fr-FR"/>
          </w:rPr>
          <w:t>applies</w:t>
        </w:r>
        <w:proofErr w:type="spellEnd"/>
        <w:r w:rsidR="009F450C">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shall</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provide</w:t>
        </w:r>
        <w:proofErr w:type="spellEnd"/>
        <w:r w:rsidRPr="00331714">
          <w:rPr>
            <w:rFonts w:ascii="Times New Roman" w:eastAsia="Times New Roman" w:hAnsi="Times New Roman" w:cs="Times New Roman"/>
            <w:color w:val="000000"/>
            <w:sz w:val="20"/>
            <w:szCs w:val="20"/>
            <w:lang w:val="fr-FR"/>
          </w:rPr>
          <w:t xml:space="preserve"> </w:t>
        </w:r>
        <w:proofErr w:type="spellStart"/>
        <w:r w:rsidRPr="00331714">
          <w:rPr>
            <w:rFonts w:ascii="Times New Roman" w:eastAsia="Times New Roman" w:hAnsi="Times New Roman" w:cs="Times New Roman"/>
            <w:color w:val="000000"/>
            <w:sz w:val="20"/>
            <w:szCs w:val="20"/>
            <w:lang w:val="fr-FR"/>
          </w:rPr>
          <w:t>such</w:t>
        </w:r>
        <w:proofErr w:type="spellEnd"/>
        <w:r w:rsidRPr="00331714">
          <w:rPr>
            <w:rFonts w:ascii="Times New Roman" w:eastAsia="Times New Roman" w:hAnsi="Times New Roman" w:cs="Times New Roman"/>
            <w:color w:val="000000"/>
            <w:sz w:val="20"/>
            <w:szCs w:val="20"/>
            <w:lang w:val="fr-FR"/>
          </w:rPr>
          <w:t xml:space="preserve"> data for</w:t>
        </w:r>
        <w:r w:rsidR="000C5775">
          <w:rPr>
            <w:rFonts w:ascii="Times New Roman" w:eastAsia="Times New Roman" w:hAnsi="Times New Roman" w:cs="Times New Roman"/>
            <w:color w:val="000000"/>
            <w:sz w:val="20"/>
            <w:szCs w:val="20"/>
            <w:lang w:val="fr-FR"/>
          </w:rPr>
          <w:t xml:space="preserve"> 2024 to 2026</w:t>
        </w:r>
        <w:r w:rsidRPr="00331714">
          <w:rPr>
            <w:rFonts w:ascii="Times New Roman" w:eastAsia="Times New Roman" w:hAnsi="Times New Roman" w:cs="Times New Roman"/>
            <w:color w:val="000000"/>
            <w:sz w:val="20"/>
            <w:szCs w:val="20"/>
            <w:lang w:val="fr-FR"/>
          </w:rPr>
          <w:t>;</w:t>
        </w:r>
      </w:ins>
    </w:p>
    <w:p w:rsidR="00331714" w:rsidRPr="00EB450C" w:rsidRDefault="00331714" w:rsidP="00331714">
      <w:pPr>
        <w:tabs>
          <w:tab w:val="left" w:pos="567"/>
        </w:tabs>
        <w:spacing w:after="240" w:line="240" w:lineRule="exact"/>
        <w:ind w:left="993" w:hanging="993"/>
        <w:rPr>
          <w:rFonts w:ascii="Times New Roman" w:eastAsia="Calibri" w:hAnsi="Times New Roman" w:cs="Times New Roman"/>
          <w:b/>
          <w:color w:val="0033CC"/>
          <w:sz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ab/>
        <w:t xml:space="preserve">or the best possible estimates of such data where actual data are not available, not later than three months after the date when the provisions set out in the Protocol with regard to the substances in Annexes B, </w:t>
      </w:r>
      <w:del w:id="169" w:author="Author">
        <w:r w:rsidRPr="006914CC" w:rsidDel="00636CC3">
          <w:rPr>
            <w:rFonts w:ascii="Times New Roman" w:eastAsia="Times New Roman" w:hAnsi="Times New Roman" w:cs="Times New Roman"/>
            <w:color w:val="000000"/>
            <w:sz w:val="20"/>
            <w:szCs w:val="20"/>
            <w:lang w:val="en-GB"/>
          </w:rPr>
          <w:delText xml:space="preserve">C </w:delText>
        </w:r>
        <w:r w:rsidR="00636CC3" w:rsidDel="00636CC3">
          <w:rPr>
            <w:rFonts w:ascii="Times New Roman" w:eastAsia="Times New Roman" w:hAnsi="Times New Roman" w:cs="Times New Roman"/>
            <w:color w:val="000000"/>
            <w:sz w:val="20"/>
            <w:szCs w:val="20"/>
            <w:lang w:val="en-GB"/>
          </w:rPr>
          <w:delText>and E</w:delText>
        </w:r>
      </w:del>
      <w:ins w:id="170" w:author="Author">
        <w:r w:rsidR="00636CC3">
          <w:rPr>
            <w:rFonts w:ascii="Times New Roman" w:eastAsia="Times New Roman" w:hAnsi="Times New Roman" w:cs="Times New Roman"/>
            <w:color w:val="000000"/>
            <w:sz w:val="20"/>
            <w:szCs w:val="20"/>
            <w:lang w:val="en-GB"/>
          </w:rPr>
          <w:t xml:space="preserve">C, E and </w:t>
        </w:r>
        <w:proofErr w:type="spellStart"/>
        <w:r w:rsidR="00636CC3">
          <w:rPr>
            <w:rFonts w:ascii="Times New Roman" w:eastAsia="Times New Roman" w:hAnsi="Times New Roman" w:cs="Times New Roman"/>
            <w:color w:val="000000"/>
            <w:sz w:val="20"/>
            <w:szCs w:val="20"/>
            <w:lang w:val="en-GB"/>
          </w:rPr>
          <w:t>F</w:t>
        </w:r>
      </w:ins>
      <w:del w:id="171" w:author="Author">
        <w:r w:rsidRPr="006914CC" w:rsidDel="00636CC3">
          <w:rPr>
            <w:rFonts w:ascii="Times New Roman" w:eastAsia="Times New Roman" w:hAnsi="Times New Roman" w:cs="Times New Roman"/>
            <w:b/>
            <w:color w:val="0033CC"/>
            <w:sz w:val="20"/>
            <w:szCs w:val="20"/>
            <w:lang w:val="en-GB"/>
          </w:rPr>
          <w:delText xml:space="preserve"> </w:delText>
        </w:r>
      </w:del>
      <w:r w:rsidRPr="006914CC">
        <w:rPr>
          <w:rFonts w:ascii="Times New Roman" w:eastAsia="Times New Roman" w:hAnsi="Times New Roman" w:cs="Times New Roman"/>
          <w:color w:val="000000"/>
          <w:sz w:val="20"/>
          <w:szCs w:val="20"/>
          <w:lang w:val="en-GB"/>
        </w:rPr>
        <w:t>respectively</w:t>
      </w:r>
      <w:proofErr w:type="spellEnd"/>
      <w:r w:rsidRPr="006914CC">
        <w:rPr>
          <w:rFonts w:ascii="Times New Roman" w:eastAsia="Times New Roman" w:hAnsi="Times New Roman" w:cs="Times New Roman"/>
          <w:color w:val="000000"/>
          <w:sz w:val="20"/>
          <w:szCs w:val="20"/>
          <w:lang w:val="en-GB"/>
        </w:rPr>
        <w:t xml:space="preserve"> enter into force for that Party.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 xml:space="preserve">Each Party shall provide to the Secretariat statistical data on its annual production (as defined in paragraph 5 of Article 1) of each of the controlled substances listed in Annexes A, B, </w:t>
      </w:r>
      <w:del w:id="172" w:author="Author">
        <w:r w:rsidRPr="006914CC" w:rsidDel="00636CC3">
          <w:rPr>
            <w:rFonts w:ascii="Times New Roman" w:eastAsia="Times New Roman" w:hAnsi="Times New Roman" w:cs="Times New Roman"/>
            <w:color w:val="000000"/>
            <w:sz w:val="20"/>
            <w:szCs w:val="20"/>
            <w:lang w:val="en-GB"/>
          </w:rPr>
          <w:delText>C</w:delText>
        </w:r>
        <w:r w:rsidR="00636CC3" w:rsidDel="00636CC3">
          <w:rPr>
            <w:rFonts w:ascii="Times New Roman" w:eastAsia="Times New Roman" w:hAnsi="Times New Roman" w:cs="Times New Roman"/>
            <w:color w:val="000000"/>
            <w:sz w:val="20"/>
            <w:szCs w:val="20"/>
            <w:lang w:val="en-GB"/>
          </w:rPr>
          <w:delText xml:space="preserve"> and E </w:delText>
        </w:r>
      </w:del>
      <w:ins w:id="173" w:author="Author">
        <w:r w:rsidR="00636CC3">
          <w:rPr>
            <w:rFonts w:ascii="Times New Roman" w:eastAsia="Times New Roman" w:hAnsi="Times New Roman" w:cs="Times New Roman"/>
            <w:color w:val="000000"/>
            <w:sz w:val="20"/>
            <w:szCs w:val="20"/>
            <w:lang w:val="en-GB"/>
          </w:rPr>
          <w:t xml:space="preserve">C, E and F </w:t>
        </w:r>
      </w:ins>
      <w:r w:rsidRPr="009B4F58">
        <w:rPr>
          <w:rFonts w:ascii="Times New Roman" w:eastAsia="Times New Roman" w:hAnsi="Times New Roman" w:cs="Times New Roman"/>
          <w:color w:val="000000"/>
          <w:sz w:val="20"/>
          <w:szCs w:val="20"/>
          <w:lang w:val="en-GB"/>
        </w:rPr>
        <w:t>and, separately, for each substance,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 xml:space="preserve">Amounts used for </w:t>
      </w:r>
      <w:proofErr w:type="spellStart"/>
      <w:r w:rsidRPr="006914CC">
        <w:rPr>
          <w:rFonts w:ascii="Times New Roman" w:eastAsia="Times New Roman" w:hAnsi="Times New Roman" w:cs="Times New Roman"/>
          <w:color w:val="000000"/>
          <w:sz w:val="20"/>
          <w:szCs w:val="20"/>
          <w:lang w:val="en-GB"/>
        </w:rPr>
        <w:t>feedstocks</w:t>
      </w:r>
      <w:proofErr w:type="spellEnd"/>
      <w:r w:rsidRPr="006914CC">
        <w:rPr>
          <w:rFonts w:ascii="Times New Roman" w:eastAsia="Times New Roman" w:hAnsi="Times New Roman" w:cs="Times New Roman"/>
          <w:color w:val="000000"/>
          <w:sz w:val="20"/>
          <w:szCs w:val="20"/>
          <w:lang w:val="en-GB"/>
        </w:rPr>
        <w:t>,</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Amounts destroyed by technologies approved by the Parties,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Imports from and exports to Parties and non-Parties respectively,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for</w:t>
      </w:r>
      <w:proofErr w:type="gramEnd"/>
      <w:r w:rsidRPr="006914CC">
        <w:rPr>
          <w:rFonts w:ascii="Times New Roman" w:eastAsia="Times New Roman" w:hAnsi="Times New Roman" w:cs="Times New Roman"/>
          <w:color w:val="000000"/>
          <w:sz w:val="20"/>
          <w:szCs w:val="20"/>
          <w:lang w:val="en-GB"/>
        </w:rPr>
        <w:t xml:space="preserve"> the year during which provisions concerning the substances in Annexes A, B, </w:t>
      </w:r>
      <w:del w:id="174" w:author="Author">
        <w:r w:rsidRPr="006914CC" w:rsidDel="00636CC3">
          <w:rPr>
            <w:rFonts w:ascii="Times New Roman" w:eastAsia="Times New Roman" w:hAnsi="Times New Roman" w:cs="Times New Roman"/>
            <w:color w:val="000000"/>
            <w:sz w:val="20"/>
            <w:szCs w:val="20"/>
            <w:lang w:val="en-GB"/>
          </w:rPr>
          <w:delText>C</w:delText>
        </w:r>
        <w:r w:rsidR="00636CC3" w:rsidDel="00636CC3">
          <w:rPr>
            <w:rFonts w:ascii="Times New Roman" w:eastAsia="Times New Roman" w:hAnsi="Times New Roman" w:cs="Times New Roman"/>
            <w:color w:val="000000"/>
            <w:sz w:val="20"/>
            <w:szCs w:val="20"/>
            <w:lang w:val="en-GB"/>
          </w:rPr>
          <w:delText xml:space="preserve"> and E</w:delText>
        </w:r>
        <w:r w:rsidRPr="006914CC" w:rsidDel="00636CC3">
          <w:rPr>
            <w:rFonts w:ascii="Times New Roman" w:eastAsia="Times New Roman" w:hAnsi="Times New Roman" w:cs="Times New Roman"/>
            <w:b/>
            <w:color w:val="0033CC"/>
            <w:sz w:val="20"/>
            <w:szCs w:val="20"/>
            <w:lang w:val="en-GB"/>
          </w:rPr>
          <w:delText xml:space="preserve"> </w:delText>
        </w:r>
      </w:del>
      <w:ins w:id="175" w:author="Author">
        <w:r w:rsidR="00636CC3">
          <w:rPr>
            <w:rFonts w:ascii="Times New Roman" w:eastAsia="Times New Roman" w:hAnsi="Times New Roman" w:cs="Times New Roman"/>
            <w:color w:val="0033CC"/>
            <w:sz w:val="20"/>
            <w:szCs w:val="20"/>
            <w:lang w:val="en-GB"/>
          </w:rPr>
          <w:t xml:space="preserve">C, E and F </w:t>
        </w:r>
      </w:ins>
      <w:r w:rsidRPr="006914CC">
        <w:rPr>
          <w:rFonts w:ascii="Times New Roman" w:eastAsia="Times New Roman" w:hAnsi="Times New Roman" w:cs="Times New Roman"/>
          <w:color w:val="000000"/>
          <w:sz w:val="20"/>
          <w:szCs w:val="20"/>
          <w:lang w:val="en-GB"/>
        </w:rPr>
        <w:t>respectively entered into force for that Party and for each year thereafter. Each Party shall provide to the Secretariat statistical data on the annual amount of the controlled substance listed in Annex E used for quarantine and pre-shipment applications. Data shall be forwarded not later than nine months after the end of the year to which the data relate.</w:t>
      </w:r>
    </w:p>
    <w:p w:rsidR="006914CC" w:rsidRPr="009B4F58"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 xml:space="preserve">3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i/>
          <w:color w:val="000000"/>
          <w:sz w:val="20"/>
          <w:szCs w:val="20"/>
          <w:lang w:val="en-GB"/>
        </w:rPr>
        <w:t>.</w:t>
      </w:r>
      <w:proofErr w:type="gramEnd"/>
      <w:r w:rsidRPr="006914CC">
        <w:rPr>
          <w:rFonts w:ascii="Times New Roman" w:eastAsia="Times New Roman" w:hAnsi="Times New Roman" w:cs="Times New Roman"/>
          <w:i/>
          <w:color w:val="000000"/>
          <w:sz w:val="20"/>
          <w:szCs w:val="20"/>
          <w:lang w:val="en-GB"/>
        </w:rPr>
        <w:tab/>
      </w:r>
      <w:r w:rsidRPr="006914CC">
        <w:rPr>
          <w:rFonts w:ascii="Times New Roman" w:eastAsia="Times New Roman" w:hAnsi="Times New Roman" w:cs="Times New Roman"/>
          <w:color w:val="000000"/>
          <w:sz w:val="20"/>
          <w:szCs w:val="20"/>
          <w:lang w:val="en-GB"/>
        </w:rPr>
        <w:t>Each Party shall provide to the Secretariat separate statistical data of its annual imports and exports of each of the controlled substances listed in Group II of Annex A and Group I of Annex C</w:t>
      </w:r>
      <w:r w:rsidR="00636CC3">
        <w:rPr>
          <w:rFonts w:ascii="Times New Roman" w:eastAsia="Times New Roman" w:hAnsi="Times New Roman" w:cs="Times New Roman"/>
          <w:color w:val="000000"/>
          <w:sz w:val="20"/>
          <w:szCs w:val="20"/>
          <w:lang w:val="en-GB"/>
        </w:rPr>
        <w:t xml:space="preserve">  that have been recycled</w:t>
      </w:r>
      <w:r w:rsidRPr="009B4F58">
        <w:rPr>
          <w:rFonts w:ascii="Times New Roman" w:eastAsia="Times New Roman" w:hAnsi="Times New Roman" w:cs="Times New Roman"/>
          <w:color w:val="000000"/>
          <w:sz w:val="20"/>
          <w:szCs w:val="20"/>
          <w:lang w:val="en-GB"/>
        </w:rPr>
        <w:t>.</w:t>
      </w:r>
    </w:p>
    <w:p w:rsidR="00C167FD" w:rsidRPr="0035738B" w:rsidRDefault="00E94684" w:rsidP="00C167FD">
      <w:pPr>
        <w:spacing w:after="120"/>
        <w:ind w:left="540"/>
        <w:rPr>
          <w:ins w:id="176" w:author="Author"/>
          <w:rFonts w:ascii="Times New Roman" w:eastAsia="Times New Roman" w:hAnsi="Times New Roman" w:cs="Times New Roman"/>
          <w:sz w:val="20"/>
          <w:szCs w:val="20"/>
          <w:lang w:val="en-GB"/>
        </w:rPr>
      </w:pPr>
      <w:proofErr w:type="gramStart"/>
      <w:ins w:id="177" w:author="Author">
        <w:r w:rsidRPr="00636CC3">
          <w:rPr>
            <w:rFonts w:ascii="Times New Roman" w:eastAsia="Times New Roman" w:hAnsi="Times New Roman" w:cs="Times New Roman"/>
            <w:sz w:val="20"/>
            <w:szCs w:val="20"/>
            <w:lang w:val="en-GB"/>
          </w:rPr>
          <w:t xml:space="preserve">3 </w:t>
        </w:r>
        <w:r w:rsidRPr="00636CC3">
          <w:rPr>
            <w:rFonts w:ascii="Times New Roman" w:eastAsia="Times New Roman" w:hAnsi="Times New Roman" w:cs="Times New Roman"/>
            <w:i/>
            <w:sz w:val="20"/>
            <w:szCs w:val="20"/>
            <w:lang w:val="en-GB"/>
          </w:rPr>
          <w:t>ter</w:t>
        </w:r>
        <w:r w:rsidRPr="00636CC3">
          <w:rPr>
            <w:rFonts w:ascii="Times New Roman" w:eastAsia="Times New Roman" w:hAnsi="Times New Roman" w:cs="Times New Roman"/>
            <w:sz w:val="20"/>
            <w:szCs w:val="20"/>
            <w:lang w:val="en-GB"/>
          </w:rPr>
          <w:t>.</w:t>
        </w:r>
        <w:proofErr w:type="gramEnd"/>
        <w:r w:rsidRPr="00636CC3">
          <w:rPr>
            <w:rFonts w:ascii="Times New Roman" w:eastAsia="Times New Roman" w:hAnsi="Times New Roman" w:cs="Times New Roman"/>
            <w:sz w:val="20"/>
            <w:szCs w:val="20"/>
            <w:lang w:val="en-GB"/>
          </w:rPr>
          <w:t xml:space="preserve"> Each Party shall provide to the Secretariat statistical data of its annual emissions of Annex F, Group II controlled substances per facility in accordance with Article 3(d) of the Protocol.</w:t>
        </w:r>
        <w:r w:rsidR="00C167FD">
          <w:rPr>
            <w:rFonts w:ascii="Times New Roman" w:eastAsia="Times New Roman" w:hAnsi="Times New Roman" w:cs="Times New Roman"/>
            <w:sz w:val="20"/>
            <w:szCs w:val="20"/>
            <w:lang w:val="en-GB"/>
          </w:rPr>
          <w:t xml:space="preserve"> (</w:t>
        </w:r>
        <w:r w:rsidR="00C167FD" w:rsidRPr="005650E0">
          <w:rPr>
            <w:rFonts w:ascii="Times New Roman" w:eastAsia="Times New Roman" w:hAnsi="Times New Roman" w:cs="Times New Roman"/>
            <w:sz w:val="20"/>
            <w:szCs w:val="20"/>
            <w:highlight w:val="yellow"/>
            <w:lang w:val="en-GB"/>
          </w:rPr>
          <w:t>DRAFTING NOTE- CONTINGENT ON HFC-23 ISSUE)</w:t>
        </w:r>
      </w:ins>
    </w:p>
    <w:p w:rsidR="006914CC" w:rsidRPr="006914CC" w:rsidRDefault="00636CC3" w:rsidP="006A04FF">
      <w:pPr>
        <w:spacing w:after="240" w:line="240" w:lineRule="exact"/>
        <w:ind w:left="567" w:hanging="567"/>
        <w:rPr>
          <w:rFonts w:ascii="Times New Roman" w:eastAsia="Times New Roman" w:hAnsi="Times New Roman" w:cs="Times New Roman"/>
          <w:b/>
          <w:color w:val="0033CC"/>
          <w:sz w:val="20"/>
          <w:szCs w:val="20"/>
          <w:lang w:val="en-GB"/>
        </w:rPr>
      </w:pPr>
      <w:r w:rsidRPr="00636CC3">
        <w:rPr>
          <w:rFonts w:ascii="Times New Roman" w:eastAsia="Times New Roman" w:hAnsi="Times New Roman" w:cs="Times New Roman"/>
          <w:sz w:val="20"/>
          <w:szCs w:val="20"/>
          <w:lang w:val="en-GB"/>
        </w:rPr>
        <w:br/>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For Parties operating under the provisions of paragraph 8 (a) of Article 2, the requirements in paragraphs of this Article in</w:t>
      </w:r>
      <w:r w:rsidR="006A04FF">
        <w:rPr>
          <w:rFonts w:ascii="Times New Roman" w:eastAsia="Times New Roman" w:hAnsi="Times New Roman" w:cs="Times New Roman"/>
          <w:color w:val="000000"/>
          <w:sz w:val="20"/>
          <w:szCs w:val="20"/>
          <w:lang w:val="en-GB"/>
        </w:rPr>
        <w:t xml:space="preserve"> respect of statistical data on</w:t>
      </w:r>
      <w:r w:rsidRPr="006914CC">
        <w:rPr>
          <w:rFonts w:ascii="Times New Roman" w:eastAsia="Times New Roman" w:hAnsi="Times New Roman" w:cs="Times New Roman"/>
          <w:color w:val="0033CC"/>
          <w:sz w:val="20"/>
          <w:szCs w:val="20"/>
          <w:lang w:val="en-GB"/>
        </w:rPr>
        <w:t xml:space="preserve"> </w:t>
      </w:r>
      <w:r w:rsidRPr="006914CC">
        <w:rPr>
          <w:rFonts w:ascii="Times New Roman" w:eastAsia="Times New Roman" w:hAnsi="Times New Roman" w:cs="Times New Roman"/>
          <w:color w:val="000000"/>
          <w:sz w:val="20"/>
          <w:szCs w:val="20"/>
          <w:lang w:val="en-GB"/>
        </w:rPr>
        <w:t>imports and exports shall be satisfied if the regional economic integration organization concerned provides data on imports and exports between the organization and States that are not members of that organization.</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178" w:name="_Toc349303562"/>
      <w:r w:rsidRPr="006914CC">
        <w:rPr>
          <w:rFonts w:ascii="Arial Black" w:eastAsia="Times New Roman" w:hAnsi="Arial Black" w:cs="Times New Roman"/>
          <w:b/>
          <w:color w:val="000000"/>
          <w:lang w:val="en-GB"/>
        </w:rPr>
        <w:t>Article 8:</w:t>
      </w:r>
      <w:r w:rsidRPr="006914CC">
        <w:rPr>
          <w:rFonts w:ascii="Arial Black" w:eastAsia="Times New Roman" w:hAnsi="Arial Black" w:cs="Times New Roman"/>
          <w:b/>
          <w:color w:val="000000"/>
          <w:lang w:val="en-GB"/>
        </w:rPr>
        <w:tab/>
        <w:t>Non-compliance</w:t>
      </w:r>
      <w:bookmarkEnd w:id="178"/>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The Parties, at their first meeting, shall consider and approve procedures and institutional mechanisms for determining non-compliance with the provisions of this Protocol and for treatment of Parties found to be in non-compliance.</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179" w:name="_Toc349303563"/>
      <w:r w:rsidRPr="006914CC">
        <w:rPr>
          <w:rFonts w:ascii="Arial Black" w:eastAsia="Times New Roman" w:hAnsi="Arial Black" w:cs="Times New Roman"/>
          <w:b/>
          <w:color w:val="000000"/>
          <w:lang w:val="en-GB"/>
        </w:rPr>
        <w:t>Article 9:</w:t>
      </w:r>
      <w:r w:rsidRPr="006914CC">
        <w:rPr>
          <w:rFonts w:ascii="Arial Black" w:eastAsia="Times New Roman" w:hAnsi="Arial Black" w:cs="Times New Roman"/>
          <w:b/>
          <w:color w:val="000000"/>
          <w:lang w:val="en-GB"/>
        </w:rPr>
        <w:tab/>
        <w:t>Research, development, public awareness and exchange of information</w:t>
      </w:r>
      <w:bookmarkEnd w:id="179"/>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The Parties shall co-operate, consistent with their national laws, regulations and practices and taking into account in particular the needs of developing countries, in promoting, directly or through competent international bodies, research, development and exchange of information on:</w:t>
      </w:r>
    </w:p>
    <w:p w:rsidR="006914CC" w:rsidRPr="009B4F58"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best</w:t>
      </w:r>
      <w:proofErr w:type="gramEnd"/>
      <w:r w:rsidRPr="006914CC">
        <w:rPr>
          <w:rFonts w:ascii="Times New Roman" w:eastAsia="Times New Roman" w:hAnsi="Times New Roman" w:cs="Times New Roman"/>
          <w:color w:val="000000"/>
          <w:sz w:val="20"/>
          <w:szCs w:val="20"/>
          <w:lang w:val="en-GB"/>
        </w:rPr>
        <w:t xml:space="preserve"> technologies for improving the containment, recovery, recycling, or destruction of controlled substances </w:t>
      </w:r>
      <w:r w:rsidRPr="009B4F58">
        <w:rPr>
          <w:rFonts w:ascii="Times New Roman" w:eastAsia="Times New Roman" w:hAnsi="Times New Roman" w:cs="Times New Roman"/>
          <w:color w:val="000000"/>
          <w:sz w:val="20"/>
          <w:szCs w:val="20"/>
          <w:lang w:val="en-GB"/>
        </w:rPr>
        <w:t>or otherwise reducing their emissions;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9B4F58">
        <w:rPr>
          <w:rFonts w:ascii="Times New Roman" w:eastAsia="Times New Roman" w:hAnsi="Times New Roman" w:cs="Times New Roman"/>
          <w:color w:val="000000"/>
          <w:sz w:val="20"/>
          <w:szCs w:val="20"/>
          <w:lang w:val="en-GB"/>
        </w:rPr>
        <w:tab/>
        <w:t>(b)</w:t>
      </w:r>
      <w:r w:rsidRPr="009B4F58">
        <w:rPr>
          <w:rFonts w:ascii="Times New Roman" w:eastAsia="Times New Roman" w:hAnsi="Times New Roman" w:cs="Times New Roman"/>
          <w:color w:val="000000"/>
          <w:sz w:val="20"/>
          <w:szCs w:val="20"/>
          <w:lang w:val="en-GB"/>
        </w:rPr>
        <w:tab/>
      </w:r>
      <w:proofErr w:type="gramStart"/>
      <w:r w:rsidRPr="009B4F58">
        <w:rPr>
          <w:rFonts w:ascii="Times New Roman" w:eastAsia="Times New Roman" w:hAnsi="Times New Roman" w:cs="Times New Roman"/>
          <w:color w:val="000000"/>
          <w:sz w:val="20"/>
          <w:szCs w:val="20"/>
          <w:lang w:val="en-GB"/>
        </w:rPr>
        <w:t>possible</w:t>
      </w:r>
      <w:proofErr w:type="gramEnd"/>
      <w:r w:rsidRPr="009B4F58">
        <w:rPr>
          <w:rFonts w:ascii="Times New Roman" w:eastAsia="Times New Roman" w:hAnsi="Times New Roman" w:cs="Times New Roman"/>
          <w:color w:val="000000"/>
          <w:sz w:val="20"/>
          <w:szCs w:val="20"/>
          <w:lang w:val="en-GB"/>
        </w:rPr>
        <w:t xml:space="preserve"> alternatives to controlled substances</w:t>
      </w:r>
      <w:r w:rsidRPr="004C6F5C">
        <w:rPr>
          <w:rFonts w:ascii="Times New Roman" w:eastAsia="Times New Roman" w:hAnsi="Times New Roman" w:cs="Times New Roman"/>
          <w:strike/>
          <w:color w:val="000000"/>
          <w:sz w:val="20"/>
          <w:szCs w:val="20"/>
          <w:lang w:val="en-GB"/>
        </w:rPr>
        <w:t>,</w:t>
      </w:r>
      <w:r w:rsidRPr="009B4F58">
        <w:rPr>
          <w:rFonts w:ascii="Times New Roman" w:eastAsia="Times New Roman" w:hAnsi="Times New Roman" w:cs="Times New Roman"/>
          <w:color w:val="000000"/>
          <w:sz w:val="20"/>
          <w:szCs w:val="20"/>
          <w:lang w:val="en-GB"/>
        </w:rPr>
        <w:t xml:space="preserve"> to products containing such substances, and to products manufactured with them;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costs</w:t>
      </w:r>
      <w:proofErr w:type="gramEnd"/>
      <w:r w:rsidRPr="006914CC">
        <w:rPr>
          <w:rFonts w:ascii="Times New Roman" w:eastAsia="Times New Roman" w:hAnsi="Times New Roman" w:cs="Times New Roman"/>
          <w:color w:val="000000"/>
          <w:sz w:val="20"/>
          <w:szCs w:val="20"/>
          <w:lang w:val="en-GB"/>
        </w:rPr>
        <w:t xml:space="preserve"> and benefits of relevant control</w:t>
      </w:r>
      <w:r w:rsidR="00E94684">
        <w:rPr>
          <w:rFonts w:ascii="Times New Roman" w:eastAsia="Times New Roman" w:hAnsi="Times New Roman" w:cs="Times New Roman"/>
          <w:color w:val="000000"/>
          <w:sz w:val="20"/>
          <w:szCs w:val="20"/>
          <w:lang w:val="en-GB"/>
        </w:rPr>
        <w:t xml:space="preserve"> </w:t>
      </w:r>
      <w:r w:rsidRPr="006914CC">
        <w:rPr>
          <w:rFonts w:ascii="Times New Roman" w:eastAsia="Times New Roman" w:hAnsi="Times New Roman" w:cs="Times New Roman"/>
          <w:color w:val="000000"/>
          <w:sz w:val="20"/>
          <w:szCs w:val="20"/>
          <w:lang w:val="en-GB"/>
        </w:rPr>
        <w:t>strategies.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The Parties, individually, jointly or through competent international bodies, shall co-operate in promoting public awareness of the environmental effects of the emissions of controlled substances other substances that deplete the ozone layer</w:t>
      </w:r>
      <w:r w:rsidRPr="00FB0ADE">
        <w:rPr>
          <w:rFonts w:ascii="Times New Roman" w:eastAsia="Times New Roman" w:hAnsi="Times New Roman" w:cs="Times New Roman"/>
          <w:b/>
          <w:sz w:val="20"/>
          <w:szCs w:val="20"/>
          <w:lang w:val="en-GB"/>
        </w:rPr>
        <w:t>.</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3.</w:t>
      </w:r>
      <w:r w:rsidRPr="006914CC">
        <w:rPr>
          <w:rFonts w:ascii="Times New Roman" w:eastAsia="Times New Roman" w:hAnsi="Times New Roman" w:cs="Times New Roman"/>
          <w:color w:val="000000"/>
          <w:sz w:val="20"/>
          <w:szCs w:val="20"/>
          <w:lang w:val="en-GB"/>
        </w:rPr>
        <w:tab/>
        <w:t>Within two years of the entry into force of this Protocol and every two years thereafter, each Party shall submit to the Secretariat a summary of the activities it has conducted pursuant to this Article.</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180" w:name="_Toc349303564"/>
      <w:r w:rsidRPr="006914CC">
        <w:rPr>
          <w:rFonts w:ascii="Arial Black" w:eastAsia="Times New Roman" w:hAnsi="Arial Black" w:cs="Times New Roman"/>
          <w:b/>
          <w:color w:val="000000"/>
          <w:lang w:val="en-GB"/>
        </w:rPr>
        <w:t>Article 10:</w:t>
      </w:r>
      <w:r w:rsidRPr="006914CC">
        <w:rPr>
          <w:rFonts w:ascii="Arial Black" w:eastAsia="Times New Roman" w:hAnsi="Arial Black" w:cs="Times New Roman"/>
          <w:b/>
          <w:color w:val="000000"/>
          <w:lang w:val="en-GB"/>
        </w:rPr>
        <w:tab/>
        <w:t>Financial mechanism</w:t>
      </w:r>
      <w:bookmarkEnd w:id="180"/>
    </w:p>
    <w:p w:rsidR="00091598" w:rsidRPr="00091598" w:rsidRDefault="006914CC" w:rsidP="003D2C99">
      <w:pPr>
        <w:pStyle w:val="ListParagraph"/>
        <w:numPr>
          <w:ilvl w:val="0"/>
          <w:numId w:val="10"/>
        </w:numPr>
        <w:spacing w:after="240" w:line="240" w:lineRule="exact"/>
        <w:rPr>
          <w:ins w:id="181" w:author="Author"/>
          <w:rFonts w:ascii="Times New Roman" w:eastAsia="Times New Roman" w:hAnsi="Times New Roman"/>
          <w:sz w:val="20"/>
          <w:szCs w:val="20"/>
          <w:lang w:val="en-GB"/>
        </w:rPr>
      </w:pPr>
      <w:bookmarkStart w:id="182" w:name="_GoBack"/>
      <w:del w:id="183" w:author="Author">
        <w:r w:rsidRPr="002C5535" w:rsidDel="00091598">
          <w:rPr>
            <w:rFonts w:ascii="Times New Roman" w:eastAsia="Times New Roman" w:hAnsi="Times New Roman"/>
            <w:color w:val="000000"/>
            <w:sz w:val="20"/>
            <w:szCs w:val="20"/>
            <w:lang w:val="en-GB"/>
          </w:rPr>
          <w:delText>1.</w:delText>
        </w:r>
        <w:r w:rsidRPr="002C5535" w:rsidDel="00091598">
          <w:rPr>
            <w:rFonts w:ascii="Times New Roman" w:eastAsia="Times New Roman" w:hAnsi="Times New Roman"/>
            <w:color w:val="000000"/>
            <w:sz w:val="20"/>
            <w:szCs w:val="20"/>
            <w:lang w:val="en-GB"/>
          </w:rPr>
          <w:tab/>
        </w:r>
      </w:del>
      <w:r w:rsidRPr="002C5535">
        <w:rPr>
          <w:rFonts w:ascii="Times New Roman" w:eastAsia="Times New Roman" w:hAnsi="Times New Roman"/>
          <w:color w:val="000000"/>
          <w:sz w:val="20"/>
          <w:szCs w:val="20"/>
          <w:lang w:val="en-GB"/>
        </w:rPr>
        <w:t>The Parties shall establish a mechanism for the purposes of providing financial and technical co-operation, including the transfer of technologies, to Parties operating under paragraph 1 of Article 5 of this Protocol to enable their compliance with the control measures set out in Articles 2A to 2E</w:t>
      </w:r>
      <w:del w:id="184" w:author="Author">
        <w:r w:rsidR="00E94684" w:rsidRPr="002C5535" w:rsidDel="00E94684">
          <w:rPr>
            <w:rFonts w:ascii="Times New Roman" w:eastAsia="Times New Roman" w:hAnsi="Times New Roman"/>
            <w:color w:val="000000"/>
            <w:sz w:val="20"/>
            <w:szCs w:val="20"/>
            <w:lang w:val="en-GB"/>
          </w:rPr>
          <w:delText xml:space="preserve"> and</w:delText>
        </w:r>
        <w:r w:rsidRPr="002C5535" w:rsidDel="00E94684">
          <w:rPr>
            <w:rFonts w:ascii="Times New Roman" w:eastAsia="Times New Roman" w:hAnsi="Times New Roman"/>
            <w:b/>
            <w:color w:val="0033CC"/>
            <w:sz w:val="20"/>
            <w:szCs w:val="20"/>
            <w:lang w:val="en-GB"/>
          </w:rPr>
          <w:delText xml:space="preserve"> </w:delText>
        </w:r>
        <w:r w:rsidRPr="002C5535" w:rsidDel="00E94684">
          <w:rPr>
            <w:rFonts w:ascii="Times New Roman" w:eastAsia="Times New Roman" w:hAnsi="Times New Roman"/>
            <w:color w:val="000000"/>
            <w:sz w:val="20"/>
            <w:szCs w:val="20"/>
            <w:lang w:val="en-GB"/>
          </w:rPr>
          <w:delText>Article 2I</w:delText>
        </w:r>
      </w:del>
      <w:r w:rsidRPr="002C5535">
        <w:rPr>
          <w:rFonts w:ascii="Times New Roman" w:eastAsia="Times New Roman" w:hAnsi="Times New Roman"/>
          <w:color w:val="000000"/>
          <w:sz w:val="20"/>
          <w:szCs w:val="20"/>
          <w:lang w:val="en-GB"/>
        </w:rPr>
        <w:t>,</w:t>
      </w:r>
      <w:ins w:id="185" w:author="Author">
        <w:r w:rsidR="00E94684" w:rsidRPr="002C5535">
          <w:rPr>
            <w:rFonts w:ascii="Times New Roman" w:eastAsia="Times New Roman" w:hAnsi="Times New Roman"/>
            <w:color w:val="000000"/>
            <w:sz w:val="20"/>
            <w:szCs w:val="20"/>
            <w:lang w:val="en-GB"/>
          </w:rPr>
          <w:t xml:space="preserve"> Article 2I and Article 2J</w:t>
        </w:r>
      </w:ins>
      <w:r w:rsidRPr="002C5535">
        <w:rPr>
          <w:rFonts w:ascii="Times New Roman" w:eastAsia="Times New Roman" w:hAnsi="Times New Roman"/>
          <w:color w:val="000000"/>
          <w:sz w:val="20"/>
          <w:szCs w:val="20"/>
          <w:lang w:val="en-GB"/>
        </w:rPr>
        <w:t xml:space="preserve"> any control measures in Articles 2F to 2H that are decided pursuant to paragraph 1 </w:t>
      </w:r>
      <w:proofErr w:type="spellStart"/>
      <w:r w:rsidRPr="002C5535">
        <w:rPr>
          <w:rFonts w:ascii="Times New Roman" w:eastAsia="Times New Roman" w:hAnsi="Times New Roman"/>
          <w:i/>
          <w:color w:val="000000"/>
          <w:sz w:val="20"/>
          <w:szCs w:val="20"/>
          <w:lang w:val="en-GB"/>
        </w:rPr>
        <w:t>bis</w:t>
      </w:r>
      <w:proofErr w:type="spellEnd"/>
      <w:r w:rsidR="00E94684" w:rsidRPr="002C5535">
        <w:rPr>
          <w:rFonts w:ascii="Times New Roman" w:eastAsia="Times New Roman" w:hAnsi="Times New Roman"/>
          <w:color w:val="000000"/>
          <w:sz w:val="20"/>
          <w:szCs w:val="20"/>
          <w:lang w:val="en-GB"/>
        </w:rPr>
        <w:t xml:space="preserve"> of Article 5 of the Protocol</w:t>
      </w:r>
      <w:r w:rsidRPr="002C5535">
        <w:rPr>
          <w:rFonts w:ascii="Times New Roman" w:eastAsia="Times New Roman" w:hAnsi="Times New Roman"/>
          <w:color w:val="000000"/>
          <w:sz w:val="20"/>
          <w:szCs w:val="20"/>
          <w:lang w:val="en-GB"/>
        </w:rPr>
        <w:t xml:space="preserve">. The mechanism, contributions to which shall be additional to other financial transfers to Parties operating under that paragraph, shall meet all agreed incremental costs of such Parties in order to enable their compliance with the control measures of the Protocol. An indicative list of the categories of incremental costs shall be decided by </w:t>
      </w:r>
      <w:r w:rsidRPr="00091598">
        <w:rPr>
          <w:rFonts w:ascii="Times New Roman" w:eastAsia="Times New Roman" w:hAnsi="Times New Roman"/>
          <w:sz w:val="20"/>
          <w:szCs w:val="20"/>
          <w:lang w:val="en-GB"/>
        </w:rPr>
        <w:t xml:space="preserve">the meeting of the Parties. </w:t>
      </w:r>
      <w:r w:rsidR="00E94684" w:rsidRPr="00091598">
        <w:rPr>
          <w:rFonts w:ascii="Times New Roman" w:eastAsia="Times New Roman" w:hAnsi="Times New Roman"/>
          <w:sz w:val="20"/>
          <w:szCs w:val="20"/>
          <w:lang w:val="en-GB"/>
        </w:rPr>
        <w:t xml:space="preserve"> </w:t>
      </w:r>
      <w:ins w:id="186" w:author="Author">
        <w:r w:rsidR="00E94684" w:rsidRPr="00091598">
          <w:rPr>
            <w:rFonts w:ascii="Times New Roman" w:eastAsia="Times New Roman" w:hAnsi="Times New Roman"/>
            <w:sz w:val="20"/>
            <w:szCs w:val="20"/>
            <w:lang w:val="en-GB"/>
          </w:rPr>
          <w:t xml:space="preserve">Where a Party operating under paragraph 1 of Article 5 chooses to avail itself of funding from any other financial mechanism that could result in meeting any part of its agreed incremental costs, that part shall not be met by the </w:t>
        </w:r>
        <w:r w:rsidR="00DA059C">
          <w:rPr>
            <w:rFonts w:ascii="Times New Roman" w:eastAsia="Times New Roman" w:hAnsi="Times New Roman"/>
            <w:sz w:val="20"/>
            <w:szCs w:val="20"/>
            <w:lang w:val="en-GB"/>
          </w:rPr>
          <w:t>f</w:t>
        </w:r>
        <w:r w:rsidR="00E94684" w:rsidRPr="00091598">
          <w:rPr>
            <w:rFonts w:ascii="Times New Roman" w:eastAsia="Times New Roman" w:hAnsi="Times New Roman"/>
            <w:sz w:val="20"/>
            <w:szCs w:val="20"/>
            <w:lang w:val="en-GB"/>
          </w:rPr>
          <w:t xml:space="preserve">inancial </w:t>
        </w:r>
        <w:r w:rsidR="00DA059C">
          <w:rPr>
            <w:rFonts w:ascii="Times New Roman" w:eastAsia="Times New Roman" w:hAnsi="Times New Roman"/>
            <w:sz w:val="20"/>
            <w:szCs w:val="20"/>
            <w:lang w:val="en-GB"/>
          </w:rPr>
          <w:t>m</w:t>
        </w:r>
        <w:r w:rsidR="00E94684" w:rsidRPr="00091598">
          <w:rPr>
            <w:rFonts w:ascii="Times New Roman" w:eastAsia="Times New Roman" w:hAnsi="Times New Roman"/>
            <w:sz w:val="20"/>
            <w:szCs w:val="20"/>
            <w:lang w:val="en-GB"/>
          </w:rPr>
          <w:t>echanism under Article 10 of this Protocol.</w:t>
        </w:r>
        <w:r w:rsidR="00091598" w:rsidRPr="00091598">
          <w:t xml:space="preserve"> </w:t>
        </w:r>
      </w:ins>
    </w:p>
    <w:bookmarkEnd w:id="182"/>
    <w:p w:rsidR="00091598" w:rsidRDefault="00091598" w:rsidP="00091598">
      <w:pPr>
        <w:pStyle w:val="ListParagraph"/>
        <w:spacing w:after="240" w:line="240" w:lineRule="exact"/>
        <w:rPr>
          <w:ins w:id="187" w:author="Author"/>
          <w:rFonts w:ascii="Times New Roman" w:eastAsia="Times New Roman" w:hAnsi="Times New Roman"/>
          <w:sz w:val="20"/>
          <w:szCs w:val="20"/>
          <w:lang w:val="en-GB"/>
        </w:rPr>
      </w:pPr>
    </w:p>
    <w:p w:rsidR="006914CC" w:rsidRPr="006914CC" w:rsidRDefault="00091598" w:rsidP="00DA059C">
      <w:pPr>
        <w:pStyle w:val="ListParagraph"/>
        <w:spacing w:after="240" w:line="240" w:lineRule="exact"/>
        <w:rPr>
          <w:rFonts w:ascii="Times New Roman" w:eastAsia="Times New Roman" w:hAnsi="Times New Roman"/>
          <w:b/>
          <w:color w:val="0033CC"/>
          <w:sz w:val="20"/>
          <w:szCs w:val="20"/>
          <w:lang w:val="en-GB"/>
        </w:rPr>
      </w:pPr>
      <w:ins w:id="188" w:author="Author">
        <w:r w:rsidRPr="00091598">
          <w:rPr>
            <w:rFonts w:ascii="Times New Roman" w:eastAsia="Times New Roman" w:hAnsi="Times New Roman"/>
            <w:sz w:val="20"/>
            <w:szCs w:val="20"/>
            <w:lang w:val="en-GB"/>
          </w:rPr>
          <w:t xml:space="preserve"> </w:t>
        </w:r>
      </w:ins>
    </w:p>
    <w:p w:rsidR="006914CC" w:rsidRPr="006914CC" w:rsidRDefault="006914CC" w:rsidP="006914CC">
      <w:pPr>
        <w:tabs>
          <w:tab w:val="left" w:pos="1247"/>
          <w:tab w:val="left" w:pos="1814"/>
          <w:tab w:val="left" w:pos="2381"/>
          <w:tab w:val="left" w:pos="2948"/>
          <w:tab w:val="left" w:pos="3515"/>
        </w:tabs>
        <w:spacing w:after="120" w:line="240" w:lineRule="auto"/>
        <w:ind w:left="547" w:hanging="547"/>
        <w:rPr>
          <w:rFonts w:ascii="Times New Roman" w:eastAsia="Calibri" w:hAnsi="Times New Roman" w:cs="Times New Roman"/>
          <w:b/>
          <w:color w:val="0033CC"/>
          <w:sz w:val="20"/>
          <w:szCs w:val="20"/>
        </w:rPr>
      </w:pPr>
      <w:r w:rsidRPr="00AF3C63">
        <w:rPr>
          <w:rFonts w:ascii="Times New Roman" w:eastAsia="Calibri" w:hAnsi="Times New Roman" w:cs="Times New Roman"/>
          <w:b/>
          <w:color w:val="0099FF"/>
          <w:sz w:val="20"/>
          <w:szCs w:val="20"/>
          <w:shd w:val="clear" w:color="auto" w:fill="FFFFFF"/>
        </w:rPr>
        <w:t xml:space="preserve"> </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The mechanism established under paragraph 1 shall include a Multilateral Fund. It may also include other means of multilateral, regional and bilateral co-operation.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The Multilateral Fund shall: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Meet, on a grant or concessional basis as appropriate, and according to criteria to be decided upon by the Parties, the agreed incremental costs;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Finance clearing-house functions to:</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Assist Parties operating under paragraph 1 of Article 5, through country specific studies and other technical co-operation, to identify their needs for co-operation;</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w:t>
      </w:r>
      <w:r w:rsidRPr="006914CC">
        <w:rPr>
          <w:rFonts w:ascii="Times New Roman" w:eastAsia="Times New Roman" w:hAnsi="Times New Roman" w:cs="Times New Roman"/>
          <w:color w:val="000000"/>
          <w:sz w:val="20"/>
          <w:szCs w:val="20"/>
          <w:lang w:val="en-GB"/>
        </w:rPr>
        <w:tab/>
        <w:t>Facilitate technical co-operation to meet these identified needs;</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(iii)</w:t>
      </w:r>
      <w:r w:rsidRPr="006914CC">
        <w:rPr>
          <w:rFonts w:ascii="Times New Roman" w:eastAsia="Times New Roman" w:hAnsi="Times New Roman" w:cs="Times New Roman"/>
          <w:color w:val="000000"/>
          <w:sz w:val="20"/>
          <w:szCs w:val="20"/>
          <w:lang w:val="en-GB"/>
        </w:rPr>
        <w:tab/>
        <w:t>Distribute, as provided for in Article 9, information and relevant materials, and hold workshops, training sessions, and other related activities, for the benefit of Parties that are developing countries; and</w:t>
      </w:r>
    </w:p>
    <w:p w:rsidR="006914CC" w:rsidRPr="006914CC" w:rsidRDefault="006914CC" w:rsidP="006914CC">
      <w:pPr>
        <w:tabs>
          <w:tab w:val="left" w:pos="567"/>
          <w:tab w:val="left" w:pos="993"/>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(iv)</w:t>
      </w:r>
      <w:r w:rsidRPr="006914CC">
        <w:rPr>
          <w:rFonts w:ascii="Times New Roman" w:eastAsia="Times New Roman" w:hAnsi="Times New Roman" w:cs="Times New Roman"/>
          <w:color w:val="000000"/>
          <w:sz w:val="20"/>
          <w:szCs w:val="20"/>
          <w:lang w:val="en-GB"/>
        </w:rPr>
        <w:tab/>
        <w:t>Facilitate</w:t>
      </w:r>
      <w:proofErr w:type="gramEnd"/>
      <w:r w:rsidRPr="006914CC">
        <w:rPr>
          <w:rFonts w:ascii="Times New Roman" w:eastAsia="Times New Roman" w:hAnsi="Times New Roman" w:cs="Times New Roman"/>
          <w:color w:val="000000"/>
          <w:sz w:val="20"/>
          <w:szCs w:val="20"/>
          <w:lang w:val="en-GB"/>
        </w:rPr>
        <w:t xml:space="preserve"> and monitor other multilateral, regional and bilateral co-operation available to Parties that are developing countries;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Finance the secretarial services of the Multilateral Fund and related support costs.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The Multilateral Fund shall operate under the authority of the Parties who shall decide on its overall policies.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The Parties shall establish an Executive Committee to develop and monitor the implementation of specific operational policies, guidelines and administrative arrangements, including the disbursement of resources, for the purpose of achieving the objectives of the Multilateral Fund. The Executive Committee shall discharge its tasks and responsibilities, specified in its terms of reference as agreed by the Parties, with the co-operation and assistance of the International Bank for Reconstruction and Development (World Bank), the United Nations Environment Programme, the United Nations Development Programme or other appropriate agencies depending on their respective areas of expertise. The members of the Executive Committee, which shall be selected on the basis of a balanced representation of the Parties operating under paragraph 1 of Article 5 and of the Parties not so operating, shall be endorsed by the Parties.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 xml:space="preserve">The Multilateral Fund shall be financed by contributions from Parties not operating under paragraph 1 of Article 5 in convertible currency or, in certain circumstances, in kind and/or in national currency, on the basis of the </w:t>
      </w:r>
      <w:r w:rsidRPr="006914CC">
        <w:rPr>
          <w:rFonts w:ascii="Times New Roman" w:eastAsia="Times New Roman" w:hAnsi="Times New Roman" w:cs="Times New Roman"/>
          <w:color w:val="000000"/>
          <w:sz w:val="20"/>
          <w:szCs w:val="20"/>
          <w:lang w:val="en-GB"/>
        </w:rPr>
        <w:lastRenderedPageBreak/>
        <w:t>United Nations scale of assessments. Contributions by other Parties shall be encouraged. Bilateral and, in particular cases agreed by a decision of the Parties, regional co-operation may, up to a percentage and consistent with any criteria to be specified by decision of the Parties, be considered as a contribution to the Multilateral Fund, provided that such co-operation, as a minimum:</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Strictly relates to compliance with the provisions of this Protocol;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t>Provides additional resources;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t>Meets agreed incremental costs.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7.</w:t>
      </w:r>
      <w:r w:rsidRPr="006914CC">
        <w:rPr>
          <w:rFonts w:ascii="Times New Roman" w:eastAsia="Times New Roman" w:hAnsi="Times New Roman" w:cs="Times New Roman"/>
          <w:color w:val="000000"/>
          <w:sz w:val="20"/>
          <w:szCs w:val="20"/>
          <w:lang w:val="en-GB"/>
        </w:rPr>
        <w:tab/>
        <w:t>The Parties shall decide upon the programme budget of the Multilateral Fund for each fiscal period and upon the percentage of contributions of the individual Parties thereto.</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8.</w:t>
      </w:r>
      <w:r w:rsidRPr="006914CC">
        <w:rPr>
          <w:rFonts w:ascii="Times New Roman" w:eastAsia="Times New Roman" w:hAnsi="Times New Roman" w:cs="Times New Roman"/>
          <w:color w:val="000000"/>
          <w:sz w:val="20"/>
          <w:szCs w:val="20"/>
          <w:lang w:val="en-GB"/>
        </w:rPr>
        <w:tab/>
        <w:t>Resources under the Multilateral Fund shall be disbursed with the concurrence of the beneficiary Party.</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r w:rsidRPr="006914CC">
        <w:rPr>
          <w:rFonts w:ascii="Times New Roman" w:eastAsia="Times New Roman" w:hAnsi="Times New Roman" w:cs="Times New Roman"/>
          <w:color w:val="000000"/>
          <w:sz w:val="20"/>
          <w:szCs w:val="20"/>
          <w:lang w:val="en-GB"/>
        </w:rPr>
        <w:tab/>
        <w:t>Decisions by the Parties under this Article shall be taken by consensus whenever possible. If all efforts at consensus have been exhausted and no agreement reached, decisions shall be adopted by a two-thirds majority vote of the Parties present and voting, representing a majority of the Parties operating under paragraph 1 of Article 5 present and voting and a majority of the Parties not so operating present and voting.</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r w:rsidRPr="006914CC">
        <w:rPr>
          <w:rFonts w:ascii="Times New Roman" w:eastAsia="Times New Roman" w:hAnsi="Times New Roman" w:cs="Times New Roman"/>
          <w:color w:val="000000"/>
          <w:sz w:val="20"/>
          <w:szCs w:val="20"/>
          <w:lang w:val="en-GB"/>
        </w:rPr>
        <w:tab/>
        <w:t>The financial mechanism set out in this Article is without prejudice to any future arrangements that may be developed with respect to other environmental issues.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89" w:name="_Toc349303565"/>
      <w:r w:rsidRPr="006914CC">
        <w:rPr>
          <w:rFonts w:ascii="Arial Black" w:eastAsia="Times New Roman" w:hAnsi="Arial Black" w:cs="Times New Roman"/>
          <w:color w:val="000000"/>
          <w:szCs w:val="20"/>
          <w:lang w:val="en-GB"/>
        </w:rPr>
        <w:t>Article 10A:</w:t>
      </w:r>
      <w:r w:rsidRPr="006914CC">
        <w:rPr>
          <w:rFonts w:ascii="Arial Black" w:eastAsia="Times New Roman" w:hAnsi="Arial Black" w:cs="Times New Roman"/>
          <w:color w:val="000000"/>
          <w:szCs w:val="20"/>
          <w:lang w:val="en-GB"/>
        </w:rPr>
        <w:tab/>
        <w:t>Transfer of technology</w:t>
      </w:r>
      <w:bookmarkEnd w:id="189"/>
    </w:p>
    <w:p w:rsidR="006914CC" w:rsidRPr="00BC2EE4" w:rsidRDefault="006914CC" w:rsidP="006914CC">
      <w:pPr>
        <w:spacing w:after="240" w:line="240" w:lineRule="exact"/>
        <w:rPr>
          <w:rFonts w:ascii="Times New Roman" w:eastAsia="Times New Roman" w:hAnsi="Times New Roman" w:cs="Times New Roman"/>
          <w:color w:val="000000"/>
          <w:sz w:val="20"/>
          <w:szCs w:val="20"/>
        </w:rPr>
      </w:pPr>
      <w:r w:rsidRPr="00BC2EE4">
        <w:rPr>
          <w:rFonts w:ascii="Times New Roman" w:eastAsia="Times New Roman" w:hAnsi="Times New Roman" w:cs="Times New Roman"/>
          <w:color w:val="000000"/>
          <w:sz w:val="20"/>
          <w:szCs w:val="20"/>
        </w:rPr>
        <w:t xml:space="preserve">Each Party shall take every practicable step, consistent with the </w:t>
      </w:r>
      <w:proofErr w:type="spellStart"/>
      <w:r w:rsidRPr="00BC2EE4">
        <w:rPr>
          <w:rFonts w:ascii="Times New Roman" w:eastAsia="Times New Roman" w:hAnsi="Times New Roman" w:cs="Times New Roman"/>
          <w:color w:val="000000"/>
          <w:sz w:val="20"/>
          <w:szCs w:val="20"/>
        </w:rPr>
        <w:t>programmes</w:t>
      </w:r>
      <w:proofErr w:type="spellEnd"/>
      <w:r w:rsidRPr="00BC2EE4">
        <w:rPr>
          <w:rFonts w:ascii="Times New Roman" w:eastAsia="Times New Roman" w:hAnsi="Times New Roman" w:cs="Times New Roman"/>
          <w:color w:val="000000"/>
          <w:sz w:val="20"/>
          <w:szCs w:val="20"/>
        </w:rPr>
        <w:t xml:space="preserve"> supported by the financial mechanism, to ensure:</w:t>
      </w:r>
    </w:p>
    <w:p w:rsidR="006914CC" w:rsidRPr="00BC2EE4"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rPr>
      </w:pPr>
      <w:r w:rsidRPr="00BC2EE4">
        <w:rPr>
          <w:rFonts w:ascii="Times New Roman" w:eastAsia="Times New Roman" w:hAnsi="Times New Roman" w:cs="Times New Roman"/>
          <w:color w:val="000000"/>
          <w:sz w:val="20"/>
          <w:szCs w:val="20"/>
        </w:rPr>
        <w:tab/>
        <w:t>(a)</w:t>
      </w:r>
      <w:r w:rsidRPr="00BC2EE4">
        <w:rPr>
          <w:rFonts w:ascii="Times New Roman" w:eastAsia="Times New Roman" w:hAnsi="Times New Roman" w:cs="Times New Roman"/>
          <w:color w:val="000000"/>
          <w:sz w:val="20"/>
          <w:szCs w:val="20"/>
        </w:rPr>
        <w:tab/>
      </w:r>
      <w:proofErr w:type="gramStart"/>
      <w:r w:rsidRPr="00BC2EE4">
        <w:rPr>
          <w:rFonts w:ascii="Times New Roman" w:eastAsia="Times New Roman" w:hAnsi="Times New Roman" w:cs="Times New Roman"/>
          <w:color w:val="000000"/>
          <w:sz w:val="20"/>
          <w:szCs w:val="20"/>
        </w:rPr>
        <w:t>that</w:t>
      </w:r>
      <w:proofErr w:type="gramEnd"/>
      <w:r w:rsidRPr="00BC2EE4">
        <w:rPr>
          <w:rFonts w:ascii="Times New Roman" w:eastAsia="Times New Roman" w:hAnsi="Times New Roman" w:cs="Times New Roman"/>
          <w:color w:val="000000"/>
          <w:sz w:val="20"/>
          <w:szCs w:val="20"/>
        </w:rPr>
        <w:t xml:space="preserve"> the best available, environmentally safe substitutes and related technologies are expeditiously transferred to Parties operating under paragraph 1 of Article 5; and</w:t>
      </w:r>
    </w:p>
    <w:p w:rsidR="006914CC" w:rsidRPr="00BC2EE4"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rPr>
      </w:pPr>
      <w:r w:rsidRPr="00BC2EE4">
        <w:rPr>
          <w:rFonts w:ascii="Times New Roman" w:eastAsia="Times New Roman" w:hAnsi="Times New Roman" w:cs="Times New Roman"/>
          <w:color w:val="000000"/>
          <w:sz w:val="20"/>
          <w:szCs w:val="20"/>
        </w:rPr>
        <w:tab/>
        <w:t>(b)</w:t>
      </w:r>
      <w:r w:rsidRPr="00BC2EE4">
        <w:rPr>
          <w:rFonts w:ascii="Times New Roman" w:eastAsia="Times New Roman" w:hAnsi="Times New Roman" w:cs="Times New Roman"/>
          <w:color w:val="000000"/>
          <w:sz w:val="20"/>
          <w:szCs w:val="20"/>
        </w:rPr>
        <w:tab/>
      </w:r>
      <w:proofErr w:type="gramStart"/>
      <w:r w:rsidRPr="00BC2EE4">
        <w:rPr>
          <w:rFonts w:ascii="Times New Roman" w:eastAsia="Times New Roman" w:hAnsi="Times New Roman" w:cs="Times New Roman"/>
          <w:color w:val="000000"/>
          <w:sz w:val="20"/>
          <w:szCs w:val="20"/>
        </w:rPr>
        <w:t>that</w:t>
      </w:r>
      <w:proofErr w:type="gramEnd"/>
      <w:r w:rsidRPr="00BC2EE4">
        <w:rPr>
          <w:rFonts w:ascii="Times New Roman" w:eastAsia="Times New Roman" w:hAnsi="Times New Roman" w:cs="Times New Roman"/>
          <w:color w:val="000000"/>
          <w:sz w:val="20"/>
          <w:szCs w:val="20"/>
        </w:rPr>
        <w:t xml:space="preserve"> the transfers referred to in subparagraph (a) occur under fair and most </w:t>
      </w:r>
      <w:proofErr w:type="spellStart"/>
      <w:r w:rsidRPr="00BC2EE4">
        <w:rPr>
          <w:rFonts w:ascii="Times New Roman" w:eastAsia="Times New Roman" w:hAnsi="Times New Roman" w:cs="Times New Roman"/>
          <w:color w:val="000000"/>
          <w:sz w:val="20"/>
          <w:szCs w:val="20"/>
        </w:rPr>
        <w:t>favourable</w:t>
      </w:r>
      <w:proofErr w:type="spellEnd"/>
      <w:r w:rsidRPr="00BC2EE4">
        <w:rPr>
          <w:rFonts w:ascii="Times New Roman" w:eastAsia="Times New Roman" w:hAnsi="Times New Roman" w:cs="Times New Roman"/>
          <w:color w:val="000000"/>
          <w:sz w:val="20"/>
          <w:szCs w:val="20"/>
        </w:rPr>
        <w:t xml:space="preserve"> conditions.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0" w:name="_Toc349303566"/>
      <w:r w:rsidRPr="006914CC">
        <w:rPr>
          <w:rFonts w:ascii="Arial Black" w:eastAsia="Times New Roman" w:hAnsi="Arial Black" w:cs="Times New Roman"/>
          <w:color w:val="000000"/>
          <w:szCs w:val="20"/>
          <w:lang w:val="en-GB"/>
        </w:rPr>
        <w:t>Article 11:</w:t>
      </w:r>
      <w:r w:rsidRPr="006914CC">
        <w:rPr>
          <w:rFonts w:ascii="Arial Black" w:eastAsia="Times New Roman" w:hAnsi="Arial Black" w:cs="Times New Roman"/>
          <w:color w:val="000000"/>
          <w:szCs w:val="20"/>
          <w:lang w:val="en-GB"/>
        </w:rPr>
        <w:tab/>
        <w:t>Meetings of the parties</w:t>
      </w:r>
      <w:bookmarkEnd w:id="190"/>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The Parties shall hold meetings at regular intervals. The Secretariat shall convene the first meeting of the Parties not later than one year after the date of the entry into force of this Protocol and in conjunction with a meeting of the Conference of the Parties to the Convention, if a meeting of the latter is scheduled within that period.</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Subsequent ordinary meetings of the parties shall be held, unless the Parties otherwise decide, in conjunction with meetings of the Conference of the Parties to the Convention. Extraordinary meetings of the Parties shall be held at such other times as may be deemed necessary by a meeting of the Parties, or at the written request of any Party, provided that within six months of such a request being communicated to them by the Secretariat, it is supported by at least one third of the Parties.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The Parties, at their first meeting, shall: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adopt</w:t>
      </w:r>
      <w:proofErr w:type="gramEnd"/>
      <w:r w:rsidRPr="006914CC">
        <w:rPr>
          <w:rFonts w:ascii="Times New Roman" w:eastAsia="Times New Roman" w:hAnsi="Times New Roman" w:cs="Times New Roman"/>
          <w:color w:val="000000"/>
          <w:sz w:val="20"/>
          <w:szCs w:val="20"/>
          <w:lang w:val="en-GB"/>
        </w:rPr>
        <w:t xml:space="preserve"> by consensus rules of procedure for their meetings;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adopt</w:t>
      </w:r>
      <w:proofErr w:type="gramEnd"/>
      <w:r w:rsidRPr="006914CC">
        <w:rPr>
          <w:rFonts w:ascii="Times New Roman" w:eastAsia="Times New Roman" w:hAnsi="Times New Roman" w:cs="Times New Roman"/>
          <w:color w:val="000000"/>
          <w:sz w:val="20"/>
          <w:szCs w:val="20"/>
          <w:lang w:val="en-GB"/>
        </w:rPr>
        <w:t xml:space="preserve"> by consensus the financial rules referred to in paragraph 2 of Article 13;</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establish</w:t>
      </w:r>
      <w:proofErr w:type="gramEnd"/>
      <w:r w:rsidRPr="006914CC">
        <w:rPr>
          <w:rFonts w:ascii="Times New Roman" w:eastAsia="Times New Roman" w:hAnsi="Times New Roman" w:cs="Times New Roman"/>
          <w:color w:val="000000"/>
          <w:sz w:val="20"/>
          <w:szCs w:val="20"/>
          <w:lang w:val="en-GB"/>
        </w:rPr>
        <w:t xml:space="preserve"> the panels and determine the terms of reference referred to in Article 6;</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consider</w:t>
      </w:r>
      <w:proofErr w:type="gramEnd"/>
      <w:r w:rsidRPr="006914CC">
        <w:rPr>
          <w:rFonts w:ascii="Times New Roman" w:eastAsia="Times New Roman" w:hAnsi="Times New Roman" w:cs="Times New Roman"/>
          <w:color w:val="000000"/>
          <w:sz w:val="20"/>
          <w:szCs w:val="20"/>
          <w:lang w:val="en-GB"/>
        </w:rPr>
        <w:t xml:space="preserve"> and approve the procedures and institutional mechanisms specified in Article 8;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(e)</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begin</w:t>
      </w:r>
      <w:proofErr w:type="gramEnd"/>
      <w:r w:rsidRPr="006914CC">
        <w:rPr>
          <w:rFonts w:ascii="Times New Roman" w:eastAsia="Times New Roman" w:hAnsi="Times New Roman" w:cs="Times New Roman"/>
          <w:color w:val="000000"/>
          <w:sz w:val="20"/>
          <w:szCs w:val="20"/>
          <w:lang w:val="en-GB"/>
        </w:rPr>
        <w:t xml:space="preserve"> preparation of </w:t>
      </w:r>
      <w:proofErr w:type="spellStart"/>
      <w:r w:rsidRPr="006914CC">
        <w:rPr>
          <w:rFonts w:ascii="Times New Roman" w:eastAsia="Times New Roman" w:hAnsi="Times New Roman" w:cs="Times New Roman"/>
          <w:color w:val="000000"/>
          <w:sz w:val="20"/>
          <w:szCs w:val="20"/>
          <w:lang w:val="en-GB"/>
        </w:rPr>
        <w:t>workplans</w:t>
      </w:r>
      <w:proofErr w:type="spellEnd"/>
      <w:r w:rsidRPr="006914CC">
        <w:rPr>
          <w:rFonts w:ascii="Times New Roman" w:eastAsia="Times New Roman" w:hAnsi="Times New Roman" w:cs="Times New Roman"/>
          <w:color w:val="000000"/>
          <w:sz w:val="20"/>
          <w:szCs w:val="20"/>
          <w:lang w:val="en-GB"/>
        </w:rPr>
        <w:t xml:space="preserve"> pursuant to paragraph 3 of Article 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lastRenderedPageBreak/>
        <w:t>[The Article 10 in question is that of the original Protocol adopted in 1987.]</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The functions of the meetings of the Parties shall be to:</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review</w:t>
      </w:r>
      <w:proofErr w:type="gramEnd"/>
      <w:r w:rsidRPr="006914CC">
        <w:rPr>
          <w:rFonts w:ascii="Times New Roman" w:eastAsia="Times New Roman" w:hAnsi="Times New Roman" w:cs="Times New Roman"/>
          <w:color w:val="000000"/>
          <w:sz w:val="20"/>
          <w:szCs w:val="20"/>
          <w:lang w:val="en-GB"/>
        </w:rPr>
        <w:t xml:space="preserve"> the implementation of this Protocol;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decide</w:t>
      </w:r>
      <w:proofErr w:type="gramEnd"/>
      <w:r w:rsidRPr="006914CC">
        <w:rPr>
          <w:rFonts w:ascii="Times New Roman" w:eastAsia="Times New Roman" w:hAnsi="Times New Roman" w:cs="Times New Roman"/>
          <w:color w:val="000000"/>
          <w:sz w:val="20"/>
          <w:szCs w:val="20"/>
          <w:lang w:val="en-GB"/>
        </w:rPr>
        <w:t xml:space="preserve"> on any adjustments or reductions referred to in paragraph 9 of Article 2;</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decide</w:t>
      </w:r>
      <w:proofErr w:type="gramEnd"/>
      <w:r w:rsidRPr="006914CC">
        <w:rPr>
          <w:rFonts w:ascii="Times New Roman" w:eastAsia="Times New Roman" w:hAnsi="Times New Roman" w:cs="Times New Roman"/>
          <w:color w:val="000000"/>
          <w:sz w:val="20"/>
          <w:szCs w:val="20"/>
          <w:lang w:val="en-GB"/>
        </w:rPr>
        <w:t xml:space="preserve"> on any addition to, insertion in or removal from any annex of substances and on related control measures in accordance with paragraph 10 of Article 2;</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establish</w:t>
      </w:r>
      <w:proofErr w:type="gramEnd"/>
      <w:r w:rsidRPr="006914CC">
        <w:rPr>
          <w:rFonts w:ascii="Times New Roman" w:eastAsia="Times New Roman" w:hAnsi="Times New Roman" w:cs="Times New Roman"/>
          <w:color w:val="000000"/>
          <w:sz w:val="20"/>
          <w:szCs w:val="20"/>
          <w:lang w:val="en-GB"/>
        </w:rPr>
        <w:t>, where necessary, guidelines or procedures for reporting of information as provided for in Article 7 and paragraph 3 of Article 9;</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(e)</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review</w:t>
      </w:r>
      <w:proofErr w:type="gramEnd"/>
      <w:r w:rsidRPr="006914CC">
        <w:rPr>
          <w:rFonts w:ascii="Times New Roman" w:eastAsia="Times New Roman" w:hAnsi="Times New Roman" w:cs="Times New Roman"/>
          <w:color w:val="000000"/>
          <w:sz w:val="20"/>
          <w:szCs w:val="20"/>
          <w:lang w:val="en-GB"/>
        </w:rPr>
        <w:t xml:space="preserve"> requests for technical assistance submitted pursuant to paragraph 2 of Article 10;</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(f)</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review</w:t>
      </w:r>
      <w:proofErr w:type="gramEnd"/>
      <w:r w:rsidRPr="006914CC">
        <w:rPr>
          <w:rFonts w:ascii="Times New Roman" w:eastAsia="Times New Roman" w:hAnsi="Times New Roman" w:cs="Times New Roman"/>
          <w:color w:val="000000"/>
          <w:sz w:val="20"/>
          <w:szCs w:val="20"/>
          <w:lang w:val="en-GB"/>
        </w:rPr>
        <w:t xml:space="preserve"> reports prepared by the secretariat pursuant to subparagraph (c) of Article 12;</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(g)</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assess</w:t>
      </w:r>
      <w:proofErr w:type="gramEnd"/>
      <w:r w:rsidRPr="006914CC">
        <w:rPr>
          <w:rFonts w:ascii="Times New Roman" w:eastAsia="Times New Roman" w:hAnsi="Times New Roman" w:cs="Times New Roman"/>
          <w:color w:val="000000"/>
          <w:sz w:val="20"/>
          <w:szCs w:val="20"/>
          <w:lang w:val="en-GB"/>
        </w:rPr>
        <w:t>, in accordance with Article 6, the control measures;</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(h)</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consider</w:t>
      </w:r>
      <w:proofErr w:type="gramEnd"/>
      <w:r w:rsidRPr="006914CC">
        <w:rPr>
          <w:rFonts w:ascii="Times New Roman" w:eastAsia="Times New Roman" w:hAnsi="Times New Roman" w:cs="Times New Roman"/>
          <w:color w:val="000000"/>
          <w:sz w:val="20"/>
          <w:szCs w:val="20"/>
          <w:lang w:val="en-GB"/>
        </w:rPr>
        <w:t xml:space="preserve"> and adopt, as required, proposals for amendment of this Protocol or any annex and for any new annex;</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consider</w:t>
      </w:r>
      <w:proofErr w:type="gramEnd"/>
      <w:r w:rsidRPr="006914CC">
        <w:rPr>
          <w:rFonts w:ascii="Times New Roman" w:eastAsia="Times New Roman" w:hAnsi="Times New Roman" w:cs="Times New Roman"/>
          <w:color w:val="000000"/>
          <w:sz w:val="20"/>
          <w:szCs w:val="20"/>
          <w:lang w:val="en-GB"/>
        </w:rPr>
        <w:t xml:space="preserve"> and adopt the budget for implementing this Protocol;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(j)</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consider</w:t>
      </w:r>
      <w:proofErr w:type="gramEnd"/>
      <w:r w:rsidRPr="006914CC">
        <w:rPr>
          <w:rFonts w:ascii="Times New Roman" w:eastAsia="Times New Roman" w:hAnsi="Times New Roman" w:cs="Times New Roman"/>
          <w:color w:val="000000"/>
          <w:sz w:val="20"/>
          <w:szCs w:val="20"/>
          <w:lang w:val="en-GB"/>
        </w:rPr>
        <w:t xml:space="preserve"> and undertake any additional action that may be required for the achievement of the purposes of this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 xml:space="preserve">The United Nations, its specialized agencies and the International Atomic Energy Agency, as well as any State not party to this Protocol, may be represented at meetings of the Parties as observers. </w:t>
      </w:r>
      <w:proofErr w:type="spellStart"/>
      <w:r w:rsidRPr="006914CC">
        <w:rPr>
          <w:rFonts w:ascii="Times New Roman" w:eastAsia="Times New Roman" w:hAnsi="Times New Roman" w:cs="Times New Roman"/>
          <w:color w:val="000000"/>
          <w:sz w:val="20"/>
          <w:szCs w:val="20"/>
          <w:lang w:val="en-GB"/>
        </w:rPr>
        <w:t>Any body</w:t>
      </w:r>
      <w:proofErr w:type="spellEnd"/>
      <w:r w:rsidRPr="006914CC">
        <w:rPr>
          <w:rFonts w:ascii="Times New Roman" w:eastAsia="Times New Roman" w:hAnsi="Times New Roman" w:cs="Times New Roman"/>
          <w:color w:val="000000"/>
          <w:sz w:val="20"/>
          <w:szCs w:val="20"/>
          <w:lang w:val="en-GB"/>
        </w:rPr>
        <w:t xml:space="preserve"> or agency, whether national or international, governmental or non-governmental, qualified in fields relating to the protection of the ozone layer which has informed the secretariat of its wish to be represented at a meeting of the Parties as an observer may be admitted unless at least one third of the Parties present object. The admission and participation of observers shall be subject to the rules of procedure adopted by the Parties.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1" w:name="_Toc349303567"/>
      <w:r w:rsidRPr="006914CC">
        <w:rPr>
          <w:rFonts w:ascii="Arial Black" w:eastAsia="Times New Roman" w:hAnsi="Arial Black" w:cs="Times New Roman"/>
          <w:color w:val="000000"/>
          <w:szCs w:val="20"/>
          <w:lang w:val="en-GB"/>
        </w:rPr>
        <w:t>Article 12:</w:t>
      </w:r>
      <w:r w:rsidRPr="006914CC">
        <w:rPr>
          <w:rFonts w:ascii="Arial Black" w:eastAsia="Times New Roman" w:hAnsi="Arial Black" w:cs="Times New Roman"/>
          <w:color w:val="000000"/>
          <w:szCs w:val="20"/>
          <w:lang w:val="en-GB"/>
        </w:rPr>
        <w:tab/>
        <w:t>Secretariat</w:t>
      </w:r>
      <w:bookmarkEnd w:id="191"/>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For the purposes of this Protocol, the Secretariat shall: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arrange</w:t>
      </w:r>
      <w:proofErr w:type="gramEnd"/>
      <w:r w:rsidRPr="006914CC">
        <w:rPr>
          <w:rFonts w:ascii="Times New Roman" w:eastAsia="Times New Roman" w:hAnsi="Times New Roman" w:cs="Times New Roman"/>
          <w:color w:val="000000"/>
          <w:sz w:val="20"/>
          <w:szCs w:val="20"/>
          <w:lang w:val="en-GB"/>
        </w:rPr>
        <w:t xml:space="preserve"> for and service meetings of the Parties as provided for in Article 11;</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(b)</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receive</w:t>
      </w:r>
      <w:proofErr w:type="gramEnd"/>
      <w:r w:rsidRPr="006914CC">
        <w:rPr>
          <w:rFonts w:ascii="Times New Roman" w:eastAsia="Times New Roman" w:hAnsi="Times New Roman" w:cs="Times New Roman"/>
          <w:color w:val="000000"/>
          <w:sz w:val="20"/>
          <w:szCs w:val="20"/>
          <w:lang w:val="en-GB"/>
        </w:rPr>
        <w:t xml:space="preserve"> and make available, upon request by a Party, data provided pursuant to Article 7;</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(c)</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prepare</w:t>
      </w:r>
      <w:proofErr w:type="gramEnd"/>
      <w:r w:rsidRPr="006914CC">
        <w:rPr>
          <w:rFonts w:ascii="Times New Roman" w:eastAsia="Times New Roman" w:hAnsi="Times New Roman" w:cs="Times New Roman"/>
          <w:color w:val="000000"/>
          <w:sz w:val="20"/>
          <w:szCs w:val="20"/>
          <w:lang w:val="en-GB"/>
        </w:rPr>
        <w:t xml:space="preserve"> and distribute regularly to the Parties reports based on information received pursuant to Articles 7 and 9;</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(d)</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notify</w:t>
      </w:r>
      <w:proofErr w:type="gramEnd"/>
      <w:r w:rsidRPr="006914CC">
        <w:rPr>
          <w:rFonts w:ascii="Times New Roman" w:eastAsia="Times New Roman" w:hAnsi="Times New Roman" w:cs="Times New Roman"/>
          <w:color w:val="000000"/>
          <w:sz w:val="20"/>
          <w:szCs w:val="20"/>
          <w:lang w:val="en-GB"/>
        </w:rPr>
        <w:t xml:space="preserve"> the Parties of any request for technical assistance received pursuant to Article 10 so as to facilitate the provision of such assistance;</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(e)</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encourage</w:t>
      </w:r>
      <w:proofErr w:type="gramEnd"/>
      <w:r w:rsidRPr="006914CC">
        <w:rPr>
          <w:rFonts w:ascii="Times New Roman" w:eastAsia="Times New Roman" w:hAnsi="Times New Roman" w:cs="Times New Roman"/>
          <w:color w:val="000000"/>
          <w:sz w:val="20"/>
          <w:szCs w:val="20"/>
          <w:lang w:val="en-GB"/>
        </w:rPr>
        <w:t xml:space="preserve"> non-Parties to attend the meetings of the Parties as observers and to act in accordance with the provisions of this Protocol;</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(f)</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provide</w:t>
      </w:r>
      <w:proofErr w:type="gramEnd"/>
      <w:r w:rsidRPr="006914CC">
        <w:rPr>
          <w:rFonts w:ascii="Times New Roman" w:eastAsia="Times New Roman" w:hAnsi="Times New Roman" w:cs="Times New Roman"/>
          <w:color w:val="000000"/>
          <w:sz w:val="20"/>
          <w:szCs w:val="20"/>
          <w:lang w:val="en-GB"/>
        </w:rPr>
        <w:t>, as appropriate, the information and requests referred to in subparagraphs (c) and (d) to such non-party observers; and</w:t>
      </w:r>
    </w:p>
    <w:p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(g)</w:t>
      </w: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perform</w:t>
      </w:r>
      <w:proofErr w:type="gramEnd"/>
      <w:r w:rsidRPr="006914CC">
        <w:rPr>
          <w:rFonts w:ascii="Times New Roman" w:eastAsia="Times New Roman" w:hAnsi="Times New Roman" w:cs="Times New Roman"/>
          <w:color w:val="000000"/>
          <w:sz w:val="20"/>
          <w:szCs w:val="20"/>
          <w:lang w:val="en-GB"/>
        </w:rPr>
        <w:t xml:space="preserve"> such other functions for the achievement of the purposes of this Protocol as may be assigned to it by the Parties.</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2" w:name="_Toc349303568"/>
      <w:r w:rsidRPr="006914CC">
        <w:rPr>
          <w:rFonts w:ascii="Arial Black" w:eastAsia="Times New Roman" w:hAnsi="Arial Black" w:cs="Times New Roman"/>
          <w:color w:val="000000"/>
          <w:szCs w:val="20"/>
          <w:lang w:val="en-GB"/>
        </w:rPr>
        <w:lastRenderedPageBreak/>
        <w:t>Article 13:</w:t>
      </w:r>
      <w:r w:rsidRPr="006914CC">
        <w:rPr>
          <w:rFonts w:ascii="Arial Black" w:eastAsia="Times New Roman" w:hAnsi="Arial Black" w:cs="Times New Roman"/>
          <w:color w:val="000000"/>
          <w:szCs w:val="20"/>
          <w:lang w:val="en-GB"/>
        </w:rPr>
        <w:tab/>
        <w:t>Financial provisions</w:t>
      </w:r>
      <w:bookmarkEnd w:id="192"/>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The funds required for the operation of this Protocol, including those for the functioning of the Secretariat related to this Protocol, shall be charged exclusively against contributions from the Parties.</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The Parties, at their first meeting, shall adopt by consensus financial rules for the operation of this Protocol.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3" w:name="_Toc349303569"/>
      <w:r w:rsidRPr="006914CC">
        <w:rPr>
          <w:rFonts w:ascii="Arial Black" w:eastAsia="Times New Roman" w:hAnsi="Arial Black" w:cs="Times New Roman"/>
          <w:color w:val="000000"/>
          <w:szCs w:val="20"/>
          <w:lang w:val="en-GB"/>
        </w:rPr>
        <w:t>Article 14:</w:t>
      </w:r>
      <w:r w:rsidRPr="006914CC">
        <w:rPr>
          <w:rFonts w:ascii="Arial Black" w:eastAsia="Times New Roman" w:hAnsi="Arial Black" w:cs="Times New Roman"/>
          <w:color w:val="000000"/>
          <w:szCs w:val="20"/>
          <w:lang w:val="en-GB"/>
        </w:rPr>
        <w:tab/>
        <w:t>Relationship of this Protocol to the Convention</w:t>
      </w:r>
      <w:bookmarkEnd w:id="193"/>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t>Except as otherwise provided in this Protocol, the provisions of the Convention relating to its protocols shall apply to this Protocol.</w:t>
      </w:r>
      <w:proofErr w:type="gramEnd"/>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4" w:name="_Toc349303570"/>
      <w:r w:rsidRPr="006914CC">
        <w:rPr>
          <w:rFonts w:ascii="Arial Black" w:eastAsia="Times New Roman" w:hAnsi="Arial Black" w:cs="Times New Roman"/>
          <w:color w:val="000000"/>
          <w:szCs w:val="20"/>
          <w:lang w:val="en-GB"/>
        </w:rPr>
        <w:t>Article 15:</w:t>
      </w:r>
      <w:r w:rsidRPr="006914CC">
        <w:rPr>
          <w:rFonts w:ascii="Arial Black" w:eastAsia="Times New Roman" w:hAnsi="Arial Black" w:cs="Times New Roman"/>
          <w:color w:val="000000"/>
          <w:szCs w:val="20"/>
          <w:lang w:val="en-GB"/>
        </w:rPr>
        <w:tab/>
        <w:t>Signature</w:t>
      </w:r>
      <w:bookmarkEnd w:id="194"/>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This Protocol shall be open for signature by States and by regional economic integration organizations in Montreal on 16 September 1987, in Ottawa from 17 September 1987 to 16 January 1988, and at United Nations Headquarters in New York from 17 January 1988 to 15 September 1988.</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5" w:name="_Toc349303571"/>
      <w:r w:rsidRPr="006914CC">
        <w:rPr>
          <w:rFonts w:ascii="Arial Black" w:eastAsia="Times New Roman" w:hAnsi="Arial Black" w:cs="Times New Roman"/>
          <w:color w:val="000000"/>
          <w:szCs w:val="20"/>
          <w:lang w:val="en-GB"/>
        </w:rPr>
        <w:t>Article 16:</w:t>
      </w:r>
      <w:r w:rsidRPr="006914CC">
        <w:rPr>
          <w:rFonts w:ascii="Arial Black" w:eastAsia="Times New Roman" w:hAnsi="Arial Black" w:cs="Times New Roman"/>
          <w:color w:val="000000"/>
          <w:szCs w:val="20"/>
          <w:lang w:val="en-GB"/>
        </w:rPr>
        <w:tab/>
        <w:t>Entry into force</w:t>
      </w:r>
      <w:bookmarkEnd w:id="195"/>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This Protocol shall enter into force on 1 January 1989, provided that at least eleven instruments of ratification, acceptance, approval of the Protocol or accession thereto have been deposited by States or regional economic integration organizations representing at least two-thirds of 1986 estimated global consumption of the controlled substances, and the provisions of paragraph 1 of Article 17 of the Convention have been fulfilled. In the event that these conditions have not been fulfilled by that date, the Protocol shall enter into force on the ninetieth day following the date on which the conditions have been fulfilled.</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For the purposes of paragraph 1, any such instrument deposited by a regional economic integration organization shall not be counted as additional to those deposited by member States of such organization.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After the entry into force of this Protocol, any State or regional economic integration organization shall become a Party to it on the ninetieth day following the date of deposit of its instrument of ratification, acceptance, approval or accession.</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6" w:name="_Toc349303572"/>
      <w:r w:rsidRPr="006914CC">
        <w:rPr>
          <w:rFonts w:ascii="Arial Black" w:eastAsia="Times New Roman" w:hAnsi="Arial Black" w:cs="Times New Roman"/>
          <w:color w:val="000000"/>
          <w:szCs w:val="20"/>
          <w:lang w:val="en-GB"/>
        </w:rPr>
        <w:t>Article 17:</w:t>
      </w:r>
      <w:r w:rsidRPr="006914CC">
        <w:rPr>
          <w:rFonts w:ascii="Arial Black" w:eastAsia="Times New Roman" w:hAnsi="Arial Black" w:cs="Times New Roman"/>
          <w:color w:val="000000"/>
          <w:szCs w:val="20"/>
          <w:lang w:val="en-GB"/>
        </w:rPr>
        <w:tab/>
        <w:t>Parties joining after entry into force</w:t>
      </w:r>
      <w:bookmarkEnd w:id="196"/>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 xml:space="preserve">Subject to Article 5, any State or regional economic integration organization which becomes a Party to this Protocol after the date of its entry into force, shall fulfil forthwith the sum of the obligations under Article 2, as well as under Articles 2A to </w:t>
      </w:r>
      <w:del w:id="197" w:author="Author">
        <w:r w:rsidRPr="006914CC" w:rsidDel="00584DEF">
          <w:rPr>
            <w:rFonts w:ascii="Times New Roman" w:eastAsia="Times New Roman" w:hAnsi="Times New Roman" w:cs="Times New Roman"/>
            <w:color w:val="000000"/>
            <w:sz w:val="20"/>
            <w:szCs w:val="20"/>
            <w:lang w:val="en-GB"/>
          </w:rPr>
          <w:delText>2</w:delText>
        </w:r>
        <w:r w:rsidR="00584DEF" w:rsidDel="00584DEF">
          <w:rPr>
            <w:rFonts w:ascii="Times New Roman" w:eastAsia="Times New Roman" w:hAnsi="Times New Roman" w:cs="Times New Roman"/>
            <w:color w:val="000000"/>
            <w:sz w:val="20"/>
            <w:szCs w:val="20"/>
            <w:lang w:val="en-GB"/>
          </w:rPr>
          <w:delText>I</w:delText>
        </w:r>
      </w:del>
      <w:ins w:id="198" w:author="Author">
        <w:r w:rsidR="00584DEF">
          <w:rPr>
            <w:rFonts w:ascii="Times New Roman" w:eastAsia="Times New Roman" w:hAnsi="Times New Roman" w:cs="Times New Roman"/>
            <w:color w:val="000000"/>
            <w:sz w:val="20"/>
            <w:szCs w:val="20"/>
            <w:lang w:val="en-GB"/>
          </w:rPr>
          <w:t xml:space="preserve"> 2I to 2J</w:t>
        </w:r>
      </w:ins>
      <w:r w:rsidRPr="006914CC">
        <w:rPr>
          <w:rFonts w:ascii="Times New Roman" w:eastAsia="Times New Roman" w:hAnsi="Times New Roman" w:cs="Times New Roman"/>
          <w:color w:val="0033CC"/>
          <w:sz w:val="20"/>
          <w:szCs w:val="20"/>
          <w:lang w:val="en-GB"/>
        </w:rPr>
        <w:t xml:space="preserve"> </w:t>
      </w:r>
      <w:r w:rsidRPr="006914CC">
        <w:rPr>
          <w:rFonts w:ascii="Times New Roman" w:eastAsia="Times New Roman" w:hAnsi="Times New Roman" w:cs="Times New Roman"/>
          <w:color w:val="000000"/>
          <w:sz w:val="20"/>
          <w:szCs w:val="20"/>
          <w:lang w:val="en-GB"/>
        </w:rPr>
        <w:t>and Article 4, that apply at that date to the States and regional economic integration organizations that became Parties on the date the Protocol entered into force.</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99" w:name="_Toc349303573"/>
      <w:r w:rsidRPr="006914CC">
        <w:rPr>
          <w:rFonts w:ascii="Arial Black" w:eastAsia="Times New Roman" w:hAnsi="Arial Black" w:cs="Times New Roman"/>
          <w:color w:val="000000"/>
          <w:szCs w:val="20"/>
          <w:lang w:val="en-GB"/>
        </w:rPr>
        <w:t>Article 18:</w:t>
      </w:r>
      <w:r w:rsidRPr="006914CC">
        <w:rPr>
          <w:rFonts w:ascii="Arial Black" w:eastAsia="Times New Roman" w:hAnsi="Arial Black" w:cs="Times New Roman"/>
          <w:color w:val="000000"/>
          <w:szCs w:val="20"/>
          <w:lang w:val="en-GB"/>
        </w:rPr>
        <w:tab/>
        <w:t>Reservations</w:t>
      </w:r>
      <w:bookmarkEnd w:id="199"/>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No reservations may be made to this Protocol.</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200" w:name="_Toc349303574"/>
      <w:r w:rsidRPr="006914CC">
        <w:rPr>
          <w:rFonts w:ascii="Arial Black" w:eastAsia="Times New Roman" w:hAnsi="Arial Black" w:cs="Times New Roman"/>
          <w:color w:val="000000"/>
          <w:szCs w:val="20"/>
          <w:lang w:val="en-GB"/>
        </w:rPr>
        <w:t>Article 19:</w:t>
      </w:r>
      <w:r w:rsidRPr="006914CC">
        <w:rPr>
          <w:rFonts w:ascii="Arial Black" w:eastAsia="Times New Roman" w:hAnsi="Arial Black" w:cs="Times New Roman"/>
          <w:color w:val="000000"/>
          <w:szCs w:val="20"/>
          <w:lang w:val="en-GB"/>
        </w:rPr>
        <w:tab/>
        <w:t>Withdrawal</w:t>
      </w:r>
      <w:bookmarkEnd w:id="200"/>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Any Party may withdraw from this Protocol by giving written notification to the Depositary at any time after four years of assuming the obligations specified in paragraph 1 of Article 2A. Any such withdrawal shall take effect upon expiry of one year after the date of its receipt by the Depositary, or on such later date as may be specified in the notification of the withdrawal.</w:t>
      </w:r>
    </w:p>
    <w:p w:rsidR="006914CC" w:rsidRPr="006914CC" w:rsidRDefault="006914CC" w:rsidP="006914CC">
      <w:pPr>
        <w:keepNext/>
        <w:keepLines/>
        <w:tabs>
          <w:tab w:val="left" w:pos="3969"/>
        </w:tabs>
        <w:spacing w:before="240" w:after="240" w:line="300" w:lineRule="exact"/>
        <w:ind w:left="1701" w:hanging="1701"/>
        <w:rPr>
          <w:rFonts w:ascii="Times New Roman" w:eastAsia="Times New Roman" w:hAnsi="Times New Roman" w:cs="Times New Roman"/>
          <w:b/>
          <w:color w:val="000000"/>
          <w:sz w:val="24"/>
          <w:szCs w:val="24"/>
          <w:lang w:val="en-GB"/>
        </w:rPr>
      </w:pPr>
      <w:bookmarkStart w:id="201" w:name="_Toc349303575"/>
      <w:r w:rsidRPr="006914CC">
        <w:rPr>
          <w:rFonts w:ascii="Times New Roman" w:eastAsia="Times New Roman" w:hAnsi="Times New Roman" w:cs="Times New Roman"/>
          <w:b/>
          <w:color w:val="000000"/>
          <w:sz w:val="24"/>
          <w:szCs w:val="24"/>
          <w:lang w:val="en-GB"/>
        </w:rPr>
        <w:t>Article 20:</w:t>
      </w:r>
      <w:r w:rsidRPr="006914CC">
        <w:rPr>
          <w:rFonts w:ascii="Times New Roman" w:eastAsia="Times New Roman" w:hAnsi="Times New Roman" w:cs="Times New Roman"/>
          <w:b/>
          <w:color w:val="000000"/>
          <w:sz w:val="24"/>
          <w:szCs w:val="24"/>
          <w:lang w:val="en-GB"/>
        </w:rPr>
        <w:tab/>
        <w:t>Authentic texts</w:t>
      </w:r>
      <w:bookmarkEnd w:id="201"/>
      <w:r w:rsidRPr="006914CC">
        <w:rPr>
          <w:rFonts w:ascii="Times New Roman" w:eastAsia="Times New Roman" w:hAnsi="Times New Roman" w:cs="Times New Roman"/>
          <w:b/>
          <w:color w:val="000000"/>
          <w:sz w:val="24"/>
          <w:szCs w:val="24"/>
          <w:lang w:val="en-GB"/>
        </w:rPr>
        <w:t xml:space="preserve"> </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The original of this Protocol, of which the Arabic, Chinese, English, French, Russian and Spanish texts are equally authentic, shall be deposited with the Secretary-General of the United Nations.</w:t>
      </w:r>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proofErr w:type="gramStart"/>
      <w:r w:rsidRPr="006914CC">
        <w:rPr>
          <w:rFonts w:ascii="Times New Roman" w:eastAsia="Times New Roman" w:hAnsi="Times New Roman" w:cs="Times New Roman"/>
          <w:color w:val="000000"/>
          <w:sz w:val="20"/>
          <w:szCs w:val="20"/>
          <w:lang w:val="en-GB"/>
        </w:rPr>
        <w:lastRenderedPageBreak/>
        <w:t>IN WITNESS WHEREOF THE UNDERSIGNED, BEING DULY AUTHORIZED TO THAT EFFECT, HAVE SIGNED THIS PROTOCOL.</w:t>
      </w:r>
      <w:proofErr w:type="gramEnd"/>
    </w:p>
    <w:p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DONE AT MONTREAL THIS SIXTEENTH DAY OF SEPTEMBER, ONE THOUSAND NINE HUNDRED AND EIGHTY SEVEN.</w:t>
      </w:r>
    </w:p>
    <w:p w:rsidR="006914CC" w:rsidRPr="006914CC" w:rsidRDefault="006914CC" w:rsidP="006914CC">
      <w:pPr>
        <w:keepNext/>
        <w:keepLines/>
        <w:pageBreakBefore/>
        <w:tabs>
          <w:tab w:val="left" w:pos="3969"/>
        </w:tabs>
        <w:spacing w:after="240" w:line="300" w:lineRule="exact"/>
        <w:ind w:left="1701" w:hanging="1701"/>
        <w:rPr>
          <w:rFonts w:ascii="Arial Black" w:eastAsia="Times New Roman" w:hAnsi="Arial Black" w:cs="Times New Roman"/>
          <w:b/>
          <w:color w:val="000000"/>
          <w:lang w:val="en-GB"/>
        </w:rPr>
      </w:pPr>
      <w:bookmarkStart w:id="202" w:name="_Toc349303576"/>
      <w:r w:rsidRPr="006914CC">
        <w:rPr>
          <w:rFonts w:ascii="Arial Black" w:eastAsia="Times New Roman" w:hAnsi="Arial Black" w:cs="Times New Roman"/>
          <w:b/>
          <w:color w:val="000000"/>
          <w:lang w:val="en-GB"/>
        </w:rPr>
        <w:lastRenderedPageBreak/>
        <w:t>Annex A:</w:t>
      </w:r>
      <w:r w:rsidRPr="006914CC">
        <w:rPr>
          <w:rFonts w:ascii="Arial Black" w:eastAsia="Times New Roman" w:hAnsi="Arial Black" w:cs="Times New Roman"/>
          <w:b/>
          <w:color w:val="000000"/>
          <w:lang w:val="en-GB"/>
        </w:rPr>
        <w:tab/>
        <w:t>Controlled substances</w:t>
      </w:r>
      <w:bookmarkEnd w:id="202"/>
    </w:p>
    <w:tbl>
      <w:tblPr>
        <w:tblW w:w="0" w:type="auto"/>
        <w:tblInd w:w="1278" w:type="dxa"/>
        <w:tblLayout w:type="fixed"/>
        <w:tblLook w:val="0000" w:firstRow="0" w:lastRow="0" w:firstColumn="0" w:lastColumn="0" w:noHBand="0" w:noVBand="0"/>
      </w:tblPr>
      <w:tblGrid>
        <w:gridCol w:w="2374"/>
        <w:gridCol w:w="1406"/>
        <w:gridCol w:w="1080"/>
        <w:gridCol w:w="1980"/>
      </w:tblGrid>
      <w:tr w:rsidR="006914CC" w:rsidRPr="006914CC" w:rsidTr="005159D5">
        <w:tc>
          <w:tcPr>
            <w:tcW w:w="2374" w:type="dxa"/>
            <w:tcBorders>
              <w:bottom w:val="single" w:sz="4" w:space="0" w:color="auto"/>
            </w:tcBorders>
          </w:tcPr>
          <w:p w:rsidR="006914CC" w:rsidRPr="006914CC" w:rsidRDefault="006914CC" w:rsidP="006914CC">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Group</w:t>
            </w:r>
          </w:p>
        </w:tc>
        <w:tc>
          <w:tcPr>
            <w:tcW w:w="1406" w:type="dxa"/>
            <w:tcBorders>
              <w:bottom w:val="single" w:sz="4" w:space="0" w:color="auto"/>
            </w:tcBorders>
          </w:tcPr>
          <w:p w:rsidR="006914CC" w:rsidRPr="006914CC" w:rsidRDefault="006914CC" w:rsidP="006914CC">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3060" w:type="dxa"/>
            <w:gridSpan w:val="2"/>
            <w:tcBorders>
              <w:bottom w:val="single" w:sz="4" w:space="0" w:color="auto"/>
            </w:tcBorders>
          </w:tcPr>
          <w:p w:rsidR="006914CC" w:rsidRPr="006914CC" w:rsidRDefault="006914CC" w:rsidP="006914CC">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Ozone-Depleting Potential*</w:t>
            </w:r>
          </w:p>
        </w:tc>
      </w:tr>
      <w:tr w:rsidR="006914CC" w:rsidRPr="006914CC" w:rsidTr="005159D5">
        <w:tc>
          <w:tcPr>
            <w:tcW w:w="2374" w:type="dxa"/>
          </w:tcPr>
          <w:p w:rsidR="006914CC" w:rsidRPr="006914CC" w:rsidRDefault="006914CC" w:rsidP="00584DEF">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w:t>
            </w: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CFCl</w:t>
            </w:r>
            <w:r w:rsidRPr="006914CC">
              <w:rPr>
                <w:rFonts w:ascii="Times New Roman" w:eastAsia="Times New Roman" w:hAnsi="Times New Roman" w:cs="Times New Roman"/>
                <w:color w:val="000000"/>
                <w:sz w:val="20"/>
                <w:szCs w:val="20"/>
                <w:vertAlign w:val="subscript"/>
                <w:lang w:val="en-GB"/>
              </w:rPr>
              <w:t>3</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12)</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113)</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0.8</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114)</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115)</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0.6</w:t>
            </w:r>
          </w:p>
        </w:tc>
      </w:tr>
      <w:tr w:rsidR="006914CC" w:rsidRPr="006914CC" w:rsidTr="005159D5">
        <w:tc>
          <w:tcPr>
            <w:tcW w:w="2374" w:type="dxa"/>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584DEF">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II</w:t>
            </w: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BrCl</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(halon</w:t>
            </w:r>
            <w:r w:rsidRPr="006914CC">
              <w:rPr>
                <w:rFonts w:ascii="Times New Roman" w:eastAsia="Times New Roman" w:hAnsi="Times New Roman" w:cs="Times New Roman"/>
                <w:color w:val="000000"/>
                <w:sz w:val="20"/>
                <w:szCs w:val="20"/>
                <w:lang w:val="en-GB"/>
              </w:rPr>
              <w:noBreakHyphen/>
              <w:t>1211)</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Br</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(halon</w:t>
            </w:r>
            <w:r w:rsidRPr="006914CC">
              <w:rPr>
                <w:rFonts w:ascii="Times New Roman" w:eastAsia="Times New Roman" w:hAnsi="Times New Roman" w:cs="Times New Roman"/>
                <w:color w:val="000000"/>
                <w:sz w:val="20"/>
                <w:szCs w:val="20"/>
                <w:lang w:val="en-GB"/>
              </w:rPr>
              <w:noBreakHyphen/>
              <w:t>1301)</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Br</w:t>
            </w:r>
            <w:r w:rsidRPr="006914CC">
              <w:rPr>
                <w:rFonts w:ascii="Times New Roman" w:eastAsia="Times New Roman" w:hAnsi="Times New Roman" w:cs="Times New Roman"/>
                <w:color w:val="000000"/>
                <w:sz w:val="20"/>
                <w:szCs w:val="20"/>
                <w:vertAlign w:val="subscript"/>
                <w:lang w:val="en-GB"/>
              </w:rPr>
              <w:t>2</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(halon</w:t>
            </w:r>
            <w:r w:rsidRPr="006914CC">
              <w:rPr>
                <w:rFonts w:ascii="Times New Roman" w:eastAsia="Times New Roman" w:hAnsi="Times New Roman" w:cs="Times New Roman"/>
                <w:color w:val="000000"/>
                <w:sz w:val="20"/>
                <w:szCs w:val="20"/>
                <w:lang w:val="en-GB"/>
              </w:rPr>
              <w:noBreakHyphen/>
              <w:t>2402)</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6.0</w:t>
            </w:r>
          </w:p>
        </w:tc>
      </w:tr>
    </w:tbl>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These ozone depleting potentials are estimates based on existing knowledge and will be reviewed and revised periodically.</w:t>
      </w:r>
    </w:p>
    <w:p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03" w:name="_Toc349303577"/>
      <w:r w:rsidRPr="006914CC">
        <w:rPr>
          <w:rFonts w:ascii="Arial Black" w:eastAsia="Times New Roman" w:hAnsi="Arial Black" w:cs="Times New Roman"/>
          <w:b/>
          <w:color w:val="000000"/>
          <w:lang w:val="en-GB"/>
        </w:rPr>
        <w:t>Annex B:</w:t>
      </w:r>
      <w:r w:rsidRPr="006914CC">
        <w:rPr>
          <w:rFonts w:ascii="Arial Black" w:eastAsia="Times New Roman" w:hAnsi="Arial Black" w:cs="Times New Roman"/>
          <w:b/>
          <w:color w:val="000000"/>
          <w:lang w:val="en-GB"/>
        </w:rPr>
        <w:tab/>
        <w:t>Controlled substances</w:t>
      </w:r>
      <w:bookmarkEnd w:id="203"/>
    </w:p>
    <w:tbl>
      <w:tblPr>
        <w:tblW w:w="0" w:type="auto"/>
        <w:tblInd w:w="1278" w:type="dxa"/>
        <w:tblLayout w:type="fixed"/>
        <w:tblLook w:val="0000" w:firstRow="0" w:lastRow="0" w:firstColumn="0" w:lastColumn="0" w:noHBand="0" w:noVBand="0"/>
      </w:tblPr>
      <w:tblGrid>
        <w:gridCol w:w="2374"/>
        <w:gridCol w:w="1406"/>
        <w:gridCol w:w="1080"/>
        <w:gridCol w:w="1980"/>
      </w:tblGrid>
      <w:tr w:rsidR="006914CC" w:rsidRPr="006914CC" w:rsidTr="005159D5">
        <w:tc>
          <w:tcPr>
            <w:tcW w:w="2374" w:type="dxa"/>
            <w:tcBorders>
              <w:bottom w:val="single" w:sz="4" w:space="0" w:color="auto"/>
            </w:tcBorders>
          </w:tcPr>
          <w:p w:rsidR="006914CC" w:rsidRPr="006914CC" w:rsidRDefault="006914CC" w:rsidP="006914CC">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Group</w:t>
            </w:r>
          </w:p>
        </w:tc>
        <w:tc>
          <w:tcPr>
            <w:tcW w:w="1406" w:type="dxa"/>
            <w:tcBorders>
              <w:bottom w:val="single" w:sz="4" w:space="0" w:color="auto"/>
            </w:tcBorders>
          </w:tcPr>
          <w:p w:rsidR="006914CC" w:rsidRPr="006914CC" w:rsidRDefault="006914CC" w:rsidP="006914CC">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3060" w:type="dxa"/>
            <w:gridSpan w:val="2"/>
            <w:tcBorders>
              <w:bottom w:val="single" w:sz="4" w:space="0" w:color="auto"/>
            </w:tcBorders>
          </w:tcPr>
          <w:p w:rsidR="006914CC" w:rsidRPr="006914CC" w:rsidRDefault="006914CC" w:rsidP="006914CC">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Ozone-Depleting Potential</w:t>
            </w:r>
          </w:p>
        </w:tc>
      </w:tr>
      <w:tr w:rsidR="006914CC" w:rsidRPr="006914CC" w:rsidTr="005159D5">
        <w:tc>
          <w:tcPr>
            <w:tcW w:w="2374" w:type="dxa"/>
          </w:tcPr>
          <w:p w:rsidR="006914CC" w:rsidRPr="006914CC" w:rsidRDefault="006914CC" w:rsidP="001D17F1">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 xml:space="preserve">Group I </w:t>
            </w: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13)</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5</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111)</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 xml:space="preserve"> </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112)</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 xml:space="preserve">7 </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211)</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 xml:space="preserve">6 </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212)</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5</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213)</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214)</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215)</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216)</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7</w:t>
            </w:r>
            <w:r w:rsidRPr="006914CC">
              <w:rPr>
                <w:rFonts w:ascii="Times New Roman" w:eastAsia="Times New Roman" w:hAnsi="Times New Roman" w:cs="Times New Roman"/>
                <w:color w:val="000000"/>
                <w:sz w:val="20"/>
                <w:szCs w:val="20"/>
                <w:lang w:val="en-GB"/>
              </w:rPr>
              <w:t>Cl</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(CFC</w:t>
            </w:r>
            <w:r w:rsidRPr="006914CC">
              <w:rPr>
                <w:rFonts w:ascii="Times New Roman" w:eastAsia="Times New Roman" w:hAnsi="Times New Roman" w:cs="Times New Roman"/>
                <w:color w:val="000000"/>
                <w:sz w:val="20"/>
                <w:szCs w:val="20"/>
                <w:lang w:val="en-GB"/>
              </w:rPr>
              <w:noBreakHyphen/>
              <w:t>217)</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1.0</w:t>
            </w:r>
          </w:p>
        </w:tc>
      </w:tr>
      <w:tr w:rsidR="006914CC" w:rsidRPr="006914CC" w:rsidTr="005159D5">
        <w:tc>
          <w:tcPr>
            <w:tcW w:w="2374" w:type="dxa"/>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1D17F1">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II</w:t>
            </w: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CCl</w:t>
            </w:r>
            <w:r w:rsidRPr="006914CC">
              <w:rPr>
                <w:rFonts w:ascii="Times New Roman" w:eastAsia="Times New Roman" w:hAnsi="Times New Roman" w:cs="Times New Roman"/>
                <w:color w:val="000000"/>
                <w:sz w:val="20"/>
                <w:szCs w:val="20"/>
                <w:vertAlign w:val="subscript"/>
                <w:lang w:val="en-GB"/>
              </w:rPr>
              <w:t>4</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carbon tetrachloride</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1.1</w:t>
            </w:r>
          </w:p>
        </w:tc>
      </w:tr>
      <w:tr w:rsidR="006914CC" w:rsidRPr="006914CC" w:rsidTr="005159D5">
        <w:tc>
          <w:tcPr>
            <w:tcW w:w="2374" w:type="dxa"/>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1D17F1">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III</w:t>
            </w:r>
          </w:p>
        </w:tc>
        <w:tc>
          <w:tcPr>
            <w:tcW w:w="2486" w:type="dxa"/>
            <w:gridSpan w:val="2"/>
          </w:tcPr>
          <w:p w:rsidR="006914CC" w:rsidRPr="006914CC" w:rsidRDefault="006914CC" w:rsidP="006914CC">
            <w:pPr>
              <w:spacing w:after="0" w:line="240" w:lineRule="auto"/>
              <w:rPr>
                <w:rFonts w:ascii="Times New Roman" w:eastAsia="Times New Roman" w:hAnsi="Times New Roman" w:cs="Times New Roman"/>
                <w:i/>
                <w:color w:val="000000"/>
                <w:sz w:val="20"/>
                <w:szCs w:val="20"/>
                <w:lang w:val="en-GB"/>
              </w:rPr>
            </w:pPr>
          </w:p>
        </w:tc>
        <w:tc>
          <w:tcPr>
            <w:tcW w:w="1980" w:type="dxa"/>
          </w:tcPr>
          <w:p w:rsidR="006914CC" w:rsidRPr="006914CC" w:rsidRDefault="006914CC" w:rsidP="006914CC">
            <w:pPr>
              <w:spacing w:after="0" w:line="240" w:lineRule="auto"/>
              <w:jc w:val="right"/>
              <w:rPr>
                <w:rFonts w:ascii="Times New Roman" w:eastAsia="Times New Roman" w:hAnsi="Times New Roman" w:cs="Times New Roman"/>
                <w:i/>
                <w:color w:val="000000"/>
                <w:sz w:val="20"/>
                <w:szCs w:val="20"/>
                <w:lang w:val="en-GB"/>
              </w:rPr>
            </w:pPr>
          </w:p>
        </w:tc>
      </w:tr>
      <w:tr w:rsidR="006914CC" w:rsidRPr="006914CC" w:rsidTr="005159D5">
        <w:tc>
          <w:tcPr>
            <w:tcW w:w="2374" w:type="dxa"/>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vertAlign w:val="superscript"/>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w:t>
            </w:r>
          </w:p>
        </w:tc>
        <w:tc>
          <w:tcPr>
            <w:tcW w:w="2486" w:type="dxa"/>
            <w:gridSpan w:val="2"/>
          </w:tcPr>
          <w:p w:rsidR="006914CC" w:rsidRPr="006914CC" w:rsidRDefault="006914CC" w:rsidP="006914CC">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1,1,1-trichloroethane*</w:t>
            </w:r>
            <w:r w:rsidRPr="006914CC">
              <w:rPr>
                <w:rFonts w:ascii="Times New Roman" w:eastAsia="Times New Roman" w:hAnsi="Times New Roman" w:cs="Times New Roman"/>
                <w:color w:val="000000"/>
                <w:sz w:val="20"/>
                <w:szCs w:val="20"/>
                <w:lang w:val="en-GB"/>
              </w:rPr>
              <w:br/>
              <w:t>(methyl chloroform)</w:t>
            </w:r>
          </w:p>
        </w:tc>
        <w:tc>
          <w:tcPr>
            <w:tcW w:w="1980" w:type="dxa"/>
          </w:tcPr>
          <w:p w:rsidR="006914CC" w:rsidRPr="006914CC" w:rsidRDefault="006914CC" w:rsidP="006914CC">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0.1</w:t>
            </w:r>
          </w:p>
        </w:tc>
      </w:tr>
    </w:tbl>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This formula does not refer to 1</w:t>
      </w:r>
      <w:proofErr w:type="gramStart"/>
      <w:r w:rsidRPr="006914CC">
        <w:rPr>
          <w:rFonts w:ascii="Times New Roman" w:eastAsia="Times New Roman" w:hAnsi="Times New Roman" w:cs="Times New Roman"/>
          <w:color w:val="000000"/>
          <w:sz w:val="20"/>
          <w:szCs w:val="20"/>
          <w:lang w:val="en-GB"/>
        </w:rPr>
        <w:t>,1,2</w:t>
      </w:r>
      <w:proofErr w:type="gramEnd"/>
      <w:r w:rsidRPr="006914CC">
        <w:rPr>
          <w:rFonts w:ascii="Times New Roman" w:eastAsia="Times New Roman" w:hAnsi="Times New Roman" w:cs="Times New Roman"/>
          <w:color w:val="000000"/>
          <w:sz w:val="20"/>
          <w:szCs w:val="20"/>
          <w:lang w:val="en-GB"/>
        </w:rPr>
        <w:t>-trichloroethane.</w:t>
      </w:r>
    </w:p>
    <w:p w:rsidR="00EC1443" w:rsidRDefault="00EC1443" w:rsidP="006914CC">
      <w:pPr>
        <w:spacing w:after="0" w:line="240" w:lineRule="auto"/>
        <w:ind w:left="562" w:hanging="562"/>
        <w:rPr>
          <w:rFonts w:ascii="Arial Black" w:eastAsia="Times New Roman" w:hAnsi="Arial Black" w:cs="Times New Roman"/>
          <w:b/>
          <w:color w:val="000000"/>
          <w:lang w:val="en-GB"/>
        </w:rPr>
      </w:pPr>
      <w:bookmarkStart w:id="204" w:name="_Toc349303578"/>
    </w:p>
    <w:p w:rsidR="00185C64" w:rsidRPr="006914CC" w:rsidRDefault="00185C64" w:rsidP="00185C64">
      <w:pPr>
        <w:keepNext/>
        <w:keepLines/>
        <w:pageBreakBefore/>
        <w:tabs>
          <w:tab w:val="left" w:pos="3969"/>
        </w:tabs>
        <w:spacing w:after="0" w:line="300" w:lineRule="exact"/>
        <w:ind w:left="1699" w:right="-90" w:hanging="1699"/>
        <w:rPr>
          <w:rFonts w:ascii="Arial Black" w:eastAsia="Times New Roman" w:hAnsi="Arial Black" w:cs="Times New Roman"/>
          <w:b/>
          <w:color w:val="000000"/>
          <w:lang w:val="en-GB"/>
        </w:rPr>
      </w:pPr>
      <w:r w:rsidRPr="006914CC">
        <w:rPr>
          <w:rFonts w:ascii="Arial Black" w:eastAsia="Times New Roman" w:hAnsi="Arial Black" w:cs="Times New Roman"/>
          <w:b/>
          <w:color w:val="000000"/>
          <w:lang w:val="en-GB"/>
        </w:rPr>
        <w:lastRenderedPageBreak/>
        <w:t>Annex C:</w:t>
      </w:r>
      <w:r w:rsidRPr="006914CC">
        <w:rPr>
          <w:rFonts w:ascii="Arial Black" w:eastAsia="Times New Roman" w:hAnsi="Arial Black" w:cs="Times New Roman"/>
          <w:b/>
          <w:color w:val="000000"/>
          <w:lang w:val="en-GB"/>
        </w:rPr>
        <w:tab/>
        <w:t>Controlled substances</w:t>
      </w:r>
    </w:p>
    <w:tbl>
      <w:tblPr>
        <w:tblW w:w="711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710"/>
        <w:gridCol w:w="1080"/>
        <w:gridCol w:w="1260"/>
        <w:gridCol w:w="1423"/>
        <w:gridCol w:w="17"/>
      </w:tblGrid>
      <w:tr w:rsidR="00DA059C" w:rsidRPr="006914CC" w:rsidTr="00DA059C">
        <w:trPr>
          <w:gridAfter w:val="1"/>
          <w:wAfter w:w="17" w:type="dxa"/>
          <w:trHeight w:val="744"/>
        </w:trPr>
        <w:tc>
          <w:tcPr>
            <w:tcW w:w="1620" w:type="dxa"/>
            <w:vAlign w:val="bottom"/>
          </w:tcPr>
          <w:p w:rsidR="00DA059C" w:rsidRPr="006914CC" w:rsidRDefault="00DA059C" w:rsidP="00185C64">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Group</w:t>
            </w:r>
          </w:p>
        </w:tc>
        <w:tc>
          <w:tcPr>
            <w:tcW w:w="1710" w:type="dxa"/>
            <w:vAlign w:val="bottom"/>
          </w:tcPr>
          <w:p w:rsidR="00DA059C" w:rsidRPr="006914CC" w:rsidRDefault="00DA059C" w:rsidP="00185C64">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1080" w:type="dxa"/>
            <w:vAlign w:val="bottom"/>
          </w:tcPr>
          <w:p w:rsidR="00DA059C" w:rsidRPr="006914CC" w:rsidRDefault="00DA059C" w:rsidP="00185C64">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Number of isomers</w:t>
            </w:r>
          </w:p>
        </w:tc>
        <w:tc>
          <w:tcPr>
            <w:tcW w:w="1260" w:type="dxa"/>
            <w:vAlign w:val="bottom"/>
          </w:tcPr>
          <w:p w:rsidR="00DA059C" w:rsidRPr="006914CC" w:rsidRDefault="00DA059C" w:rsidP="00185C64">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Ozone-Depleting Potential*</w:t>
            </w:r>
          </w:p>
        </w:tc>
        <w:tc>
          <w:tcPr>
            <w:tcW w:w="1423" w:type="dxa"/>
            <w:vAlign w:val="bottom"/>
          </w:tcPr>
          <w:p w:rsidR="00DA059C" w:rsidRPr="006914CC" w:rsidRDefault="00DA059C" w:rsidP="00185C64">
            <w:pPr>
              <w:tabs>
                <w:tab w:val="left" w:pos="3969"/>
                <w:tab w:val="right" w:pos="7655"/>
              </w:tabs>
              <w:spacing w:after="0" w:line="240" w:lineRule="exact"/>
              <w:jc w:val="center"/>
              <w:rPr>
                <w:rFonts w:ascii="Arial" w:eastAsia="Times New Roman" w:hAnsi="Arial" w:cs="Arial"/>
                <w:b/>
                <w:color w:val="000000"/>
                <w:sz w:val="20"/>
                <w:szCs w:val="20"/>
                <w:lang w:val="en-GB"/>
              </w:rPr>
            </w:pPr>
            <w:r>
              <w:rPr>
                <w:rFonts w:ascii="Arial" w:eastAsia="Times New Roman" w:hAnsi="Arial" w:cs="Arial"/>
                <w:b/>
                <w:color w:val="FF0000"/>
                <w:sz w:val="20"/>
                <w:szCs w:val="20"/>
                <w:lang w:val="en-GB"/>
              </w:rPr>
              <w:t xml:space="preserve">100-Year </w:t>
            </w:r>
            <w:r w:rsidRPr="00185C64">
              <w:rPr>
                <w:rFonts w:ascii="Arial" w:eastAsia="Times New Roman" w:hAnsi="Arial" w:cs="Arial"/>
                <w:b/>
                <w:color w:val="FF0000"/>
                <w:sz w:val="20"/>
                <w:szCs w:val="20"/>
                <w:lang w:val="en-GB"/>
              </w:rPr>
              <w:t>Global Warming Potential[***]</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w:t>
            </w:r>
          </w:p>
        </w:tc>
        <w:tc>
          <w:tcPr>
            <w:tcW w:w="1710" w:type="dxa"/>
          </w:tcPr>
          <w:p w:rsidR="00DA059C" w:rsidRPr="006914CC" w:rsidRDefault="00DA059C" w:rsidP="00185C64">
            <w:pPr>
              <w:spacing w:after="0" w:line="240" w:lineRule="auto"/>
              <w:rPr>
                <w:rFonts w:ascii="Times New Roman" w:eastAsia="Times New Roman" w:hAnsi="Times New Roman" w:cs="Times New Roman"/>
                <w:i/>
                <w:color w:val="000000"/>
                <w:sz w:val="20"/>
                <w:szCs w:val="20"/>
                <w:lang w:val="en-GB"/>
              </w:rPr>
            </w:pPr>
          </w:p>
        </w:tc>
        <w:tc>
          <w:tcPr>
            <w:tcW w:w="1080" w:type="dxa"/>
          </w:tcPr>
          <w:p w:rsidR="00DA059C" w:rsidRPr="006914CC" w:rsidRDefault="00DA059C" w:rsidP="00185C64">
            <w:pPr>
              <w:spacing w:after="0" w:line="240" w:lineRule="auto"/>
              <w:jc w:val="right"/>
              <w:rPr>
                <w:rFonts w:ascii="Times New Roman" w:eastAsia="Times New Roman" w:hAnsi="Times New Roman" w:cs="Times New Roman"/>
                <w:i/>
                <w:color w:val="000000"/>
                <w:sz w:val="20"/>
                <w:szCs w:val="20"/>
                <w:lang w:val="en-GB"/>
              </w:rPr>
            </w:pPr>
          </w:p>
        </w:tc>
        <w:tc>
          <w:tcPr>
            <w:tcW w:w="1260" w:type="dxa"/>
          </w:tcPr>
          <w:p w:rsidR="00DA059C" w:rsidRPr="006914CC" w:rsidRDefault="00DA059C" w:rsidP="00185C64">
            <w:pPr>
              <w:spacing w:after="0" w:line="240" w:lineRule="auto"/>
              <w:jc w:val="right"/>
              <w:rPr>
                <w:rFonts w:ascii="Times New Roman" w:eastAsia="Times New Roman" w:hAnsi="Times New Roman" w:cs="Times New Roman"/>
                <w:i/>
                <w:color w:val="000000"/>
                <w:sz w:val="20"/>
                <w:szCs w:val="20"/>
                <w:lang w:val="en-GB"/>
              </w:rPr>
            </w:pPr>
          </w:p>
        </w:tc>
        <w:tc>
          <w:tcPr>
            <w:tcW w:w="1440" w:type="dxa"/>
            <w:gridSpan w:val="2"/>
            <w:vAlign w:val="center"/>
          </w:tcPr>
          <w:p w:rsidR="00DA059C" w:rsidRPr="006914CC" w:rsidRDefault="00DA059C" w:rsidP="00185C64">
            <w:pPr>
              <w:spacing w:after="0" w:line="240" w:lineRule="auto"/>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0.04</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151</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0.055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1810</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31)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4</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0.01–0.04</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0.02–0.08</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0.02–0.06</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77</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124)</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0.02–0.04</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609</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CHFClCF</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124)**</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0.022</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0.007–0.05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0.008–0.05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0.02–0.06</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0.005–0.07</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141b)**</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0.11</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725</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0.008–0.07</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142b)**</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0.065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2310</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151)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0.003–0.005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6</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0.015–0.07</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5</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0.01–0.09</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0.01–0.08</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224)</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0.01–0.09</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0.02–0.07</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225ca)**</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0.025</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122</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CHClF</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225cb)**</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0.033</w:t>
            </w:r>
          </w:p>
        </w:tc>
        <w:tc>
          <w:tcPr>
            <w:tcW w:w="1440" w:type="dxa"/>
            <w:gridSpan w:val="2"/>
            <w:vAlign w:val="center"/>
          </w:tcPr>
          <w:p w:rsidR="00DA059C" w:rsidRPr="009E3C96" w:rsidRDefault="00DA059C" w:rsidP="00185C64">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595</w:t>
            </w: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226)</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0.02–0.10</w:t>
            </w:r>
          </w:p>
        </w:tc>
        <w:tc>
          <w:tcPr>
            <w:tcW w:w="1440" w:type="dxa"/>
            <w:gridSpan w:val="2"/>
          </w:tcPr>
          <w:p w:rsidR="00DA059C" w:rsidRPr="002509AA"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99FF"/>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5</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0.05–0.09</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0.008–0.10</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0.007–0.23</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234)</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0.01–0.28</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235)</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0.03–0.52</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4</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0.004–0.09</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0.005–0.13</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0.007–0.12</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244)</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0.009–0.14</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0.001–0.01</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0.005–0.04</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253)</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0.003–0.03</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261)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0.002–0.02</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262)</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0.002–0.02</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A059C" w:rsidRPr="006914CC" w:rsidTr="00DA059C">
        <w:tc>
          <w:tcPr>
            <w:tcW w:w="162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FCl</w:t>
            </w:r>
          </w:p>
        </w:tc>
        <w:tc>
          <w:tcPr>
            <w:tcW w:w="1710" w:type="dxa"/>
          </w:tcPr>
          <w:p w:rsidR="00DA059C" w:rsidRPr="006914CC" w:rsidRDefault="00DA059C"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271)</w:t>
            </w:r>
          </w:p>
        </w:tc>
        <w:tc>
          <w:tcPr>
            <w:tcW w:w="108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0.001–0.03</w:t>
            </w:r>
          </w:p>
        </w:tc>
        <w:tc>
          <w:tcPr>
            <w:tcW w:w="1440" w:type="dxa"/>
            <w:gridSpan w:val="2"/>
          </w:tcPr>
          <w:p w:rsidR="00DA059C" w:rsidRPr="006914CC" w:rsidRDefault="00DA059C" w:rsidP="00185C64">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bl>
    <w:p w:rsidR="00185C64" w:rsidRPr="006914CC" w:rsidRDefault="00185C64" w:rsidP="00185C64">
      <w:pPr>
        <w:spacing w:before="120" w:after="0" w:line="240" w:lineRule="auto"/>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Where a range of ODPs is indicated, the highest value in that range shall be used for the purposes of the Protocol. The ODPs listed as a single value have been determined from calculations based on laboratory measurements. Those listed as a range are based on estimates and are less certain. The range pertains to an isomeric group. The upper value is the estimate of the ODP of the isomer with the highest ODP, and the lower value is the estimate of the ODP of the isomer with the lowest ODP.</w:t>
      </w:r>
    </w:p>
    <w:p w:rsidR="00185C64" w:rsidRPr="006914CC" w:rsidRDefault="00185C64" w:rsidP="00185C64">
      <w:pPr>
        <w:spacing w:before="120" w:after="0" w:line="240" w:lineRule="auto"/>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Identifies the most commercially viable substances with ODP values listed against them to be used for the purposes of the Protocol.</w:t>
      </w:r>
    </w:p>
    <w:p w:rsidR="00185C64" w:rsidRPr="009E3C96" w:rsidRDefault="00185C64" w:rsidP="00185C64">
      <w:pPr>
        <w:spacing w:before="120" w:after="0" w:line="240" w:lineRule="auto"/>
        <w:ind w:left="562" w:hanging="562"/>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Pr="009E3C96">
        <w:rPr>
          <w:rFonts w:ascii="Times New Roman" w:eastAsia="Times New Roman" w:hAnsi="Times New Roman" w:cs="Times New Roman"/>
          <w:b/>
          <w:color w:val="FF0000"/>
          <w:sz w:val="20"/>
          <w:szCs w:val="20"/>
          <w:lang w:val="en-GB"/>
        </w:rPr>
        <w:tab/>
        <w:t>For substances for which no GWP is indicated, the default value 0 applies.</w:t>
      </w:r>
    </w:p>
    <w:p w:rsidR="00185C64" w:rsidRDefault="00185C64" w:rsidP="00185C64">
      <w:pPr>
        <w:spacing w:after="0" w:line="240" w:lineRule="auto"/>
        <w:ind w:left="562" w:hanging="562"/>
        <w:rPr>
          <w:rFonts w:ascii="Times New Roman" w:eastAsia="Times New Roman" w:hAnsi="Times New Roman" w:cs="Times New Roman"/>
          <w:b/>
          <w:color w:val="FF0000"/>
          <w:sz w:val="20"/>
          <w:szCs w:val="20"/>
          <w:lang w:val="en-GB"/>
        </w:rPr>
      </w:pPr>
    </w:p>
    <w:p w:rsidR="00EC1443" w:rsidRPr="006914CC" w:rsidRDefault="00EC1443" w:rsidP="006914CC">
      <w:pPr>
        <w:spacing w:after="0" w:line="240" w:lineRule="auto"/>
        <w:ind w:left="562" w:hanging="562"/>
        <w:rPr>
          <w:rFonts w:ascii="Times New Roman" w:eastAsia="Times New Roman" w:hAnsi="Times New Roman" w:cs="Times New Roman"/>
          <w:b/>
          <w:color w:val="0033CC"/>
          <w:sz w:val="20"/>
          <w:szCs w:val="20"/>
          <w:lang w:val="en-GB"/>
        </w:rPr>
      </w:pPr>
    </w:p>
    <w:p w:rsidR="006914CC" w:rsidRPr="006914CC" w:rsidRDefault="006914CC" w:rsidP="006914CC">
      <w:pPr>
        <w:keepNext/>
        <w:keepLines/>
        <w:pageBreakBefore/>
        <w:tabs>
          <w:tab w:val="left" w:pos="3969"/>
        </w:tabs>
        <w:spacing w:after="240" w:line="300" w:lineRule="exact"/>
        <w:ind w:left="1701" w:hanging="1701"/>
        <w:rPr>
          <w:rFonts w:ascii="Arial Black" w:eastAsia="Times New Roman" w:hAnsi="Arial Black" w:cs="Times New Roman"/>
          <w:b/>
          <w:color w:val="000000"/>
          <w:lang w:val="en-GB"/>
        </w:rPr>
      </w:pPr>
      <w:bookmarkStart w:id="205" w:name="Annex_D"/>
      <w:bookmarkStart w:id="206" w:name="_Toc349303579"/>
      <w:bookmarkEnd w:id="204"/>
      <w:r w:rsidRPr="006914CC">
        <w:rPr>
          <w:rFonts w:ascii="Arial Black" w:eastAsia="Times New Roman" w:hAnsi="Arial Black" w:cs="Times New Roman"/>
          <w:b/>
          <w:color w:val="000000"/>
          <w:lang w:val="en-GB"/>
        </w:rPr>
        <w:lastRenderedPageBreak/>
        <w:t>Annex D</w:t>
      </w:r>
      <w:bookmarkEnd w:id="205"/>
      <w:r w:rsidRPr="006914CC">
        <w:rPr>
          <w:rFonts w:ascii="Arial Black" w:eastAsia="Times New Roman" w:hAnsi="Arial Black" w:cs="Times New Roman"/>
          <w:b/>
          <w:color w:val="000000"/>
          <w:lang w:val="en-GB"/>
        </w:rPr>
        <w:t>:*</w:t>
      </w:r>
      <w:r w:rsidRPr="006914CC">
        <w:rPr>
          <w:rFonts w:ascii="Arial Black" w:eastAsia="Times New Roman" w:hAnsi="Arial Black" w:cs="Times New Roman"/>
          <w:b/>
          <w:color w:val="000000"/>
          <w:lang w:val="en-GB"/>
        </w:rPr>
        <w:tab/>
        <w:t>A list of products** containing controlled substances</w:t>
      </w:r>
      <w:r w:rsidR="004D65F6" w:rsidRPr="006914CC">
        <w:rPr>
          <w:rFonts w:ascii="Arial Black" w:eastAsia="Times New Roman" w:hAnsi="Arial Black" w:cs="Times New Roman"/>
          <w:b/>
          <w:color w:val="000000"/>
          <w:lang w:val="en-GB"/>
        </w:rPr>
        <w:fldChar w:fldCharType="begin"/>
      </w:r>
      <w:r w:rsidRPr="006914CC">
        <w:rPr>
          <w:rFonts w:ascii="Arial Black" w:eastAsia="Times New Roman" w:hAnsi="Arial Black" w:cs="Times New Roman"/>
          <w:b/>
          <w:color w:val="000000"/>
          <w:lang w:val="en-GB"/>
        </w:rPr>
        <w:instrText xml:space="preserve"> XE "Products containing controlled </w:instrText>
      </w:r>
      <w:proofErr w:type="spellStart"/>
      <w:r w:rsidRPr="006914CC">
        <w:rPr>
          <w:rFonts w:ascii="Arial Black" w:eastAsia="Times New Roman" w:hAnsi="Arial Black" w:cs="Times New Roman"/>
          <w:b/>
          <w:color w:val="000000"/>
          <w:lang w:val="en-GB"/>
        </w:rPr>
        <w:instrText>substances</w:instrText>
      </w:r>
      <w:proofErr w:type="gramStart"/>
      <w:r w:rsidRPr="006914CC">
        <w:rPr>
          <w:rFonts w:ascii="Arial Black" w:eastAsia="Times New Roman" w:hAnsi="Arial Black" w:cs="Times New Roman"/>
          <w:b/>
          <w:color w:val="000000"/>
          <w:lang w:val="en-GB"/>
        </w:rPr>
        <w:instrText>:List:Annex</w:instrText>
      </w:r>
      <w:proofErr w:type="spellEnd"/>
      <w:proofErr w:type="gramEnd"/>
      <w:r w:rsidRPr="006914CC">
        <w:rPr>
          <w:rFonts w:ascii="Arial Black" w:eastAsia="Times New Roman" w:hAnsi="Arial Black" w:cs="Times New Roman"/>
          <w:b/>
          <w:color w:val="000000"/>
          <w:lang w:val="en-GB"/>
        </w:rPr>
        <w:instrText xml:space="preserve"> D" </w:instrText>
      </w:r>
      <w:r w:rsidR="004D65F6" w:rsidRPr="006914CC">
        <w:rPr>
          <w:rFonts w:ascii="Arial Black" w:eastAsia="Times New Roman" w:hAnsi="Arial Black" w:cs="Times New Roman"/>
          <w:b/>
          <w:color w:val="000000"/>
          <w:lang w:val="en-GB"/>
        </w:rPr>
        <w:fldChar w:fldCharType="end"/>
      </w:r>
      <w:r w:rsidRPr="006914CC">
        <w:rPr>
          <w:rFonts w:ascii="Arial Black" w:eastAsia="Times New Roman" w:hAnsi="Arial Black" w:cs="Times New Roman"/>
          <w:b/>
          <w:color w:val="000000"/>
          <w:lang w:val="en-GB"/>
        </w:rPr>
        <w:t xml:space="preserve"> specified in Annex A</w:t>
      </w:r>
      <w:bookmarkEnd w:id="206"/>
    </w:p>
    <w:tbl>
      <w:tblPr>
        <w:tblW w:w="0" w:type="auto"/>
        <w:tblInd w:w="648" w:type="dxa"/>
        <w:tblLayout w:type="fixed"/>
        <w:tblLook w:val="0000" w:firstRow="0" w:lastRow="0" w:firstColumn="0" w:lastColumn="0" w:noHBand="0" w:noVBand="0"/>
      </w:tblPr>
      <w:tblGrid>
        <w:gridCol w:w="453"/>
        <w:gridCol w:w="567"/>
        <w:gridCol w:w="3827"/>
        <w:gridCol w:w="373"/>
        <w:gridCol w:w="2250"/>
      </w:tblGrid>
      <w:tr w:rsidR="006914CC" w:rsidRPr="006914CC" w:rsidTr="005159D5">
        <w:tc>
          <w:tcPr>
            <w:tcW w:w="453" w:type="dxa"/>
            <w:tcBorders>
              <w:bottom w:val="single" w:sz="4" w:space="0" w:color="auto"/>
            </w:tcBorders>
          </w:tcPr>
          <w:p w:rsidR="006914CC" w:rsidRPr="006914CC" w:rsidRDefault="006914CC" w:rsidP="006914CC">
            <w:pPr>
              <w:spacing w:after="0" w:line="240" w:lineRule="auto"/>
              <w:rPr>
                <w:rFonts w:ascii="Times New Roman" w:eastAsia="Times New Roman" w:hAnsi="Times New Roman" w:cs="Times New Roman"/>
                <w:color w:val="000000"/>
                <w:lang w:val="en-GB"/>
              </w:rPr>
            </w:pPr>
          </w:p>
        </w:tc>
        <w:tc>
          <w:tcPr>
            <w:tcW w:w="4394" w:type="dxa"/>
            <w:gridSpan w:val="2"/>
            <w:tcBorders>
              <w:bottom w:val="single" w:sz="4" w:space="0" w:color="auto"/>
            </w:tcBorders>
          </w:tcPr>
          <w:p w:rsidR="006914CC" w:rsidRPr="006914CC" w:rsidRDefault="006914CC" w:rsidP="006914CC">
            <w:pPr>
              <w:tabs>
                <w:tab w:val="left" w:pos="1701"/>
                <w:tab w:val="right" w:pos="7938"/>
              </w:tabs>
              <w:spacing w:after="0" w:line="240" w:lineRule="exact"/>
              <w:ind w:left="567" w:hanging="567"/>
              <w:rPr>
                <w:rFonts w:ascii="Times New Roman" w:eastAsia="Times New Roman" w:hAnsi="Times New Roman" w:cs="Times New Roman"/>
                <w:color w:val="000000"/>
                <w:lang w:val="en-GB"/>
              </w:rPr>
            </w:pPr>
            <w:r w:rsidRPr="006914CC">
              <w:rPr>
                <w:rFonts w:ascii="Times New Roman" w:eastAsia="Times New Roman" w:hAnsi="Times New Roman" w:cs="Times New Roman"/>
                <w:color w:val="000000"/>
                <w:lang w:val="en-GB"/>
              </w:rPr>
              <w:t>Products</w:t>
            </w:r>
          </w:p>
        </w:tc>
        <w:tc>
          <w:tcPr>
            <w:tcW w:w="2623" w:type="dxa"/>
            <w:gridSpan w:val="2"/>
            <w:tcBorders>
              <w:bottom w:val="single" w:sz="4" w:space="0" w:color="auto"/>
            </w:tcBorders>
          </w:tcPr>
          <w:p w:rsidR="006914CC" w:rsidRPr="006914CC" w:rsidRDefault="006914CC" w:rsidP="006914CC">
            <w:pPr>
              <w:tabs>
                <w:tab w:val="left" w:pos="1701"/>
                <w:tab w:val="right" w:pos="7938"/>
              </w:tabs>
              <w:spacing w:after="0" w:line="240" w:lineRule="exact"/>
              <w:ind w:left="567" w:hanging="567"/>
              <w:jc w:val="right"/>
              <w:rPr>
                <w:rFonts w:ascii="Times New Roman" w:eastAsia="Times New Roman" w:hAnsi="Times New Roman" w:cs="Times New Roman"/>
                <w:color w:val="000000"/>
                <w:lang w:val="en-GB"/>
              </w:rPr>
            </w:pPr>
            <w:r w:rsidRPr="006914CC">
              <w:rPr>
                <w:rFonts w:ascii="Times New Roman" w:eastAsia="Times New Roman" w:hAnsi="Times New Roman" w:cs="Times New Roman"/>
                <w:color w:val="000000"/>
                <w:lang w:val="en-GB"/>
              </w:rPr>
              <w:t>Customs code number</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Automobile and truck air conditioning units</w:t>
            </w:r>
            <w:r w:rsidRPr="006914CC">
              <w:rPr>
                <w:rFonts w:ascii="Times New Roman" w:eastAsia="Times New Roman" w:hAnsi="Times New Roman" w:cs="Times New Roman"/>
                <w:color w:val="000000"/>
                <w:sz w:val="20"/>
                <w:szCs w:val="20"/>
                <w:lang w:val="en-GB"/>
              </w:rPr>
              <w:br/>
              <w:t>(whether incorporated in vehicles or not)</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Domestic and commercial refrigeration and air conditioning/heat pump equipment***</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e.g.</w:t>
            </w: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Refrigerators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spacing w:after="0" w:line="240" w:lineRule="auto"/>
              <w:ind w:left="-108" w:right="-108"/>
              <w:rPr>
                <w:rFonts w:ascii="Times New Roman" w:eastAsia="Times New Roman" w:hAnsi="Times New Roman" w:cs="Times New Roman"/>
                <w:color w:val="000000"/>
                <w:sz w:val="20"/>
                <w:szCs w:val="20"/>
                <w:lang w:val="en-GB"/>
              </w:rPr>
            </w:pP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Freezers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spacing w:after="0" w:line="240" w:lineRule="auto"/>
              <w:ind w:left="-108" w:right="-108"/>
              <w:rPr>
                <w:rFonts w:ascii="Times New Roman" w:eastAsia="Times New Roman" w:hAnsi="Times New Roman" w:cs="Times New Roman"/>
                <w:color w:val="000000"/>
                <w:sz w:val="20"/>
                <w:szCs w:val="20"/>
                <w:lang w:val="en-GB"/>
              </w:rPr>
            </w:pP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Dehumidifiers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spacing w:after="0" w:line="240" w:lineRule="auto"/>
              <w:ind w:left="-108" w:right="-108"/>
              <w:rPr>
                <w:rFonts w:ascii="Times New Roman" w:eastAsia="Times New Roman" w:hAnsi="Times New Roman" w:cs="Times New Roman"/>
                <w:color w:val="000000"/>
                <w:sz w:val="20"/>
                <w:szCs w:val="20"/>
                <w:lang w:val="en-GB"/>
              </w:rPr>
            </w:pP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Water coolers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spacing w:after="0" w:line="240" w:lineRule="auto"/>
              <w:ind w:left="-108" w:right="-108"/>
              <w:rPr>
                <w:rFonts w:ascii="Times New Roman" w:eastAsia="Times New Roman" w:hAnsi="Times New Roman" w:cs="Times New Roman"/>
                <w:color w:val="000000"/>
                <w:sz w:val="20"/>
                <w:szCs w:val="20"/>
                <w:lang w:val="en-GB"/>
              </w:rPr>
            </w:pP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Ice machines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auto"/>
              <w:rPr>
                <w:rFonts w:ascii="Times New Roman" w:eastAsia="Times New Roman" w:hAnsi="Times New Roman" w:cs="Times New Roman"/>
                <w:color w:val="000000"/>
                <w:sz w:val="20"/>
                <w:szCs w:val="20"/>
                <w:lang w:val="en-GB"/>
              </w:rPr>
            </w:pPr>
          </w:p>
        </w:tc>
        <w:tc>
          <w:tcPr>
            <w:tcW w:w="567" w:type="dxa"/>
          </w:tcPr>
          <w:p w:rsidR="006914CC" w:rsidRPr="006914CC" w:rsidRDefault="006914CC" w:rsidP="006914CC">
            <w:pPr>
              <w:spacing w:after="0" w:line="240" w:lineRule="auto"/>
              <w:ind w:left="-108" w:right="-108"/>
              <w:rPr>
                <w:rFonts w:ascii="Times New Roman" w:eastAsia="Times New Roman" w:hAnsi="Times New Roman" w:cs="Times New Roman"/>
                <w:color w:val="000000"/>
                <w:sz w:val="20"/>
                <w:szCs w:val="20"/>
                <w:lang w:val="en-GB"/>
              </w:rPr>
            </w:pPr>
          </w:p>
        </w:tc>
        <w:tc>
          <w:tcPr>
            <w:tcW w:w="4200" w:type="dxa"/>
            <w:gridSpan w:val="2"/>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Air conditioning and heat pump units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s-ES"/>
              </w:rPr>
            </w:pPr>
            <w:r w:rsidRPr="006914CC">
              <w:rPr>
                <w:rFonts w:ascii="Times New Roman" w:eastAsia="Times New Roman" w:hAnsi="Times New Roman" w:cs="Times New Roman"/>
                <w:color w:val="000000"/>
                <w:sz w:val="20"/>
                <w:szCs w:val="20"/>
                <w:lang w:val="es-ES"/>
              </w:rPr>
              <w:t xml:space="preserve">Aerosol </w:t>
            </w:r>
            <w:proofErr w:type="spellStart"/>
            <w:r w:rsidRPr="006914CC">
              <w:rPr>
                <w:rFonts w:ascii="Times New Roman" w:eastAsia="Times New Roman" w:hAnsi="Times New Roman" w:cs="Times New Roman"/>
                <w:color w:val="000000"/>
                <w:sz w:val="20"/>
                <w:szCs w:val="20"/>
                <w:lang w:val="es-ES"/>
              </w:rPr>
              <w:t>products</w:t>
            </w:r>
            <w:proofErr w:type="spellEnd"/>
            <w:r w:rsidRPr="006914CC">
              <w:rPr>
                <w:rFonts w:ascii="Times New Roman" w:eastAsia="Times New Roman" w:hAnsi="Times New Roman" w:cs="Times New Roman"/>
                <w:color w:val="000000"/>
                <w:sz w:val="20"/>
                <w:szCs w:val="20"/>
                <w:lang w:val="es-ES"/>
              </w:rPr>
              <w:t xml:space="preserve">, </w:t>
            </w:r>
            <w:proofErr w:type="spellStart"/>
            <w:r w:rsidRPr="006914CC">
              <w:rPr>
                <w:rFonts w:ascii="Times New Roman" w:eastAsia="Times New Roman" w:hAnsi="Times New Roman" w:cs="Times New Roman"/>
                <w:color w:val="000000"/>
                <w:sz w:val="20"/>
                <w:szCs w:val="20"/>
                <w:lang w:val="es-ES"/>
              </w:rPr>
              <w:t>except</w:t>
            </w:r>
            <w:proofErr w:type="spellEnd"/>
            <w:r w:rsidRPr="006914CC">
              <w:rPr>
                <w:rFonts w:ascii="Times New Roman" w:eastAsia="Times New Roman" w:hAnsi="Times New Roman" w:cs="Times New Roman"/>
                <w:color w:val="000000"/>
                <w:sz w:val="20"/>
                <w:szCs w:val="20"/>
                <w:lang w:val="es-ES"/>
              </w:rPr>
              <w:t xml:space="preserve"> medical </w:t>
            </w:r>
            <w:proofErr w:type="spellStart"/>
            <w:r w:rsidRPr="006914CC">
              <w:rPr>
                <w:rFonts w:ascii="Times New Roman" w:eastAsia="Times New Roman" w:hAnsi="Times New Roman" w:cs="Times New Roman"/>
                <w:color w:val="000000"/>
                <w:sz w:val="20"/>
                <w:szCs w:val="20"/>
                <w:lang w:val="es-ES"/>
              </w:rPr>
              <w:t>aerosols</w:t>
            </w:r>
            <w:proofErr w:type="spellEnd"/>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Portable fire extinguisher</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Insulation boards, panels and pipe covers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r w:rsidR="006914CC" w:rsidRPr="006914CC" w:rsidTr="005159D5">
        <w:tc>
          <w:tcPr>
            <w:tcW w:w="453" w:type="dxa"/>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p>
        </w:tc>
        <w:tc>
          <w:tcPr>
            <w:tcW w:w="4767" w:type="dxa"/>
            <w:gridSpan w:val="3"/>
          </w:tcPr>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Pre-polymers</w:t>
            </w:r>
          </w:p>
        </w:tc>
        <w:tc>
          <w:tcPr>
            <w:tcW w:w="2250" w:type="dxa"/>
            <w:vAlign w:val="bottom"/>
          </w:tcPr>
          <w:p w:rsidR="006914CC" w:rsidRPr="006914CC" w:rsidRDefault="006914CC" w:rsidP="006914CC">
            <w:pPr>
              <w:tabs>
                <w:tab w:val="left" w:pos="1701"/>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r>
    </w:tbl>
    <w:p w:rsidR="006914CC" w:rsidRPr="006914CC" w:rsidRDefault="006914CC" w:rsidP="006914CC">
      <w:pPr>
        <w:tabs>
          <w:tab w:val="left" w:pos="1701"/>
          <w:tab w:val="right" w:pos="7938"/>
        </w:tabs>
        <w:spacing w:after="0" w:line="240" w:lineRule="exact"/>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This Annex was adopted by the Third Meeting of the Parties in Nairobi, 21 June 1991 as required by paragraph 3 of Article 4 of the Protocol.</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Though not when transported in consignments of personal or household effects or in similar non-commercial situations normally exempted from customs attention.</w:t>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When containing controlled substances in Annex A as a refrigerant and/or in insulating material of the product.</w:t>
      </w:r>
    </w:p>
    <w:p w:rsidR="0036698E" w:rsidRPr="006914CC" w:rsidRDefault="006914CC" w:rsidP="0036698E">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207" w:name="_Toc349303580"/>
      <w:r w:rsidRPr="006914CC">
        <w:rPr>
          <w:rFonts w:ascii="Arial Black" w:eastAsia="Times New Roman" w:hAnsi="Arial Black" w:cs="Times New Roman"/>
          <w:b/>
          <w:color w:val="000000"/>
          <w:lang w:val="en-GB"/>
        </w:rPr>
        <w:t>Annex E:</w:t>
      </w:r>
      <w:r w:rsidRPr="006914CC">
        <w:rPr>
          <w:rFonts w:ascii="Arial Black" w:eastAsia="Times New Roman" w:hAnsi="Arial Black" w:cs="Times New Roman"/>
          <w:b/>
          <w:color w:val="000000"/>
          <w:lang w:val="en-GB"/>
        </w:rPr>
        <w:tab/>
        <w:t>Controlled substance</w:t>
      </w:r>
      <w:bookmarkEnd w:id="207"/>
      <w:r w:rsidR="0036698E" w:rsidRPr="0036698E">
        <w:rPr>
          <w:rFonts w:ascii="Arial Black" w:eastAsia="Times New Roman" w:hAnsi="Arial Black" w:cs="Times New Roman"/>
          <w:b/>
          <w:color w:val="000000"/>
          <w:lang w:val="en-GB"/>
        </w:rPr>
        <w:t xml:space="preserve"> </w:t>
      </w:r>
      <w:r w:rsidR="0036698E" w:rsidRPr="006914CC">
        <w:rPr>
          <w:rFonts w:ascii="Arial Black" w:eastAsia="Times New Roman" w:hAnsi="Arial Black" w:cs="Times New Roman"/>
          <w:b/>
          <w:color w:val="000000"/>
          <w:lang w:val="en-GB"/>
        </w:rPr>
        <w:t>Annex E:</w:t>
      </w:r>
      <w:r w:rsidR="0036698E" w:rsidRPr="006914CC">
        <w:rPr>
          <w:rFonts w:ascii="Arial Black" w:eastAsia="Times New Roman" w:hAnsi="Arial Black" w:cs="Times New Roman"/>
          <w:b/>
          <w:color w:val="000000"/>
          <w:lang w:val="en-GB"/>
        </w:rPr>
        <w:tab/>
      </w:r>
    </w:p>
    <w:tbl>
      <w:tblPr>
        <w:tblW w:w="0" w:type="auto"/>
        <w:tblInd w:w="1278" w:type="dxa"/>
        <w:tblLayout w:type="fixed"/>
        <w:tblLook w:val="0000" w:firstRow="0" w:lastRow="0" w:firstColumn="0" w:lastColumn="0" w:noHBand="0" w:noVBand="0"/>
      </w:tblPr>
      <w:tblGrid>
        <w:gridCol w:w="2374"/>
        <w:gridCol w:w="1406"/>
        <w:gridCol w:w="1080"/>
        <w:gridCol w:w="1980"/>
      </w:tblGrid>
      <w:tr w:rsidR="0036698E" w:rsidRPr="006914CC" w:rsidTr="009A4748">
        <w:tc>
          <w:tcPr>
            <w:tcW w:w="2374" w:type="dxa"/>
            <w:tcBorders>
              <w:bottom w:val="single" w:sz="4" w:space="0" w:color="auto"/>
            </w:tcBorders>
          </w:tcPr>
          <w:p w:rsidR="0036698E" w:rsidRPr="006914CC" w:rsidRDefault="0036698E" w:rsidP="009A4748">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Group</w:t>
            </w:r>
          </w:p>
        </w:tc>
        <w:tc>
          <w:tcPr>
            <w:tcW w:w="1406" w:type="dxa"/>
            <w:tcBorders>
              <w:bottom w:val="single" w:sz="4" w:space="0" w:color="auto"/>
            </w:tcBorders>
          </w:tcPr>
          <w:p w:rsidR="0036698E" w:rsidRPr="006914CC" w:rsidRDefault="0036698E" w:rsidP="009A4748">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3060" w:type="dxa"/>
            <w:gridSpan w:val="2"/>
            <w:tcBorders>
              <w:bottom w:val="single" w:sz="4" w:space="0" w:color="auto"/>
            </w:tcBorders>
          </w:tcPr>
          <w:p w:rsidR="0036698E" w:rsidRPr="006914CC" w:rsidRDefault="0036698E" w:rsidP="009A4748">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Ozone-Depleting Potential</w:t>
            </w:r>
          </w:p>
        </w:tc>
      </w:tr>
      <w:tr w:rsidR="0036698E" w:rsidRPr="006914CC" w:rsidTr="009A4748">
        <w:tc>
          <w:tcPr>
            <w:tcW w:w="2374" w:type="dxa"/>
          </w:tcPr>
          <w:p w:rsidR="0036698E" w:rsidRPr="006914CC" w:rsidRDefault="0036698E" w:rsidP="0036698E">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w:t>
            </w:r>
          </w:p>
        </w:tc>
        <w:tc>
          <w:tcPr>
            <w:tcW w:w="2486" w:type="dxa"/>
            <w:gridSpan w:val="2"/>
          </w:tcPr>
          <w:p w:rsidR="0036698E" w:rsidRPr="006914CC" w:rsidRDefault="0036698E" w:rsidP="009A4748">
            <w:pPr>
              <w:spacing w:after="0" w:line="240" w:lineRule="auto"/>
              <w:ind w:left="-108" w:right="-108"/>
              <w:rPr>
                <w:rFonts w:ascii="Times New Roman" w:eastAsia="Times New Roman" w:hAnsi="Times New Roman" w:cs="Times New Roman"/>
                <w:i/>
                <w:color w:val="000000"/>
                <w:sz w:val="20"/>
                <w:szCs w:val="20"/>
                <w:lang w:val="en-GB"/>
              </w:rPr>
            </w:pPr>
          </w:p>
        </w:tc>
        <w:tc>
          <w:tcPr>
            <w:tcW w:w="1980" w:type="dxa"/>
          </w:tcPr>
          <w:p w:rsidR="0036698E" w:rsidRPr="006914CC" w:rsidRDefault="0036698E" w:rsidP="009A4748">
            <w:pPr>
              <w:spacing w:after="0" w:line="240" w:lineRule="auto"/>
              <w:ind w:left="-108" w:right="-108"/>
              <w:jc w:val="right"/>
              <w:rPr>
                <w:rFonts w:ascii="Times New Roman" w:eastAsia="Times New Roman" w:hAnsi="Times New Roman" w:cs="Times New Roman"/>
                <w:i/>
                <w:color w:val="000000"/>
                <w:sz w:val="20"/>
                <w:szCs w:val="20"/>
                <w:lang w:val="en-GB"/>
              </w:rPr>
            </w:pPr>
          </w:p>
        </w:tc>
      </w:tr>
      <w:tr w:rsidR="0036698E" w:rsidRPr="006914CC" w:rsidTr="009A4748">
        <w:tc>
          <w:tcPr>
            <w:tcW w:w="2374" w:type="dxa"/>
          </w:tcPr>
          <w:p w:rsidR="0036698E" w:rsidRPr="006914CC" w:rsidRDefault="0036698E" w:rsidP="009A4748">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Br</w:t>
            </w:r>
          </w:p>
        </w:tc>
        <w:tc>
          <w:tcPr>
            <w:tcW w:w="2486" w:type="dxa"/>
            <w:gridSpan w:val="2"/>
          </w:tcPr>
          <w:p w:rsidR="0036698E" w:rsidRPr="006914CC" w:rsidRDefault="0036698E" w:rsidP="009A4748">
            <w:pPr>
              <w:tabs>
                <w:tab w:val="left" w:pos="3969"/>
                <w:tab w:val="right" w:pos="7655"/>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methyl bromide</w:t>
            </w:r>
          </w:p>
        </w:tc>
        <w:tc>
          <w:tcPr>
            <w:tcW w:w="1980" w:type="dxa"/>
          </w:tcPr>
          <w:p w:rsidR="0036698E" w:rsidRPr="006914CC" w:rsidRDefault="0036698E" w:rsidP="009A4748">
            <w:pPr>
              <w:tabs>
                <w:tab w:val="left" w:pos="3969"/>
                <w:tab w:val="right" w:pos="7655"/>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0.6</w:t>
            </w:r>
          </w:p>
        </w:tc>
      </w:tr>
    </w:tbl>
    <w:p w:rsid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p>
    <w:p w:rsidR="00185C64" w:rsidRPr="006914CC" w:rsidRDefault="00185C64"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p>
    <w:bookmarkEnd w:id="0"/>
    <w:bookmarkEnd w:id="1"/>
    <w:p w:rsidR="009C0A90" w:rsidRDefault="009C0A90">
      <w:pPr>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br w:type="page"/>
      </w: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185C64" w:rsidRPr="009F41DD" w:rsidRDefault="00185C64" w:rsidP="00185C64">
      <w:pPr>
        <w:keepNext/>
        <w:keepLines/>
        <w:tabs>
          <w:tab w:val="left" w:pos="3969"/>
        </w:tabs>
        <w:spacing w:before="120" w:after="120" w:line="300" w:lineRule="exact"/>
        <w:ind w:left="1699" w:hanging="1699"/>
        <w:rPr>
          <w:rFonts w:ascii="Arial" w:eastAsia="Times New Roman" w:hAnsi="Arial" w:cs="Arial"/>
          <w:b/>
          <w:color w:val="0033CC"/>
          <w:sz w:val="20"/>
          <w:szCs w:val="20"/>
          <w:lang w:val="en-GB"/>
        </w:rPr>
      </w:pPr>
      <w:r w:rsidRPr="009F41DD">
        <w:rPr>
          <w:rFonts w:ascii="Arial Black" w:eastAsia="Times New Roman" w:hAnsi="Arial Black" w:cs="Times New Roman"/>
          <w:b/>
          <w:color w:val="000000"/>
          <w:lang w:val="en-GB"/>
        </w:rPr>
        <w:t>Annex F:</w:t>
      </w:r>
      <w:r w:rsidRPr="009F41DD">
        <w:rPr>
          <w:rFonts w:ascii="Arial Black" w:eastAsia="Times New Roman" w:hAnsi="Arial Black" w:cs="Times New Roman"/>
          <w:b/>
          <w:color w:val="000000"/>
          <w:lang w:val="en-GB"/>
        </w:rPr>
        <w:tab/>
      </w:r>
      <w:r w:rsidRPr="009F41DD">
        <w:rPr>
          <w:rFonts w:ascii="Arial Black" w:eastAsia="Times New Roman" w:hAnsi="Arial Black" w:cs="Times New Roman"/>
          <w:b/>
          <w:lang w:val="en-GB"/>
        </w:rPr>
        <w:t>Controlled substances</w:t>
      </w: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0"/>
        <w:gridCol w:w="2371"/>
        <w:gridCol w:w="2793"/>
        <w:gridCol w:w="1926"/>
      </w:tblGrid>
      <w:tr w:rsidR="00185C64" w:rsidRPr="006914CC" w:rsidTr="00185C64">
        <w:trPr>
          <w:trHeight w:val="201"/>
        </w:trPr>
        <w:tc>
          <w:tcPr>
            <w:tcW w:w="2540" w:type="dxa"/>
            <w:vMerge w:val="restart"/>
            <w:vAlign w:val="bottom"/>
          </w:tcPr>
          <w:p w:rsidR="00185C64" w:rsidRPr="006914CC" w:rsidRDefault="00185C64" w:rsidP="00185C64">
            <w:pPr>
              <w:tabs>
                <w:tab w:val="left" w:pos="3969"/>
                <w:tab w:val="right" w:pos="7655"/>
              </w:tabs>
              <w:spacing w:after="0" w:line="240" w:lineRule="exact"/>
              <w:rPr>
                <w:rFonts w:ascii="Arial" w:eastAsia="Times New Roman" w:hAnsi="Arial" w:cs="Arial"/>
                <w:b/>
                <w:color w:val="0033CC"/>
                <w:sz w:val="20"/>
                <w:szCs w:val="20"/>
                <w:lang w:val="en-GB"/>
              </w:rPr>
            </w:pPr>
            <w:r w:rsidRPr="006914CC">
              <w:rPr>
                <w:rFonts w:ascii="Arial" w:eastAsia="Times New Roman" w:hAnsi="Arial" w:cs="Arial"/>
                <w:b/>
                <w:color w:val="0033CC"/>
                <w:sz w:val="20"/>
                <w:szCs w:val="20"/>
                <w:lang w:val="en-GB"/>
              </w:rPr>
              <w:br/>
            </w:r>
            <w:ins w:id="208" w:author="Author">
              <w:r w:rsidR="00AC66CC">
                <w:rPr>
                  <w:rFonts w:ascii="Arial" w:eastAsia="Times New Roman" w:hAnsi="Arial" w:cs="Arial"/>
                  <w:b/>
                  <w:color w:val="0033CC"/>
                  <w:sz w:val="20"/>
                  <w:szCs w:val="20"/>
                  <w:lang w:val="en-GB"/>
                </w:rPr>
                <w:t>Group</w:t>
              </w:r>
            </w:ins>
          </w:p>
        </w:tc>
        <w:tc>
          <w:tcPr>
            <w:tcW w:w="2371" w:type="dxa"/>
            <w:vMerge w:val="restart"/>
            <w:vAlign w:val="bottom"/>
          </w:tcPr>
          <w:p w:rsidR="00185C64" w:rsidRPr="006914CC" w:rsidRDefault="00185C64" w:rsidP="00185C64">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4719" w:type="dxa"/>
            <w:gridSpan w:val="2"/>
            <w:vAlign w:val="bottom"/>
          </w:tcPr>
          <w:p w:rsidR="00185C64" w:rsidRPr="006914CC" w:rsidRDefault="00185C64" w:rsidP="00185C64">
            <w:pPr>
              <w:tabs>
                <w:tab w:val="left" w:pos="3969"/>
                <w:tab w:val="right" w:pos="7655"/>
              </w:tabs>
              <w:spacing w:after="0" w:line="240" w:lineRule="exact"/>
              <w:jc w:val="center"/>
              <w:rPr>
                <w:rFonts w:ascii="Arial" w:eastAsia="Times New Roman" w:hAnsi="Arial" w:cs="Arial"/>
                <w:b/>
                <w:color w:val="000000"/>
                <w:sz w:val="20"/>
                <w:szCs w:val="20"/>
                <w:lang w:val="en-GB"/>
              </w:rPr>
            </w:pPr>
          </w:p>
        </w:tc>
      </w:tr>
      <w:tr w:rsidR="00185C64" w:rsidRPr="006914CC" w:rsidTr="00185C64">
        <w:trPr>
          <w:trHeight w:val="200"/>
        </w:trPr>
        <w:tc>
          <w:tcPr>
            <w:tcW w:w="2540" w:type="dxa"/>
            <w:vMerge/>
            <w:vAlign w:val="bottom"/>
          </w:tcPr>
          <w:p w:rsidR="00185C64" w:rsidRPr="006914CC" w:rsidRDefault="00185C64" w:rsidP="00185C64">
            <w:pPr>
              <w:tabs>
                <w:tab w:val="left" w:pos="3969"/>
                <w:tab w:val="right" w:pos="7655"/>
              </w:tabs>
              <w:spacing w:after="0" w:line="240" w:lineRule="exact"/>
              <w:rPr>
                <w:rFonts w:ascii="Arial" w:eastAsia="Times New Roman" w:hAnsi="Arial" w:cs="Arial"/>
                <w:b/>
                <w:color w:val="0033CC"/>
                <w:sz w:val="20"/>
                <w:szCs w:val="20"/>
                <w:lang w:val="en-GB"/>
              </w:rPr>
            </w:pPr>
          </w:p>
        </w:tc>
        <w:tc>
          <w:tcPr>
            <w:tcW w:w="2371" w:type="dxa"/>
            <w:vMerge/>
            <w:vAlign w:val="bottom"/>
          </w:tcPr>
          <w:p w:rsidR="00185C64" w:rsidRPr="006914CC" w:rsidRDefault="00185C64" w:rsidP="00185C64">
            <w:pPr>
              <w:tabs>
                <w:tab w:val="left" w:pos="3969"/>
                <w:tab w:val="right" w:pos="7655"/>
              </w:tabs>
              <w:spacing w:after="0" w:line="240" w:lineRule="exact"/>
              <w:rPr>
                <w:rFonts w:ascii="Arial" w:eastAsia="Times New Roman" w:hAnsi="Arial" w:cs="Arial"/>
                <w:b/>
                <w:color w:val="000000"/>
                <w:sz w:val="20"/>
                <w:szCs w:val="20"/>
                <w:lang w:val="en-GB"/>
              </w:rPr>
            </w:pPr>
          </w:p>
        </w:tc>
        <w:tc>
          <w:tcPr>
            <w:tcW w:w="2793" w:type="dxa"/>
            <w:vAlign w:val="bottom"/>
          </w:tcPr>
          <w:p w:rsidR="00185C64" w:rsidRPr="0039411C" w:rsidRDefault="00185C64" w:rsidP="00185C64">
            <w:pPr>
              <w:tabs>
                <w:tab w:val="left" w:pos="3969"/>
                <w:tab w:val="right" w:pos="7655"/>
              </w:tabs>
              <w:spacing w:after="0" w:line="240" w:lineRule="exact"/>
              <w:jc w:val="center"/>
              <w:rPr>
                <w:rFonts w:ascii="Arial" w:eastAsia="Times New Roman" w:hAnsi="Arial" w:cs="Arial"/>
                <w:b/>
                <w:sz w:val="20"/>
                <w:szCs w:val="20"/>
                <w:lang w:val="en-GB"/>
              </w:rPr>
            </w:pPr>
            <w:r w:rsidRPr="0039411C">
              <w:rPr>
                <w:rFonts w:ascii="Arial" w:eastAsia="Times New Roman" w:hAnsi="Arial" w:cs="Arial"/>
                <w:i/>
                <w:sz w:val="20"/>
                <w:szCs w:val="20"/>
                <w:lang w:val="en-GB"/>
              </w:rPr>
              <w:t>100-year Global Warming Potential</w:t>
            </w:r>
          </w:p>
        </w:tc>
        <w:tc>
          <w:tcPr>
            <w:tcW w:w="1926" w:type="dxa"/>
            <w:vAlign w:val="bottom"/>
          </w:tcPr>
          <w:p w:rsidR="00185C64" w:rsidRPr="006914CC" w:rsidRDefault="00185C64" w:rsidP="00185C64">
            <w:pPr>
              <w:tabs>
                <w:tab w:val="left" w:pos="3969"/>
                <w:tab w:val="right" w:pos="7655"/>
              </w:tabs>
              <w:spacing w:after="0" w:line="240" w:lineRule="exact"/>
              <w:jc w:val="center"/>
              <w:rPr>
                <w:rFonts w:ascii="Arial" w:eastAsia="Times New Roman" w:hAnsi="Arial" w:cs="Arial"/>
                <w:b/>
                <w:color w:val="000000"/>
                <w:sz w:val="20"/>
                <w:szCs w:val="20"/>
                <w:lang w:val="en-GB"/>
              </w:rPr>
            </w:pPr>
          </w:p>
        </w:tc>
      </w:tr>
      <w:tr w:rsidR="00185C64" w:rsidRPr="006914CC" w:rsidTr="00185C64">
        <w:tc>
          <w:tcPr>
            <w:tcW w:w="2540"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b/>
                <w:color w:val="0033CC"/>
                <w:sz w:val="20"/>
                <w:szCs w:val="20"/>
                <w:lang w:val="en-GB"/>
              </w:rPr>
            </w:pPr>
          </w:p>
        </w:tc>
        <w:tc>
          <w:tcPr>
            <w:tcW w:w="7090" w:type="dxa"/>
            <w:gridSpan w:val="3"/>
          </w:tcPr>
          <w:p w:rsidR="00185C64" w:rsidRPr="0039411C" w:rsidRDefault="00185C64" w:rsidP="00185C64">
            <w:pPr>
              <w:keepNext/>
              <w:tabs>
                <w:tab w:val="left" w:pos="1247"/>
                <w:tab w:val="left" w:pos="1814"/>
                <w:tab w:val="left" w:pos="2381"/>
                <w:tab w:val="left" w:pos="2948"/>
                <w:tab w:val="left" w:pos="3515"/>
                <w:tab w:val="left" w:pos="3969"/>
                <w:tab w:val="right" w:pos="7655"/>
              </w:tabs>
              <w:spacing w:before="120" w:after="120" w:line="240" w:lineRule="exact"/>
              <w:ind w:left="1247" w:hanging="680"/>
              <w:outlineLvl w:val="0"/>
              <w:rPr>
                <w:rFonts w:ascii="Times New Roman" w:eastAsia="Times New Roman" w:hAnsi="Times New Roman" w:cs="Times New Roman"/>
                <w:b/>
                <w:i/>
                <w:sz w:val="20"/>
                <w:szCs w:val="20"/>
                <w:lang w:val="en-GB"/>
              </w:rPr>
            </w:pPr>
          </w:p>
        </w:tc>
      </w:tr>
      <w:tr w:rsidR="00185C64" w:rsidRPr="006914CC" w:rsidTr="00185C64">
        <w:tc>
          <w:tcPr>
            <w:tcW w:w="2540" w:type="dxa"/>
          </w:tcPr>
          <w:p w:rsidR="00185C64" w:rsidRPr="004C6F5C" w:rsidRDefault="00AC66CC" w:rsidP="00AC66CC">
            <w:pPr>
              <w:tabs>
                <w:tab w:val="left" w:pos="3402"/>
                <w:tab w:val="right" w:pos="5812"/>
                <w:tab w:val="right" w:pos="7938"/>
              </w:tabs>
              <w:spacing w:after="0" w:line="240" w:lineRule="exact"/>
              <w:rPr>
                <w:rFonts w:ascii="Times New Roman" w:eastAsia="Times New Roman" w:hAnsi="Times New Roman" w:cs="Times New Roman"/>
                <w:b/>
                <w:color w:val="0033CC"/>
                <w:sz w:val="20"/>
                <w:szCs w:val="20"/>
                <w:lang w:val="en-GB"/>
              </w:rPr>
            </w:pPr>
            <w:ins w:id="209" w:author="Author">
              <w:r>
                <w:rPr>
                  <w:rFonts w:ascii="Times New Roman" w:eastAsia="Times New Roman" w:hAnsi="Times New Roman" w:cs="Times New Roman"/>
                  <w:b/>
                  <w:i/>
                  <w:sz w:val="20"/>
                  <w:szCs w:val="20"/>
                  <w:lang w:val="en-GB"/>
                </w:rPr>
                <w:t xml:space="preserve">Group I </w:t>
              </w:r>
            </w:ins>
          </w:p>
        </w:tc>
        <w:tc>
          <w:tcPr>
            <w:tcW w:w="7090" w:type="dxa"/>
            <w:gridSpan w:val="3"/>
          </w:tcPr>
          <w:p w:rsidR="00185C64" w:rsidRPr="002C5535" w:rsidRDefault="00185C64" w:rsidP="002C5535">
            <w:pPr>
              <w:spacing w:after="120"/>
              <w:ind w:left="540"/>
              <w:rPr>
                <w:rFonts w:ascii="Times New Roman" w:eastAsia="Times New Roman" w:hAnsi="Times New Roman" w:cs="Times New Roman"/>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HFC-134</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1,100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HFC-134a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1,430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FCHF</w:t>
            </w:r>
            <w:r w:rsidRPr="0039411C">
              <w:rPr>
                <w:rFonts w:ascii="Times New Roman" w:eastAsia="Times New Roman" w:hAnsi="Times New Roman" w:cs="Times New Roman"/>
                <w:b/>
                <w:sz w:val="20"/>
                <w:szCs w:val="20"/>
                <w:vertAlign w:val="subscript"/>
                <w:lang w:val="en-GB"/>
              </w:rPr>
              <w:t>2</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HFC-143</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353</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HFC-245fa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1,030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HFC-365mfc</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794</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CHFCF</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 xml:space="preserve"> </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HFC-227ea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3,220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FCF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HFC-236cb</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1,340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CHFCF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HFC-236ea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1,370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HFC-236fa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9,810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FCF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 xml:space="preserve"> </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HFC-245ca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693</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CHFCHFCF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HFC-43-10mee</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1,640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rPr>
          <w:trHeight w:val="249"/>
        </w:trPr>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w:t>
            </w:r>
            <w:r w:rsidRPr="0039411C">
              <w:rPr>
                <w:rFonts w:ascii="Times New Roman" w:eastAsia="Times New Roman" w:hAnsi="Times New Roman" w:cs="Times New Roman"/>
                <w:b/>
                <w:sz w:val="20"/>
                <w:szCs w:val="20"/>
                <w:vertAlign w:val="subscript"/>
                <w:lang w:val="en-GB"/>
              </w:rPr>
              <w:t>2</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HFC-32</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675</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HFC-125</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3,500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CF</w:t>
            </w:r>
            <w:r w:rsidRPr="0039411C">
              <w:rPr>
                <w:rFonts w:ascii="Times New Roman" w:eastAsia="Times New Roman" w:hAnsi="Times New Roman" w:cs="Times New Roman"/>
                <w:b/>
                <w:sz w:val="20"/>
                <w:szCs w:val="20"/>
                <w:vertAlign w:val="subscript"/>
                <w:lang w:val="en-GB"/>
              </w:rPr>
              <w:t>3</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HFC-143a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4,470</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F</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HFC-41</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92</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F</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HFC-152</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53</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CHF</w:t>
            </w:r>
            <w:r w:rsidRPr="0039411C">
              <w:rPr>
                <w:rFonts w:ascii="Times New Roman" w:eastAsia="Times New Roman" w:hAnsi="Times New Roman" w:cs="Times New Roman"/>
                <w:b/>
                <w:sz w:val="20"/>
                <w:szCs w:val="20"/>
                <w:vertAlign w:val="subscript"/>
                <w:lang w:val="en-GB"/>
              </w:rPr>
              <w:t>2</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HFC-152a</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124</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39411C" w:rsidRDefault="00185C64" w:rsidP="00185C64">
            <w:pPr>
              <w:tabs>
                <w:tab w:val="left" w:pos="3402"/>
                <w:tab w:val="right" w:pos="5812"/>
                <w:tab w:val="right" w:pos="7938"/>
              </w:tabs>
              <w:spacing w:after="0" w:line="240" w:lineRule="exact"/>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3</w:t>
            </w:r>
            <w:r w:rsidRPr="0039411C">
              <w:rPr>
                <w:rFonts w:ascii="Times New Roman" w:eastAsia="Times New Roman" w:hAnsi="Times New Roman" w:cs="Times New Roman"/>
                <w:b/>
                <w:sz w:val="20"/>
                <w:szCs w:val="20"/>
                <w:lang w:val="en-GB"/>
              </w:rPr>
              <w:t>CH</w:t>
            </w:r>
            <w:r w:rsidRPr="0039411C">
              <w:rPr>
                <w:rFonts w:ascii="Times New Roman" w:eastAsia="Times New Roman" w:hAnsi="Times New Roman" w:cs="Times New Roman"/>
                <w:b/>
                <w:sz w:val="20"/>
                <w:szCs w:val="20"/>
                <w:vertAlign w:val="subscript"/>
                <w:lang w:val="en-GB"/>
              </w:rPr>
              <w:t>2</w:t>
            </w:r>
            <w:r w:rsidRPr="0039411C">
              <w:rPr>
                <w:rFonts w:ascii="Times New Roman" w:eastAsia="Times New Roman" w:hAnsi="Times New Roman" w:cs="Times New Roman"/>
                <w:b/>
                <w:sz w:val="20"/>
                <w:szCs w:val="20"/>
                <w:lang w:val="en-GB"/>
              </w:rPr>
              <w:t xml:space="preserve">F   </w:t>
            </w:r>
          </w:p>
        </w:tc>
        <w:tc>
          <w:tcPr>
            <w:tcW w:w="2371" w:type="dxa"/>
          </w:tcPr>
          <w:p w:rsidR="00185C64" w:rsidRPr="006914CC" w:rsidRDefault="00185C64" w:rsidP="00185C64">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HFC-161</w:t>
            </w:r>
          </w:p>
        </w:tc>
        <w:tc>
          <w:tcPr>
            <w:tcW w:w="2793" w:type="dxa"/>
          </w:tcPr>
          <w:p w:rsidR="00185C64" w:rsidRPr="0039411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sz w:val="20"/>
                <w:szCs w:val="20"/>
                <w:lang w:val="en-GB"/>
              </w:rPr>
            </w:pPr>
            <w:r w:rsidRPr="0039411C">
              <w:rPr>
                <w:rFonts w:ascii="Times New Roman" w:eastAsia="Times New Roman" w:hAnsi="Times New Roman" w:cs="Times New Roman"/>
                <w:b/>
                <w:sz w:val="20"/>
                <w:szCs w:val="20"/>
                <w:lang w:val="en-GB"/>
              </w:rPr>
              <w:t>12</w:t>
            </w:r>
          </w:p>
        </w:tc>
        <w:tc>
          <w:tcPr>
            <w:tcW w:w="1926" w:type="dxa"/>
          </w:tcPr>
          <w:p w:rsidR="00185C64" w:rsidRPr="00AF3C63"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99FF"/>
                <w:sz w:val="20"/>
                <w:szCs w:val="20"/>
                <w:lang w:val="en-GB"/>
              </w:rPr>
            </w:pPr>
          </w:p>
        </w:tc>
      </w:tr>
      <w:tr w:rsidR="00185C64" w:rsidRPr="006914CC" w:rsidTr="00185C64">
        <w:tc>
          <w:tcPr>
            <w:tcW w:w="2540" w:type="dxa"/>
          </w:tcPr>
          <w:p w:rsidR="00185C64" w:rsidRPr="00AF3C63" w:rsidRDefault="00185C64" w:rsidP="00185C64">
            <w:pPr>
              <w:tabs>
                <w:tab w:val="left" w:pos="3402"/>
                <w:tab w:val="right" w:pos="5812"/>
                <w:tab w:val="right" w:pos="7938"/>
              </w:tabs>
              <w:spacing w:after="0" w:line="240" w:lineRule="exact"/>
              <w:rPr>
                <w:rFonts w:ascii="Times New Roman" w:eastAsia="Times New Roman" w:hAnsi="Times New Roman" w:cs="Times New Roman"/>
                <w:b/>
                <w:color w:val="0099FF"/>
                <w:lang w:val="en-GB"/>
              </w:rPr>
            </w:pPr>
          </w:p>
        </w:tc>
        <w:tc>
          <w:tcPr>
            <w:tcW w:w="2371" w:type="dxa"/>
          </w:tcPr>
          <w:p w:rsidR="00185C64" w:rsidRPr="006914CC" w:rsidRDefault="00185C64" w:rsidP="00185C64">
            <w:pPr>
              <w:tabs>
                <w:tab w:val="left" w:pos="1247"/>
                <w:tab w:val="left" w:pos="1814"/>
                <w:tab w:val="left" w:pos="2381"/>
                <w:tab w:val="left" w:pos="2948"/>
                <w:tab w:val="left" w:pos="3515"/>
              </w:tabs>
              <w:spacing w:after="0" w:line="240" w:lineRule="auto"/>
              <w:rPr>
                <w:rFonts w:ascii="Times New Roman" w:eastAsia="Times New Roman" w:hAnsi="Times New Roman" w:cs="Times New Roman"/>
                <w:b/>
                <w:color w:val="0033CC"/>
                <w:sz w:val="21"/>
                <w:szCs w:val="21"/>
                <w:lang w:val="fr-FR"/>
              </w:rPr>
            </w:pPr>
          </w:p>
        </w:tc>
        <w:tc>
          <w:tcPr>
            <w:tcW w:w="2793" w:type="dxa"/>
          </w:tcPr>
          <w:p w:rsidR="00185C64" w:rsidRPr="006914C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p>
        </w:tc>
        <w:tc>
          <w:tcPr>
            <w:tcW w:w="1926" w:type="dxa"/>
          </w:tcPr>
          <w:p w:rsidR="00185C64" w:rsidRPr="006914C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p>
        </w:tc>
      </w:tr>
      <w:tr w:rsidR="00185C64" w:rsidRPr="009E59C7" w:rsidTr="00185C64">
        <w:tc>
          <w:tcPr>
            <w:tcW w:w="2540" w:type="dxa"/>
          </w:tcPr>
          <w:p w:rsidR="00185C64" w:rsidRPr="006914CC" w:rsidRDefault="00AC66CC" w:rsidP="00185C64">
            <w:pPr>
              <w:tabs>
                <w:tab w:val="left" w:pos="3402"/>
                <w:tab w:val="right" w:pos="5812"/>
                <w:tab w:val="right" w:pos="7938"/>
              </w:tabs>
              <w:spacing w:after="0" w:line="240" w:lineRule="exact"/>
              <w:rPr>
                <w:rFonts w:ascii="Times New Roman" w:eastAsia="Times New Roman" w:hAnsi="Times New Roman" w:cs="Times New Roman"/>
                <w:b/>
                <w:color w:val="0033CC"/>
                <w:sz w:val="20"/>
                <w:szCs w:val="20"/>
                <w:lang w:val="en-GB"/>
              </w:rPr>
            </w:pPr>
            <w:ins w:id="210" w:author="Author">
              <w:r w:rsidRPr="0039411C">
                <w:rPr>
                  <w:rFonts w:ascii="Times New Roman" w:eastAsia="Times New Roman" w:hAnsi="Times New Roman" w:cs="Times New Roman"/>
                  <w:b/>
                  <w:i/>
                  <w:sz w:val="20"/>
                  <w:szCs w:val="20"/>
                  <w:lang w:val="en-GB"/>
                </w:rPr>
                <w:t>Group II</w:t>
              </w:r>
            </w:ins>
          </w:p>
        </w:tc>
        <w:tc>
          <w:tcPr>
            <w:tcW w:w="2371" w:type="dxa"/>
          </w:tcPr>
          <w:p w:rsidR="00185C64" w:rsidRPr="0039411C" w:rsidRDefault="00185C64" w:rsidP="0036698E">
            <w:pPr>
              <w:tabs>
                <w:tab w:val="left" w:pos="3969"/>
                <w:tab w:val="right" w:pos="7655"/>
              </w:tabs>
              <w:spacing w:before="120" w:after="120" w:line="240" w:lineRule="exact"/>
              <w:rPr>
                <w:rFonts w:ascii="Times New Roman" w:eastAsia="Times New Roman" w:hAnsi="Times New Roman" w:cs="Times New Roman"/>
                <w:b/>
                <w:i/>
                <w:sz w:val="20"/>
                <w:szCs w:val="20"/>
                <w:lang w:val="en-GB"/>
              </w:rPr>
            </w:pPr>
          </w:p>
        </w:tc>
        <w:tc>
          <w:tcPr>
            <w:tcW w:w="2793" w:type="dxa"/>
          </w:tcPr>
          <w:p w:rsidR="00185C64" w:rsidRPr="004C6F5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p>
        </w:tc>
        <w:tc>
          <w:tcPr>
            <w:tcW w:w="1926" w:type="dxa"/>
          </w:tcPr>
          <w:p w:rsidR="00185C64" w:rsidRPr="004C6F5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p>
        </w:tc>
      </w:tr>
      <w:tr w:rsidR="00185C64" w:rsidRPr="006914CC" w:rsidTr="00185C64">
        <w:tc>
          <w:tcPr>
            <w:tcW w:w="2540" w:type="dxa"/>
            <w:tcBorders>
              <w:top w:val="single" w:sz="4" w:space="0" w:color="auto"/>
              <w:left w:val="single" w:sz="4" w:space="0" w:color="auto"/>
              <w:bottom w:val="single" w:sz="4" w:space="0" w:color="auto"/>
              <w:right w:val="single" w:sz="4" w:space="0" w:color="auto"/>
            </w:tcBorders>
          </w:tcPr>
          <w:p w:rsidR="00185C64" w:rsidRPr="006914CC" w:rsidRDefault="00AC66CC" w:rsidP="00185C64">
            <w:pPr>
              <w:tabs>
                <w:tab w:val="left" w:pos="3402"/>
                <w:tab w:val="right" w:pos="5812"/>
                <w:tab w:val="right" w:pos="7938"/>
              </w:tabs>
              <w:spacing w:after="0" w:line="240" w:lineRule="exact"/>
              <w:rPr>
                <w:rFonts w:ascii="Times New Roman" w:eastAsia="Times New Roman" w:hAnsi="Times New Roman" w:cs="Times New Roman"/>
                <w:b/>
                <w:color w:val="0033CC"/>
                <w:sz w:val="20"/>
                <w:szCs w:val="20"/>
                <w:lang w:val="en-GB"/>
              </w:rPr>
            </w:pPr>
            <w:r>
              <w:rPr>
                <w:rFonts w:ascii="Times New Roman" w:eastAsia="Times New Roman" w:hAnsi="Times New Roman" w:cs="Times New Roman"/>
                <w:b/>
                <w:sz w:val="20"/>
                <w:szCs w:val="20"/>
                <w:lang w:val="en-GB"/>
              </w:rPr>
              <w:t>[</w:t>
            </w:r>
            <w:r w:rsidR="00185C64" w:rsidRPr="009F41DD">
              <w:rPr>
                <w:rFonts w:ascii="Times New Roman" w:eastAsia="Times New Roman" w:hAnsi="Times New Roman" w:cs="Times New Roman"/>
                <w:b/>
                <w:sz w:val="20"/>
                <w:szCs w:val="20"/>
                <w:lang w:val="en-GB"/>
              </w:rPr>
              <w:t xml:space="preserve">CHF3 </w:t>
            </w:r>
          </w:p>
        </w:tc>
        <w:tc>
          <w:tcPr>
            <w:tcW w:w="2371" w:type="dxa"/>
            <w:tcBorders>
              <w:top w:val="single" w:sz="4" w:space="0" w:color="auto"/>
              <w:left w:val="single" w:sz="4" w:space="0" w:color="auto"/>
              <w:bottom w:val="single" w:sz="4" w:space="0" w:color="auto"/>
              <w:right w:val="single" w:sz="4" w:space="0" w:color="auto"/>
            </w:tcBorders>
          </w:tcPr>
          <w:p w:rsidR="00185C64" w:rsidRPr="0039411C" w:rsidRDefault="00185C64" w:rsidP="00185C64">
            <w:pPr>
              <w:tabs>
                <w:tab w:val="left" w:pos="3969"/>
                <w:tab w:val="right" w:pos="7655"/>
              </w:tabs>
              <w:spacing w:before="120" w:after="120" w:line="240" w:lineRule="exact"/>
              <w:rPr>
                <w:rFonts w:ascii="Times New Roman" w:eastAsia="Times New Roman" w:hAnsi="Times New Roman" w:cs="Times New Roman"/>
                <w:b/>
                <w:i/>
                <w:sz w:val="20"/>
                <w:szCs w:val="20"/>
                <w:lang w:val="en-GB"/>
              </w:rPr>
            </w:pPr>
            <w:r w:rsidRPr="0039411C">
              <w:rPr>
                <w:rFonts w:ascii="Times New Roman" w:eastAsia="Times New Roman" w:hAnsi="Times New Roman" w:cs="Times New Roman"/>
                <w:b/>
                <w:i/>
                <w:sz w:val="20"/>
                <w:szCs w:val="20"/>
                <w:lang w:val="en-GB"/>
              </w:rPr>
              <w:t>HFC-23</w:t>
            </w:r>
          </w:p>
        </w:tc>
        <w:tc>
          <w:tcPr>
            <w:tcW w:w="2793" w:type="dxa"/>
            <w:tcBorders>
              <w:top w:val="single" w:sz="4" w:space="0" w:color="auto"/>
              <w:left w:val="single" w:sz="4" w:space="0" w:color="auto"/>
              <w:bottom w:val="single" w:sz="4" w:space="0" w:color="auto"/>
              <w:right w:val="single" w:sz="4" w:space="0" w:color="auto"/>
            </w:tcBorders>
          </w:tcPr>
          <w:p w:rsidR="00185C64" w:rsidRPr="006914C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r w:rsidRPr="0039411C">
              <w:rPr>
                <w:rFonts w:ascii="Times New Roman" w:eastAsia="Times New Roman" w:hAnsi="Times New Roman" w:cs="Times New Roman"/>
                <w:b/>
                <w:sz w:val="20"/>
                <w:szCs w:val="20"/>
                <w:lang w:val="en-GB"/>
              </w:rPr>
              <w:t>14,800</w:t>
            </w:r>
            <w:r w:rsidR="00AC66CC">
              <w:rPr>
                <w:rFonts w:ascii="Times New Roman" w:eastAsia="Times New Roman" w:hAnsi="Times New Roman" w:cs="Times New Roman"/>
                <w:b/>
                <w:sz w:val="20"/>
                <w:szCs w:val="20"/>
                <w:lang w:val="en-GB"/>
              </w:rPr>
              <w:t>]</w:t>
            </w:r>
          </w:p>
        </w:tc>
        <w:tc>
          <w:tcPr>
            <w:tcW w:w="1926" w:type="dxa"/>
            <w:tcBorders>
              <w:top w:val="single" w:sz="4" w:space="0" w:color="auto"/>
              <w:left w:val="single" w:sz="4" w:space="0" w:color="auto"/>
              <w:bottom w:val="single" w:sz="4" w:space="0" w:color="auto"/>
              <w:right w:val="single" w:sz="4" w:space="0" w:color="auto"/>
            </w:tcBorders>
          </w:tcPr>
          <w:p w:rsidR="00185C64" w:rsidRPr="006914CC" w:rsidRDefault="00185C64" w:rsidP="00185C64">
            <w:pPr>
              <w:tabs>
                <w:tab w:val="left" w:pos="3402"/>
                <w:tab w:val="right" w:pos="5812"/>
                <w:tab w:val="right" w:pos="7938"/>
              </w:tabs>
              <w:spacing w:after="0" w:line="240" w:lineRule="exact"/>
              <w:jc w:val="center"/>
              <w:rPr>
                <w:rFonts w:ascii="Times New Roman" w:eastAsia="Times New Roman" w:hAnsi="Times New Roman" w:cs="Times New Roman"/>
                <w:b/>
                <w:color w:val="0033CC"/>
                <w:sz w:val="20"/>
                <w:szCs w:val="20"/>
                <w:lang w:val="en-GB"/>
              </w:rPr>
            </w:pPr>
          </w:p>
        </w:tc>
      </w:tr>
    </w:tbl>
    <w:p w:rsidR="00185C64" w:rsidRDefault="00185C64" w:rsidP="00185C64"/>
    <w:p w:rsidR="00185C64" w:rsidRDefault="00185C64" w:rsidP="00185C64">
      <w:pPr>
        <w:rPr>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p>
    <w:p w:rsidR="006914CC" w:rsidRPr="006914CC" w:rsidRDefault="006914CC" w:rsidP="006914CC">
      <w:pPr>
        <w:tabs>
          <w:tab w:val="left" w:pos="1247"/>
          <w:tab w:val="left" w:pos="1814"/>
          <w:tab w:val="left" w:pos="2381"/>
          <w:tab w:val="left" w:pos="2948"/>
          <w:tab w:val="left" w:pos="3515"/>
        </w:tabs>
        <w:rPr>
          <w:rFonts w:ascii="Times New Roman" w:eastAsia="Times New Roman" w:hAnsi="Times New Roman" w:cs="Times New Roman"/>
          <w:color w:val="000000"/>
          <w:sz w:val="20"/>
          <w:szCs w:val="20"/>
          <w:lang w:val="fr-FR"/>
        </w:rPr>
      </w:pPr>
      <w:r w:rsidRPr="006914CC">
        <w:rPr>
          <w:rFonts w:ascii="Times New Roman" w:eastAsia="Times New Roman" w:hAnsi="Times New Roman" w:cs="Times New Roman"/>
          <w:sz w:val="20"/>
          <w:szCs w:val="20"/>
          <w:lang w:val="fr-FR"/>
        </w:rPr>
        <w:br w:type="page"/>
      </w:r>
    </w:p>
    <w:p w:rsidR="006914CC" w:rsidRPr="004C6F5C" w:rsidRDefault="006914CC" w:rsidP="006914CC">
      <w:pPr>
        <w:tabs>
          <w:tab w:val="left" w:pos="1247"/>
          <w:tab w:val="left" w:pos="1814"/>
          <w:tab w:val="left" w:pos="2381"/>
          <w:tab w:val="left" w:pos="2948"/>
          <w:tab w:val="left" w:pos="3515"/>
        </w:tabs>
        <w:spacing w:after="90" w:line="240" w:lineRule="auto"/>
        <w:rPr>
          <w:rFonts w:ascii="Times New Roman" w:eastAsia="Times New Roman" w:hAnsi="Times New Roman" w:cs="Times New Roman"/>
          <w:b/>
          <w:sz w:val="20"/>
          <w:szCs w:val="20"/>
          <w:lang w:val="en-GB" w:eastAsia="en-GB"/>
        </w:rPr>
      </w:pPr>
    </w:p>
    <w:p w:rsidR="006914CC" w:rsidRPr="00B16D23" w:rsidRDefault="006914CC" w:rsidP="006914CC">
      <w:pPr>
        <w:keepNext/>
        <w:keepLines/>
        <w:spacing w:after="0" w:line="240" w:lineRule="auto"/>
        <w:ind w:right="1123"/>
        <w:rPr>
          <w:rFonts w:ascii="Times New Roman" w:eastAsia="Times New Roman" w:hAnsi="Times New Roman" w:cs="Times New Roman"/>
          <w:b/>
          <w:lang w:val="en-GB"/>
        </w:rPr>
      </w:pPr>
      <w:r w:rsidRPr="006914CC">
        <w:rPr>
          <w:rFonts w:ascii="Arial Black" w:eastAsia="Times New Roman" w:hAnsi="Arial Black" w:cs="Times New Roman"/>
          <w:b/>
          <w:lang w:val="en-GB"/>
        </w:rPr>
        <w:tab/>
      </w:r>
      <w:r w:rsidRPr="006914CC">
        <w:rPr>
          <w:rFonts w:ascii="Arial Black" w:eastAsia="Times New Roman" w:hAnsi="Arial Black" w:cs="Times New Roman"/>
          <w:b/>
          <w:lang w:val="en-GB"/>
        </w:rPr>
        <w:tab/>
      </w:r>
      <w:r w:rsidRPr="00B16D23">
        <w:rPr>
          <w:rFonts w:ascii="Times New Roman" w:eastAsia="Times New Roman" w:hAnsi="Times New Roman" w:cs="Times New Roman"/>
          <w:b/>
          <w:lang w:val="en-GB"/>
        </w:rPr>
        <w:t xml:space="preserve">Section B: Articles II to V of the Amendment proposals </w:t>
      </w:r>
    </w:p>
    <w:p w:rsidR="006914CC" w:rsidRPr="00B16D23" w:rsidRDefault="006914CC" w:rsidP="006914CC">
      <w:pPr>
        <w:keepNext/>
        <w:keepLines/>
        <w:spacing w:after="0" w:line="240" w:lineRule="auto"/>
        <w:ind w:right="1123"/>
        <w:rPr>
          <w:rFonts w:ascii="Times New Roman" w:eastAsia="Times New Roman" w:hAnsi="Times New Roman" w:cs="Times New Roman"/>
          <w:b/>
          <w:color w:val="000000"/>
          <w:sz w:val="24"/>
          <w:szCs w:val="24"/>
          <w:lang w:val="en-GB"/>
        </w:rPr>
      </w:pPr>
    </w:p>
    <w:p w:rsidR="006914CC" w:rsidRPr="00B16D23" w:rsidRDefault="006914CC" w:rsidP="006914CC">
      <w:pPr>
        <w:keepNext/>
        <w:keepLines/>
        <w:tabs>
          <w:tab w:val="left" w:pos="1247"/>
          <w:tab w:val="left" w:pos="1814"/>
          <w:tab w:val="left" w:pos="2381"/>
          <w:tab w:val="left" w:pos="2948"/>
          <w:tab w:val="left" w:pos="3515"/>
        </w:tabs>
        <w:spacing w:before="120" w:after="120" w:line="240" w:lineRule="auto"/>
        <w:ind w:left="1247"/>
        <w:rPr>
          <w:rFonts w:ascii="Times New Roman" w:eastAsia="Times New Roman" w:hAnsi="Times New Roman" w:cs="Times New Roman"/>
          <w:b/>
          <w:sz w:val="20"/>
          <w:szCs w:val="20"/>
          <w:lang w:val="en-GB"/>
        </w:rPr>
      </w:pPr>
      <w:r w:rsidRPr="00B16D23">
        <w:rPr>
          <w:rFonts w:ascii="Times New Roman" w:eastAsia="Times New Roman" w:hAnsi="Times New Roman" w:cs="Times New Roman"/>
          <w:b/>
          <w:sz w:val="20"/>
          <w:szCs w:val="20"/>
          <w:lang w:val="en-GB"/>
        </w:rPr>
        <w:t>Article II: Relationship to the 1999 Amendment</w:t>
      </w:r>
    </w:p>
    <w:p w:rsidR="006914CC" w:rsidRPr="006914CC" w:rsidRDefault="006914CC" w:rsidP="006914CC">
      <w:pPr>
        <w:keepNext/>
        <w:keepLines/>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6914CC">
        <w:rPr>
          <w:rFonts w:ascii="Times New Roman" w:eastAsia="Times New Roman" w:hAnsi="Times New Roman" w:cs="Times New Roman"/>
          <w:sz w:val="20"/>
          <w:szCs w:val="20"/>
          <w:lang w:val="en-GB"/>
        </w:rPr>
        <w:t xml:space="preserve">No State or regional economic integration organization may deposit an instrument of ratification, acceptance or approval of or accession to this Amendment unless it has previously, or simultaneously, deposited such an instrument to the Amendment adopted at the Eleventh Meeting of the Parties in Beijing, 3 December 1999. </w:t>
      </w: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r w:rsidRPr="009C0A90">
        <w:rPr>
          <w:rFonts w:ascii="Times New Roman" w:eastAsia="Times New Roman" w:hAnsi="Times New Roman" w:cs="Times New Roman"/>
          <w:b/>
          <w:sz w:val="20"/>
          <w:szCs w:val="20"/>
          <w:lang w:val="en-GB"/>
        </w:rPr>
        <w:t>Article III: Relationship to the United Nations Framework Convention on Climate Change and its Kyoto Protocol</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 xml:space="preserve">This Amendment is not intended to have the effect of </w:t>
      </w:r>
      <w:proofErr w:type="gramStart"/>
      <w:r w:rsidRPr="000B666B">
        <w:rPr>
          <w:rFonts w:ascii="Times New Roman" w:eastAsia="Times New Roman" w:hAnsi="Times New Roman" w:cs="Times New Roman"/>
          <w:sz w:val="20"/>
          <w:szCs w:val="20"/>
          <w:lang w:val="en-GB"/>
        </w:rPr>
        <w:t>excepting</w:t>
      </w:r>
      <w:proofErr w:type="gramEnd"/>
      <w:r w:rsidRPr="000B666B">
        <w:rPr>
          <w:rFonts w:ascii="Times New Roman" w:eastAsia="Times New Roman" w:hAnsi="Times New Roman" w:cs="Times New Roman"/>
          <w:sz w:val="20"/>
          <w:szCs w:val="20"/>
          <w:lang w:val="en-GB"/>
        </w:rPr>
        <w:t xml:space="preserve"> </w:t>
      </w:r>
      <w:proofErr w:type="spellStart"/>
      <w:r w:rsidRPr="000B666B">
        <w:rPr>
          <w:rFonts w:ascii="Times New Roman" w:eastAsia="Times New Roman" w:hAnsi="Times New Roman" w:cs="Times New Roman"/>
          <w:sz w:val="20"/>
          <w:szCs w:val="20"/>
          <w:lang w:val="en-GB"/>
        </w:rPr>
        <w:t>hydroflourocarbons</w:t>
      </w:r>
      <w:proofErr w:type="spellEnd"/>
      <w:r w:rsidRPr="000B666B">
        <w:rPr>
          <w:rFonts w:ascii="Times New Roman" w:eastAsia="Times New Roman" w:hAnsi="Times New Roman" w:cs="Times New Roman"/>
          <w:sz w:val="20"/>
          <w:szCs w:val="20"/>
          <w:lang w:val="en-GB"/>
        </w:rPr>
        <w:t xml:space="preserve"> ‎from the scope of the commitments contained in Articles 4 and 12 of the United Nations Framework Convention on Climate Change or in Articles 2, 5, 7 and 10 of its Kyoto Protocol.</w:t>
      </w: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r w:rsidRPr="009C0A90">
        <w:rPr>
          <w:rFonts w:ascii="Times New Roman" w:eastAsia="Times New Roman" w:hAnsi="Times New Roman" w:cs="Times New Roman"/>
          <w:b/>
          <w:sz w:val="20"/>
          <w:szCs w:val="20"/>
          <w:lang w:val="en-GB"/>
        </w:rPr>
        <w:t>Article IV: Entry into force</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1.</w:t>
      </w:r>
      <w:r w:rsidRPr="000B666B">
        <w:rPr>
          <w:rFonts w:ascii="Times New Roman" w:eastAsia="Times New Roman" w:hAnsi="Times New Roman" w:cs="Times New Roman"/>
          <w:sz w:val="20"/>
          <w:szCs w:val="20"/>
          <w:lang w:val="en-GB"/>
        </w:rPr>
        <w:tab/>
        <w:t xml:space="preserve">Except as noted in paragraph 2, below, this Amendment shall enter into force on 1 January </w:t>
      </w:r>
      <w:r w:rsidR="00606DA8">
        <w:rPr>
          <w:rFonts w:ascii="Times New Roman" w:eastAsia="Times New Roman" w:hAnsi="Times New Roman" w:cs="Times New Roman"/>
          <w:sz w:val="20"/>
          <w:szCs w:val="20"/>
          <w:lang w:val="en-GB"/>
        </w:rPr>
        <w:t>2019</w:t>
      </w:r>
      <w:r w:rsidRPr="000B666B">
        <w:rPr>
          <w:rFonts w:ascii="Times New Roman" w:eastAsia="Times New Roman" w:hAnsi="Times New Roman" w:cs="Times New Roman"/>
          <w:sz w:val="20"/>
          <w:szCs w:val="20"/>
          <w:lang w:val="en-GB"/>
        </w:rPr>
        <w:t>, provided that at least twenty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 xml:space="preserve">2.  </w:t>
      </w:r>
      <w:r w:rsidRPr="000B666B">
        <w:rPr>
          <w:rFonts w:ascii="Times New Roman" w:eastAsia="Times New Roman" w:hAnsi="Times New Roman" w:cs="Times New Roman"/>
          <w:sz w:val="20"/>
          <w:szCs w:val="20"/>
          <w:lang w:val="en-GB"/>
        </w:rPr>
        <w:tab/>
        <w:t>The changes to Article 4 of the Protocol, Control of trade with non-Parties, set out in Article I of this Amendment shall enter into force on</w:t>
      </w:r>
      <w:r w:rsidR="002F02AE">
        <w:rPr>
          <w:rFonts w:ascii="Times New Roman" w:eastAsia="Times New Roman" w:hAnsi="Times New Roman" w:cs="Times New Roman"/>
          <w:sz w:val="20"/>
          <w:szCs w:val="20"/>
          <w:lang w:val="en-GB"/>
        </w:rPr>
        <w:t xml:space="preserve"> 1 January 2029</w:t>
      </w:r>
      <w:r w:rsidRPr="000B666B">
        <w:rPr>
          <w:rFonts w:ascii="Times New Roman" w:eastAsia="Times New Roman" w:hAnsi="Times New Roman" w:cs="Times New Roman"/>
          <w:sz w:val="20"/>
          <w:szCs w:val="20"/>
          <w:lang w:val="en-GB"/>
        </w:rPr>
        <w:t xml:space="preserve">, provided that at least seventy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  </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3.</w:t>
      </w:r>
      <w:r w:rsidRPr="000B666B">
        <w:rPr>
          <w:rFonts w:ascii="Times New Roman" w:eastAsia="Times New Roman" w:hAnsi="Times New Roman" w:cs="Times New Roman"/>
          <w:sz w:val="20"/>
          <w:szCs w:val="20"/>
          <w:lang w:val="en-GB"/>
        </w:rPr>
        <w:tab/>
        <w:t>For purposes of paragraphs 1 and 2, any such instrument deposited by a regional economic integration organization shall not be counted as additional to those deposited by member States of such organization.</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4.</w:t>
      </w:r>
      <w:r w:rsidRPr="000B666B">
        <w:rPr>
          <w:rFonts w:ascii="Times New Roman" w:eastAsia="Times New Roman" w:hAnsi="Times New Roman" w:cs="Times New Roman"/>
          <w:sz w:val="20"/>
          <w:szCs w:val="20"/>
          <w:lang w:val="en-GB"/>
        </w:rPr>
        <w:tab/>
        <w:t>After the entry into force of this Amendment, as provided under paragraphs 1 and 2, it shall enter into force for any other Party to the Protocol on the ninetieth day following the date of deposit of its instrument of ratification, acceptance or approval.</w:t>
      </w: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p>
    <w:p w:rsidR="009C0A90" w:rsidRPr="009C0A90"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sz w:val="20"/>
          <w:szCs w:val="20"/>
          <w:lang w:val="en-GB"/>
        </w:rPr>
      </w:pPr>
      <w:r w:rsidRPr="009C0A90">
        <w:rPr>
          <w:rFonts w:ascii="Times New Roman" w:eastAsia="Times New Roman" w:hAnsi="Times New Roman" w:cs="Times New Roman"/>
          <w:b/>
          <w:sz w:val="20"/>
          <w:szCs w:val="20"/>
          <w:lang w:val="en-GB"/>
        </w:rPr>
        <w:t>Article V: Provisional Application</w:t>
      </w:r>
    </w:p>
    <w:p w:rsidR="009C0A90" w:rsidRPr="000B666B" w:rsidRDefault="009C0A90" w:rsidP="009C0A90">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0B666B">
        <w:rPr>
          <w:rFonts w:ascii="Times New Roman" w:eastAsia="Times New Roman" w:hAnsi="Times New Roman" w:cs="Times New Roman"/>
          <w:sz w:val="20"/>
          <w:szCs w:val="20"/>
          <w:lang w:val="en-GB"/>
        </w:rPr>
        <w:t xml:space="preserve">Any </w:t>
      </w:r>
      <w:r w:rsidR="00A010BB">
        <w:rPr>
          <w:rFonts w:ascii="Times New Roman" w:eastAsia="Times New Roman" w:hAnsi="Times New Roman" w:cs="Times New Roman"/>
          <w:sz w:val="20"/>
          <w:szCs w:val="20"/>
          <w:lang w:val="en-GB"/>
        </w:rPr>
        <w:t>P</w:t>
      </w:r>
      <w:r w:rsidRPr="000B666B">
        <w:rPr>
          <w:rFonts w:ascii="Times New Roman" w:eastAsia="Times New Roman" w:hAnsi="Times New Roman" w:cs="Times New Roman"/>
          <w:sz w:val="20"/>
          <w:szCs w:val="20"/>
          <w:lang w:val="en-GB"/>
        </w:rPr>
        <w:t xml:space="preserve">arty may, at any time before this Amendment enters into force for it, declare that it will apply provisionally any of the control measures set out in Article 2J, and the corresponding reporting obligations in Article 7, pending such entry into force.    </w:t>
      </w:r>
    </w:p>
    <w:p w:rsidR="009C0A90" w:rsidRDefault="009C0A90" w:rsidP="006914CC">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en-GB"/>
        </w:rPr>
      </w:pPr>
    </w:p>
    <w:p w:rsidR="00E45774" w:rsidRPr="00B81B45" w:rsidRDefault="00E45774">
      <w:pPr>
        <w:rPr>
          <w:rFonts w:ascii="Times New Roman" w:eastAsia="Times New Roman" w:hAnsi="Times New Roman" w:cs="Times New Roman"/>
          <w:sz w:val="20"/>
          <w:szCs w:val="20"/>
          <w:lang w:val="en-GB"/>
        </w:rPr>
      </w:pPr>
    </w:p>
    <w:sectPr w:rsidR="00E45774" w:rsidRPr="00B81B45" w:rsidSect="00442688">
      <w:footerReference w:type="default" r:id="rId9"/>
      <w:footerReference w:type="first" r:id="rId10"/>
      <w:footnotePr>
        <w:numRestart w:val="eachSect"/>
      </w:footnotePr>
      <w:pgSz w:w="11906" w:h="16838" w:code="9"/>
      <w:pgMar w:top="992" w:right="1418" w:bottom="1418" w:left="907"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873" w:rsidRDefault="009C7873" w:rsidP="006914CC">
      <w:pPr>
        <w:spacing w:after="0" w:line="240" w:lineRule="auto"/>
      </w:pPr>
      <w:r>
        <w:separator/>
      </w:r>
    </w:p>
  </w:endnote>
  <w:endnote w:type="continuationSeparator" w:id="0">
    <w:p w:rsidR="009C7873" w:rsidRDefault="009C7873" w:rsidP="00691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 Futura Heavy">
    <w:altName w:val="Times New Roman"/>
    <w:charset w:val="4D"/>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Mincho">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675638"/>
      <w:docPartObj>
        <w:docPartGallery w:val="Page Numbers (Bottom of Page)"/>
        <w:docPartUnique/>
      </w:docPartObj>
    </w:sdtPr>
    <w:sdtEndPr>
      <w:rPr>
        <w:noProof/>
      </w:rPr>
    </w:sdtEndPr>
    <w:sdtContent>
      <w:p w:rsidR="00185C64" w:rsidRDefault="00185C64">
        <w:pPr>
          <w:pStyle w:val="Footer"/>
          <w:jc w:val="center"/>
        </w:pPr>
        <w:r>
          <w:fldChar w:fldCharType="begin"/>
        </w:r>
        <w:r>
          <w:instrText xml:space="preserve"> PAGE   \* MERGEFORMAT </w:instrText>
        </w:r>
        <w:r>
          <w:fldChar w:fldCharType="separate"/>
        </w:r>
        <w:r w:rsidR="003D2C99">
          <w:rPr>
            <w:noProof/>
          </w:rPr>
          <w:t>20</w:t>
        </w:r>
        <w:r>
          <w:rPr>
            <w:noProof/>
          </w:rPr>
          <w:fldChar w:fldCharType="end"/>
        </w:r>
      </w:p>
    </w:sdtContent>
  </w:sdt>
  <w:p w:rsidR="00185C64" w:rsidRDefault="00185C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896892"/>
      <w:docPartObj>
        <w:docPartGallery w:val="Page Numbers (Bottom of Page)"/>
        <w:docPartUnique/>
      </w:docPartObj>
    </w:sdtPr>
    <w:sdtEndPr>
      <w:rPr>
        <w:noProof/>
      </w:rPr>
    </w:sdtEndPr>
    <w:sdtContent>
      <w:p w:rsidR="00185C64" w:rsidRDefault="00185C64">
        <w:pPr>
          <w:pStyle w:val="Footer"/>
          <w:jc w:val="center"/>
        </w:pPr>
        <w:r>
          <w:fldChar w:fldCharType="begin"/>
        </w:r>
        <w:r>
          <w:instrText xml:space="preserve"> PAGE   \* MERGEFORMAT </w:instrText>
        </w:r>
        <w:r>
          <w:fldChar w:fldCharType="separate"/>
        </w:r>
        <w:r w:rsidR="003D2C99">
          <w:rPr>
            <w:noProof/>
          </w:rPr>
          <w:t>1</w:t>
        </w:r>
        <w:r>
          <w:rPr>
            <w:noProof/>
          </w:rPr>
          <w:fldChar w:fldCharType="end"/>
        </w:r>
      </w:p>
    </w:sdtContent>
  </w:sdt>
  <w:p w:rsidR="00185C64" w:rsidRPr="006241DD" w:rsidRDefault="00185C64" w:rsidP="00624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873" w:rsidRDefault="009C7873" w:rsidP="006914CC">
      <w:pPr>
        <w:spacing w:after="0" w:line="240" w:lineRule="auto"/>
      </w:pPr>
      <w:r>
        <w:separator/>
      </w:r>
    </w:p>
  </w:footnote>
  <w:footnote w:type="continuationSeparator" w:id="0">
    <w:p w:rsidR="009C7873" w:rsidRDefault="009C7873" w:rsidP="006914CC">
      <w:pPr>
        <w:spacing w:after="0" w:line="240" w:lineRule="auto"/>
      </w:pPr>
      <w:r>
        <w:continuationSeparator/>
      </w:r>
    </w:p>
  </w:footnote>
  <w:footnote w:id="1">
    <w:p w:rsidR="00185C64" w:rsidRPr="009855D5" w:rsidRDefault="00185C64" w:rsidP="009855D5">
      <w:pPr>
        <w:pStyle w:val="FootnoteText"/>
        <w:tabs>
          <w:tab w:val="clear" w:pos="1247"/>
          <w:tab w:val="left" w:pos="270"/>
        </w:tabs>
        <w:ind w:left="270"/>
        <w:rPr>
          <w:lang w:val="en-GB"/>
        </w:rPr>
      </w:pPr>
      <w:r w:rsidRPr="009855D5">
        <w:rPr>
          <w:rStyle w:val="FootnoteReference"/>
          <w:lang w:val="en-GB"/>
        </w:rPr>
        <w:footnoteRef/>
      </w:r>
      <w:r w:rsidRPr="009855D5">
        <w:rPr>
          <w:lang w:val="en-GB"/>
        </w:rPr>
        <w:t xml:space="preserve"> The word “control”, which had been inadvertently omitted, was added on 27 September 2016.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844435C"/>
    <w:multiLevelType w:val="hybridMultilevel"/>
    <w:tmpl w:val="11C4F2B4"/>
    <w:lvl w:ilvl="0" w:tplc="69BCE90C">
      <w:start w:val="1"/>
      <w:numFmt w:val="lowerRoman"/>
      <w:lvlText w:val="%1."/>
      <w:lvlJc w:val="left"/>
      <w:pPr>
        <w:ind w:left="1464" w:hanging="720"/>
      </w:pPr>
      <w:rPr>
        <w:rFonts w:hint="default"/>
      </w:rPr>
    </w:lvl>
    <w:lvl w:ilvl="1" w:tplc="1C090019" w:tentative="1">
      <w:start w:val="1"/>
      <w:numFmt w:val="lowerLetter"/>
      <w:lvlText w:val="%2."/>
      <w:lvlJc w:val="left"/>
      <w:pPr>
        <w:ind w:left="1824" w:hanging="360"/>
      </w:pPr>
    </w:lvl>
    <w:lvl w:ilvl="2" w:tplc="1C09001B" w:tentative="1">
      <w:start w:val="1"/>
      <w:numFmt w:val="lowerRoman"/>
      <w:lvlText w:val="%3."/>
      <w:lvlJc w:val="right"/>
      <w:pPr>
        <w:ind w:left="2544" w:hanging="180"/>
      </w:pPr>
    </w:lvl>
    <w:lvl w:ilvl="3" w:tplc="1C09000F" w:tentative="1">
      <w:start w:val="1"/>
      <w:numFmt w:val="decimal"/>
      <w:lvlText w:val="%4."/>
      <w:lvlJc w:val="left"/>
      <w:pPr>
        <w:ind w:left="3264" w:hanging="360"/>
      </w:pPr>
    </w:lvl>
    <w:lvl w:ilvl="4" w:tplc="1C090019" w:tentative="1">
      <w:start w:val="1"/>
      <w:numFmt w:val="lowerLetter"/>
      <w:lvlText w:val="%5."/>
      <w:lvlJc w:val="left"/>
      <w:pPr>
        <w:ind w:left="3984" w:hanging="360"/>
      </w:pPr>
    </w:lvl>
    <w:lvl w:ilvl="5" w:tplc="1C09001B" w:tentative="1">
      <w:start w:val="1"/>
      <w:numFmt w:val="lowerRoman"/>
      <w:lvlText w:val="%6."/>
      <w:lvlJc w:val="right"/>
      <w:pPr>
        <w:ind w:left="4704" w:hanging="180"/>
      </w:pPr>
    </w:lvl>
    <w:lvl w:ilvl="6" w:tplc="1C09000F" w:tentative="1">
      <w:start w:val="1"/>
      <w:numFmt w:val="decimal"/>
      <w:lvlText w:val="%7."/>
      <w:lvlJc w:val="left"/>
      <w:pPr>
        <w:ind w:left="5424" w:hanging="360"/>
      </w:pPr>
    </w:lvl>
    <w:lvl w:ilvl="7" w:tplc="1C090019" w:tentative="1">
      <w:start w:val="1"/>
      <w:numFmt w:val="lowerLetter"/>
      <w:lvlText w:val="%8."/>
      <w:lvlJc w:val="left"/>
      <w:pPr>
        <w:ind w:left="6144" w:hanging="360"/>
      </w:pPr>
    </w:lvl>
    <w:lvl w:ilvl="8" w:tplc="1C09001B" w:tentative="1">
      <w:start w:val="1"/>
      <w:numFmt w:val="lowerRoman"/>
      <w:lvlText w:val="%9."/>
      <w:lvlJc w:val="right"/>
      <w:pPr>
        <w:ind w:left="6864" w:hanging="180"/>
      </w:pPr>
    </w:lvl>
  </w:abstractNum>
  <w:abstractNum w:abstractNumId="2">
    <w:nsid w:val="1B524D6F"/>
    <w:multiLevelType w:val="hybridMultilevel"/>
    <w:tmpl w:val="11C4F2B4"/>
    <w:lvl w:ilvl="0" w:tplc="69BCE90C">
      <w:start w:val="1"/>
      <w:numFmt w:val="lowerRoman"/>
      <w:lvlText w:val="%1."/>
      <w:lvlJc w:val="left"/>
      <w:pPr>
        <w:ind w:left="1464" w:hanging="720"/>
      </w:pPr>
      <w:rPr>
        <w:rFonts w:hint="default"/>
      </w:rPr>
    </w:lvl>
    <w:lvl w:ilvl="1" w:tplc="1C090019" w:tentative="1">
      <w:start w:val="1"/>
      <w:numFmt w:val="lowerLetter"/>
      <w:lvlText w:val="%2."/>
      <w:lvlJc w:val="left"/>
      <w:pPr>
        <w:ind w:left="1824" w:hanging="360"/>
      </w:pPr>
    </w:lvl>
    <w:lvl w:ilvl="2" w:tplc="1C09001B" w:tentative="1">
      <w:start w:val="1"/>
      <w:numFmt w:val="lowerRoman"/>
      <w:lvlText w:val="%3."/>
      <w:lvlJc w:val="right"/>
      <w:pPr>
        <w:ind w:left="2544" w:hanging="180"/>
      </w:pPr>
    </w:lvl>
    <w:lvl w:ilvl="3" w:tplc="1C09000F" w:tentative="1">
      <w:start w:val="1"/>
      <w:numFmt w:val="decimal"/>
      <w:lvlText w:val="%4."/>
      <w:lvlJc w:val="left"/>
      <w:pPr>
        <w:ind w:left="3264" w:hanging="360"/>
      </w:pPr>
    </w:lvl>
    <w:lvl w:ilvl="4" w:tplc="1C090019" w:tentative="1">
      <w:start w:val="1"/>
      <w:numFmt w:val="lowerLetter"/>
      <w:lvlText w:val="%5."/>
      <w:lvlJc w:val="left"/>
      <w:pPr>
        <w:ind w:left="3984" w:hanging="360"/>
      </w:pPr>
    </w:lvl>
    <w:lvl w:ilvl="5" w:tplc="1C09001B" w:tentative="1">
      <w:start w:val="1"/>
      <w:numFmt w:val="lowerRoman"/>
      <w:lvlText w:val="%6."/>
      <w:lvlJc w:val="right"/>
      <w:pPr>
        <w:ind w:left="4704" w:hanging="180"/>
      </w:pPr>
    </w:lvl>
    <w:lvl w:ilvl="6" w:tplc="1C09000F" w:tentative="1">
      <w:start w:val="1"/>
      <w:numFmt w:val="decimal"/>
      <w:lvlText w:val="%7."/>
      <w:lvlJc w:val="left"/>
      <w:pPr>
        <w:ind w:left="5424" w:hanging="360"/>
      </w:pPr>
    </w:lvl>
    <w:lvl w:ilvl="7" w:tplc="1C090019" w:tentative="1">
      <w:start w:val="1"/>
      <w:numFmt w:val="lowerLetter"/>
      <w:lvlText w:val="%8."/>
      <w:lvlJc w:val="left"/>
      <w:pPr>
        <w:ind w:left="6144" w:hanging="360"/>
      </w:pPr>
    </w:lvl>
    <w:lvl w:ilvl="8" w:tplc="1C09001B" w:tentative="1">
      <w:start w:val="1"/>
      <w:numFmt w:val="lowerRoman"/>
      <w:lvlText w:val="%9."/>
      <w:lvlJc w:val="right"/>
      <w:pPr>
        <w:ind w:left="6864" w:hanging="180"/>
      </w:p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2BF34912"/>
    <w:multiLevelType w:val="hybridMultilevel"/>
    <w:tmpl w:val="001A284C"/>
    <w:lvl w:ilvl="0" w:tplc="1898D87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nsid w:val="4EBD6056"/>
    <w:multiLevelType w:val="singleLevel"/>
    <w:tmpl w:val="22D82B4C"/>
    <w:lvl w:ilvl="0">
      <w:start w:val="1"/>
      <w:numFmt w:val="lowerRoman"/>
      <w:pStyle w:val="Table4Header"/>
      <w:lvlText w:val="(%1)"/>
      <w:lvlJc w:val="left"/>
      <w:pPr>
        <w:tabs>
          <w:tab w:val="num" w:pos="2892"/>
        </w:tabs>
        <w:ind w:left="2892" w:hanging="579"/>
      </w:pPr>
      <w:rPr>
        <w:rFonts w:hint="default"/>
      </w:rPr>
    </w:lvl>
  </w:abstractNum>
  <w:abstractNum w:abstractNumId="8">
    <w:nsid w:val="50895292"/>
    <w:multiLevelType w:val="singleLevel"/>
    <w:tmpl w:val="3736A298"/>
    <w:lvl w:ilvl="0">
      <w:start w:val="1"/>
      <w:numFmt w:val="decimal"/>
      <w:pStyle w:val="Table1Header"/>
      <w:lvlText w:val="%1."/>
      <w:lvlJc w:val="left"/>
      <w:pPr>
        <w:tabs>
          <w:tab w:val="num" w:pos="1855"/>
        </w:tabs>
        <w:ind w:left="1855" w:hanging="720"/>
      </w:pPr>
      <w:rPr>
        <w:rFonts w:ascii="Times New Roman" w:eastAsia="Times New Roman" w:hAnsi="Times New Roman" w:cs="Times New Roman"/>
      </w:rPr>
    </w:lvl>
  </w:abstractNum>
  <w:abstractNum w:abstractNumId="9">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A66A9D"/>
    <w:multiLevelType w:val="multilevel"/>
    <w:tmpl w:val="B1EC5D4C"/>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1">
    <w:nsid w:val="6508295A"/>
    <w:multiLevelType w:val="multilevel"/>
    <w:tmpl w:val="21B0C1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6DB7C54"/>
    <w:multiLevelType w:val="hybridMultilevel"/>
    <w:tmpl w:val="CF9AC092"/>
    <w:lvl w:ilvl="0" w:tplc="FFFFFFFF">
      <w:start w:val="1"/>
      <w:numFmt w:val="decimal"/>
      <w:pStyle w:val="Headingsubsub"/>
      <w:lvlText w:val="%1."/>
      <w:lvlJc w:val="left"/>
      <w:pPr>
        <w:tabs>
          <w:tab w:val="num" w:pos="3214"/>
        </w:tabs>
        <w:ind w:left="3214" w:hanging="360"/>
      </w:pPr>
    </w:lvl>
    <w:lvl w:ilvl="1" w:tplc="FFFFFFFF">
      <w:start w:val="1"/>
      <w:numFmt w:val="lowerLetter"/>
      <w:pStyle w:val="Table25"/>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num w:numId="1">
    <w:abstractNumId w:val="3"/>
  </w:num>
  <w:num w:numId="2">
    <w:abstractNumId w:val="5"/>
  </w:num>
  <w:num w:numId="3">
    <w:abstractNumId w:val="9"/>
  </w:num>
  <w:num w:numId="4">
    <w:abstractNumId w:val="8"/>
  </w:num>
  <w:num w:numId="5">
    <w:abstractNumId w:val="7"/>
  </w:num>
  <w:num w:numId="6">
    <w:abstractNumId w:val="12"/>
  </w:num>
  <w:num w:numId="7">
    <w:abstractNumId w:val="6"/>
  </w:num>
  <w:num w:numId="8">
    <w:abstractNumId w:val="0"/>
  </w:num>
  <w:num w:numId="9">
    <w:abstractNumId w:val="10"/>
  </w:num>
  <w:num w:numId="10">
    <w:abstractNumId w:val="4"/>
  </w:num>
  <w:num w:numId="11">
    <w:abstractNumId w:val="1"/>
  </w:num>
  <w:num w:numId="12">
    <w:abstractNumId w:val="2"/>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removePersonalInformation/>
  <w:removeDateAndTime/>
  <w:proofState w:spelling="clean" w:grammar="clean"/>
  <w:trackRevisions/>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914CC"/>
    <w:rsid w:val="0000366F"/>
    <w:rsid w:val="000175A2"/>
    <w:rsid w:val="00023846"/>
    <w:rsid w:val="00033358"/>
    <w:rsid w:val="00037671"/>
    <w:rsid w:val="000518A4"/>
    <w:rsid w:val="00063713"/>
    <w:rsid w:val="00064A80"/>
    <w:rsid w:val="00065839"/>
    <w:rsid w:val="00065950"/>
    <w:rsid w:val="00076388"/>
    <w:rsid w:val="0008782A"/>
    <w:rsid w:val="00091598"/>
    <w:rsid w:val="00093BE5"/>
    <w:rsid w:val="000A0A7D"/>
    <w:rsid w:val="000A7031"/>
    <w:rsid w:val="000A77F0"/>
    <w:rsid w:val="000B3D3B"/>
    <w:rsid w:val="000B666B"/>
    <w:rsid w:val="000B7718"/>
    <w:rsid w:val="000C3359"/>
    <w:rsid w:val="000C5775"/>
    <w:rsid w:val="000C619E"/>
    <w:rsid w:val="000D0A76"/>
    <w:rsid w:val="000E03A1"/>
    <w:rsid w:val="000F17A6"/>
    <w:rsid w:val="000F3E0E"/>
    <w:rsid w:val="00101AA5"/>
    <w:rsid w:val="00104B54"/>
    <w:rsid w:val="00107686"/>
    <w:rsid w:val="001139A3"/>
    <w:rsid w:val="00117244"/>
    <w:rsid w:val="00125387"/>
    <w:rsid w:val="00132CF1"/>
    <w:rsid w:val="00140375"/>
    <w:rsid w:val="00155F53"/>
    <w:rsid w:val="001569EA"/>
    <w:rsid w:val="00163F63"/>
    <w:rsid w:val="001656F9"/>
    <w:rsid w:val="0018434D"/>
    <w:rsid w:val="00185C64"/>
    <w:rsid w:val="001B0B23"/>
    <w:rsid w:val="001D17F1"/>
    <w:rsid w:val="001D3B56"/>
    <w:rsid w:val="001E2BF2"/>
    <w:rsid w:val="001E3F37"/>
    <w:rsid w:val="001E44C3"/>
    <w:rsid w:val="001F3DDC"/>
    <w:rsid w:val="00202DEB"/>
    <w:rsid w:val="0021632A"/>
    <w:rsid w:val="00222B32"/>
    <w:rsid w:val="00233C6B"/>
    <w:rsid w:val="00235739"/>
    <w:rsid w:val="00235ACF"/>
    <w:rsid w:val="002437BF"/>
    <w:rsid w:val="00243F32"/>
    <w:rsid w:val="002509AA"/>
    <w:rsid w:val="0025705A"/>
    <w:rsid w:val="00267A26"/>
    <w:rsid w:val="0028491A"/>
    <w:rsid w:val="0028577D"/>
    <w:rsid w:val="002958FA"/>
    <w:rsid w:val="002C5466"/>
    <w:rsid w:val="002C5535"/>
    <w:rsid w:val="002D2039"/>
    <w:rsid w:val="002E20BD"/>
    <w:rsid w:val="002F02AE"/>
    <w:rsid w:val="002F2B5B"/>
    <w:rsid w:val="002F3B66"/>
    <w:rsid w:val="003003A8"/>
    <w:rsid w:val="003032B1"/>
    <w:rsid w:val="00315334"/>
    <w:rsid w:val="00331714"/>
    <w:rsid w:val="003351E2"/>
    <w:rsid w:val="00340661"/>
    <w:rsid w:val="00342787"/>
    <w:rsid w:val="00347BE3"/>
    <w:rsid w:val="00352390"/>
    <w:rsid w:val="0035738B"/>
    <w:rsid w:val="00360D7C"/>
    <w:rsid w:val="0036698E"/>
    <w:rsid w:val="00374504"/>
    <w:rsid w:val="0038037B"/>
    <w:rsid w:val="0039053B"/>
    <w:rsid w:val="003A71B8"/>
    <w:rsid w:val="003C4F46"/>
    <w:rsid w:val="003D2C99"/>
    <w:rsid w:val="003E0275"/>
    <w:rsid w:val="003E0D65"/>
    <w:rsid w:val="003F0217"/>
    <w:rsid w:val="00406B3B"/>
    <w:rsid w:val="00434E8B"/>
    <w:rsid w:val="00442688"/>
    <w:rsid w:val="00447F39"/>
    <w:rsid w:val="00454AC6"/>
    <w:rsid w:val="004620AA"/>
    <w:rsid w:val="0046353B"/>
    <w:rsid w:val="00465B63"/>
    <w:rsid w:val="00475A64"/>
    <w:rsid w:val="004850AF"/>
    <w:rsid w:val="00495FBD"/>
    <w:rsid w:val="004A4444"/>
    <w:rsid w:val="004A5519"/>
    <w:rsid w:val="004C05C6"/>
    <w:rsid w:val="004C1B40"/>
    <w:rsid w:val="004C6F5C"/>
    <w:rsid w:val="004D05E1"/>
    <w:rsid w:val="004D2C49"/>
    <w:rsid w:val="004D65F6"/>
    <w:rsid w:val="004E08E1"/>
    <w:rsid w:val="00510766"/>
    <w:rsid w:val="005159D5"/>
    <w:rsid w:val="00524963"/>
    <w:rsid w:val="005326FF"/>
    <w:rsid w:val="00541CBC"/>
    <w:rsid w:val="00541F4A"/>
    <w:rsid w:val="005424EB"/>
    <w:rsid w:val="00545B82"/>
    <w:rsid w:val="00547B06"/>
    <w:rsid w:val="00555956"/>
    <w:rsid w:val="00560BFA"/>
    <w:rsid w:val="005614AA"/>
    <w:rsid w:val="0056158D"/>
    <w:rsid w:val="00563ED0"/>
    <w:rsid w:val="00565F87"/>
    <w:rsid w:val="00567493"/>
    <w:rsid w:val="00581371"/>
    <w:rsid w:val="005847B3"/>
    <w:rsid w:val="00584DEF"/>
    <w:rsid w:val="00585542"/>
    <w:rsid w:val="005923EE"/>
    <w:rsid w:val="005A549F"/>
    <w:rsid w:val="005E0BE6"/>
    <w:rsid w:val="005F3A0A"/>
    <w:rsid w:val="005F407F"/>
    <w:rsid w:val="005F691E"/>
    <w:rsid w:val="00603316"/>
    <w:rsid w:val="00604DB0"/>
    <w:rsid w:val="00606DA8"/>
    <w:rsid w:val="006217D0"/>
    <w:rsid w:val="00624125"/>
    <w:rsid w:val="006241DD"/>
    <w:rsid w:val="00635191"/>
    <w:rsid w:val="00636CC3"/>
    <w:rsid w:val="00640211"/>
    <w:rsid w:val="00653118"/>
    <w:rsid w:val="00654168"/>
    <w:rsid w:val="006566D4"/>
    <w:rsid w:val="00677CDD"/>
    <w:rsid w:val="0068081D"/>
    <w:rsid w:val="00681DEE"/>
    <w:rsid w:val="00685EFA"/>
    <w:rsid w:val="006914CC"/>
    <w:rsid w:val="00692326"/>
    <w:rsid w:val="0069248A"/>
    <w:rsid w:val="006A04FF"/>
    <w:rsid w:val="006B1804"/>
    <w:rsid w:val="006B275A"/>
    <w:rsid w:val="006B50D8"/>
    <w:rsid w:val="006C3327"/>
    <w:rsid w:val="006C6D2A"/>
    <w:rsid w:val="006D7EB7"/>
    <w:rsid w:val="006F72CA"/>
    <w:rsid w:val="00703B4A"/>
    <w:rsid w:val="00710BC3"/>
    <w:rsid w:val="0071302E"/>
    <w:rsid w:val="00716134"/>
    <w:rsid w:val="00722571"/>
    <w:rsid w:val="00735E30"/>
    <w:rsid w:val="007372D1"/>
    <w:rsid w:val="007426A9"/>
    <w:rsid w:val="00751A7E"/>
    <w:rsid w:val="00753726"/>
    <w:rsid w:val="00753757"/>
    <w:rsid w:val="007555F4"/>
    <w:rsid w:val="00756ED1"/>
    <w:rsid w:val="00757D94"/>
    <w:rsid w:val="0077091D"/>
    <w:rsid w:val="00770C7B"/>
    <w:rsid w:val="00772A73"/>
    <w:rsid w:val="00774EF4"/>
    <w:rsid w:val="0077560F"/>
    <w:rsid w:val="00777412"/>
    <w:rsid w:val="00777CE8"/>
    <w:rsid w:val="00781616"/>
    <w:rsid w:val="00786417"/>
    <w:rsid w:val="00797F5A"/>
    <w:rsid w:val="007A2935"/>
    <w:rsid w:val="007A35D3"/>
    <w:rsid w:val="007B2F99"/>
    <w:rsid w:val="007B75B5"/>
    <w:rsid w:val="007C65B9"/>
    <w:rsid w:val="007E223D"/>
    <w:rsid w:val="007F3255"/>
    <w:rsid w:val="00800DD5"/>
    <w:rsid w:val="0081330C"/>
    <w:rsid w:val="00814187"/>
    <w:rsid w:val="0082159B"/>
    <w:rsid w:val="00832456"/>
    <w:rsid w:val="00843F98"/>
    <w:rsid w:val="00844E03"/>
    <w:rsid w:val="008453E8"/>
    <w:rsid w:val="00847D05"/>
    <w:rsid w:val="0086033D"/>
    <w:rsid w:val="008704A5"/>
    <w:rsid w:val="008734E7"/>
    <w:rsid w:val="008802F7"/>
    <w:rsid w:val="00895F71"/>
    <w:rsid w:val="00897670"/>
    <w:rsid w:val="008A15E2"/>
    <w:rsid w:val="008B1324"/>
    <w:rsid w:val="008C0147"/>
    <w:rsid w:val="008D114C"/>
    <w:rsid w:val="008D1FD1"/>
    <w:rsid w:val="008D76E0"/>
    <w:rsid w:val="008F325C"/>
    <w:rsid w:val="008F3CCD"/>
    <w:rsid w:val="008F7B25"/>
    <w:rsid w:val="00902324"/>
    <w:rsid w:val="00902512"/>
    <w:rsid w:val="00906A13"/>
    <w:rsid w:val="009133E2"/>
    <w:rsid w:val="0092483C"/>
    <w:rsid w:val="009277DF"/>
    <w:rsid w:val="00934E5A"/>
    <w:rsid w:val="009352E8"/>
    <w:rsid w:val="00935C04"/>
    <w:rsid w:val="00966D5F"/>
    <w:rsid w:val="009678A8"/>
    <w:rsid w:val="00973927"/>
    <w:rsid w:val="00983C0F"/>
    <w:rsid w:val="00984802"/>
    <w:rsid w:val="009855D5"/>
    <w:rsid w:val="009B36D3"/>
    <w:rsid w:val="009B4F58"/>
    <w:rsid w:val="009C0A90"/>
    <w:rsid w:val="009C7873"/>
    <w:rsid w:val="009E24FE"/>
    <w:rsid w:val="009E5717"/>
    <w:rsid w:val="009E59C7"/>
    <w:rsid w:val="009F450C"/>
    <w:rsid w:val="00A010BB"/>
    <w:rsid w:val="00A0703A"/>
    <w:rsid w:val="00A144A6"/>
    <w:rsid w:val="00A14878"/>
    <w:rsid w:val="00A23B62"/>
    <w:rsid w:val="00A23BDE"/>
    <w:rsid w:val="00A24FA9"/>
    <w:rsid w:val="00A30CB0"/>
    <w:rsid w:val="00A328B5"/>
    <w:rsid w:val="00A33D72"/>
    <w:rsid w:val="00A34BE0"/>
    <w:rsid w:val="00A37425"/>
    <w:rsid w:val="00A46BE0"/>
    <w:rsid w:val="00A63FB8"/>
    <w:rsid w:val="00A7481E"/>
    <w:rsid w:val="00A74A79"/>
    <w:rsid w:val="00A778C7"/>
    <w:rsid w:val="00A86C89"/>
    <w:rsid w:val="00AA258B"/>
    <w:rsid w:val="00AB02CE"/>
    <w:rsid w:val="00AB31A3"/>
    <w:rsid w:val="00AB3EA5"/>
    <w:rsid w:val="00AC3012"/>
    <w:rsid w:val="00AC66CC"/>
    <w:rsid w:val="00AD44CD"/>
    <w:rsid w:val="00AE2F28"/>
    <w:rsid w:val="00AF3C63"/>
    <w:rsid w:val="00AF4250"/>
    <w:rsid w:val="00AF5878"/>
    <w:rsid w:val="00B03D7F"/>
    <w:rsid w:val="00B06664"/>
    <w:rsid w:val="00B1009D"/>
    <w:rsid w:val="00B16D23"/>
    <w:rsid w:val="00B27F31"/>
    <w:rsid w:val="00B30713"/>
    <w:rsid w:val="00B352F1"/>
    <w:rsid w:val="00B37F90"/>
    <w:rsid w:val="00B40562"/>
    <w:rsid w:val="00B469CB"/>
    <w:rsid w:val="00B509AD"/>
    <w:rsid w:val="00B674F0"/>
    <w:rsid w:val="00B74B90"/>
    <w:rsid w:val="00B8013E"/>
    <w:rsid w:val="00B81B45"/>
    <w:rsid w:val="00B82E86"/>
    <w:rsid w:val="00B92EBC"/>
    <w:rsid w:val="00BA02F5"/>
    <w:rsid w:val="00BB2C52"/>
    <w:rsid w:val="00BB3AE2"/>
    <w:rsid w:val="00BB729A"/>
    <w:rsid w:val="00BB7BA4"/>
    <w:rsid w:val="00BC2EE4"/>
    <w:rsid w:val="00BC494D"/>
    <w:rsid w:val="00BC7EF5"/>
    <w:rsid w:val="00BD3657"/>
    <w:rsid w:val="00BD4266"/>
    <w:rsid w:val="00BD60AA"/>
    <w:rsid w:val="00BF452A"/>
    <w:rsid w:val="00C139AC"/>
    <w:rsid w:val="00C167FD"/>
    <w:rsid w:val="00C24D49"/>
    <w:rsid w:val="00C30900"/>
    <w:rsid w:val="00C45619"/>
    <w:rsid w:val="00C617ED"/>
    <w:rsid w:val="00C86F7E"/>
    <w:rsid w:val="00C924F2"/>
    <w:rsid w:val="00C93989"/>
    <w:rsid w:val="00CA0FF9"/>
    <w:rsid w:val="00CC1CDB"/>
    <w:rsid w:val="00CC4B4B"/>
    <w:rsid w:val="00CC5538"/>
    <w:rsid w:val="00CC60DF"/>
    <w:rsid w:val="00CD2FDF"/>
    <w:rsid w:val="00CD76C9"/>
    <w:rsid w:val="00CE234C"/>
    <w:rsid w:val="00CE33CE"/>
    <w:rsid w:val="00D042F5"/>
    <w:rsid w:val="00D04EC2"/>
    <w:rsid w:val="00D10078"/>
    <w:rsid w:val="00D13382"/>
    <w:rsid w:val="00D22109"/>
    <w:rsid w:val="00D35745"/>
    <w:rsid w:val="00D47388"/>
    <w:rsid w:val="00D5663B"/>
    <w:rsid w:val="00D60960"/>
    <w:rsid w:val="00D64BD0"/>
    <w:rsid w:val="00D679DE"/>
    <w:rsid w:val="00D92B1E"/>
    <w:rsid w:val="00D93A56"/>
    <w:rsid w:val="00D96031"/>
    <w:rsid w:val="00DA059C"/>
    <w:rsid w:val="00DA2769"/>
    <w:rsid w:val="00DA3DC6"/>
    <w:rsid w:val="00DA6F9F"/>
    <w:rsid w:val="00DB1123"/>
    <w:rsid w:val="00DB1E2A"/>
    <w:rsid w:val="00DC0993"/>
    <w:rsid w:val="00DC0CEA"/>
    <w:rsid w:val="00DC7C10"/>
    <w:rsid w:val="00DD2E18"/>
    <w:rsid w:val="00DE1C43"/>
    <w:rsid w:val="00DF1B19"/>
    <w:rsid w:val="00E04798"/>
    <w:rsid w:val="00E25F42"/>
    <w:rsid w:val="00E30B37"/>
    <w:rsid w:val="00E348FA"/>
    <w:rsid w:val="00E361E1"/>
    <w:rsid w:val="00E36C6B"/>
    <w:rsid w:val="00E45774"/>
    <w:rsid w:val="00E523A4"/>
    <w:rsid w:val="00E526E7"/>
    <w:rsid w:val="00E6015F"/>
    <w:rsid w:val="00E604BB"/>
    <w:rsid w:val="00E70C67"/>
    <w:rsid w:val="00E72779"/>
    <w:rsid w:val="00E758AD"/>
    <w:rsid w:val="00E778C5"/>
    <w:rsid w:val="00E94684"/>
    <w:rsid w:val="00EA1836"/>
    <w:rsid w:val="00EA64C6"/>
    <w:rsid w:val="00EA6F40"/>
    <w:rsid w:val="00EB2DE7"/>
    <w:rsid w:val="00EB3FA8"/>
    <w:rsid w:val="00EB450C"/>
    <w:rsid w:val="00EC1443"/>
    <w:rsid w:val="00ED0367"/>
    <w:rsid w:val="00ED08FD"/>
    <w:rsid w:val="00ED37FD"/>
    <w:rsid w:val="00ED6D0B"/>
    <w:rsid w:val="00EE01E1"/>
    <w:rsid w:val="00EE4792"/>
    <w:rsid w:val="00EF7A81"/>
    <w:rsid w:val="00F165E0"/>
    <w:rsid w:val="00F32EDC"/>
    <w:rsid w:val="00F33D62"/>
    <w:rsid w:val="00F4545C"/>
    <w:rsid w:val="00F55561"/>
    <w:rsid w:val="00F60D13"/>
    <w:rsid w:val="00F63AFA"/>
    <w:rsid w:val="00F70C38"/>
    <w:rsid w:val="00F764B3"/>
    <w:rsid w:val="00F774AB"/>
    <w:rsid w:val="00F80288"/>
    <w:rsid w:val="00FA44CE"/>
    <w:rsid w:val="00FB0ADE"/>
    <w:rsid w:val="00FB1D4A"/>
    <w:rsid w:val="00FB78E8"/>
    <w:rsid w:val="00FC76F8"/>
    <w:rsid w:val="00FD1B55"/>
    <w:rsid w:val="00FD5752"/>
    <w:rsid w:val="00FE2A25"/>
    <w:rsid w:val="00FF3DC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4"/>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6"/>
      </w:numPr>
      <w:tabs>
        <w:tab w:val="clear" w:pos="3214"/>
      </w:tabs>
      <w:ind w:left="567" w:hanging="567"/>
    </w:pPr>
    <w:rPr>
      <w:i/>
    </w:rPr>
  </w:style>
  <w:style w:type="paragraph" w:customStyle="1" w:styleId="Table25">
    <w:name w:val="Table 2.5"/>
    <w:basedOn w:val="Normal"/>
    <w:rsid w:val="006914CC"/>
    <w:pPr>
      <w:numPr>
        <w:ilvl w:val="1"/>
        <w:numId w:val="6"/>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5"/>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7"/>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8"/>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4"/>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6"/>
      </w:numPr>
      <w:tabs>
        <w:tab w:val="clear" w:pos="3214"/>
      </w:tabs>
      <w:ind w:left="567" w:hanging="567"/>
    </w:pPr>
    <w:rPr>
      <w:i/>
    </w:rPr>
  </w:style>
  <w:style w:type="paragraph" w:customStyle="1" w:styleId="Table25">
    <w:name w:val="Table 2.5"/>
    <w:basedOn w:val="Normal"/>
    <w:rsid w:val="006914CC"/>
    <w:pPr>
      <w:numPr>
        <w:ilvl w:val="1"/>
        <w:numId w:val="6"/>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5"/>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7"/>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8"/>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17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572B4-EBA9-46E6-843C-0A6E916305AF}"/>
</file>

<file path=customXml/itemProps2.xml><?xml version="1.0" encoding="utf-8"?>
<ds:datastoreItem xmlns:ds="http://schemas.openxmlformats.org/officeDocument/2006/customXml" ds:itemID="{696E8E9F-3086-465C-81F9-9D0A7D81AE78}"/>
</file>

<file path=customXml/itemProps3.xml><?xml version="1.0" encoding="utf-8"?>
<ds:datastoreItem xmlns:ds="http://schemas.openxmlformats.org/officeDocument/2006/customXml" ds:itemID="{CAE6DAE5-C801-49F2-9B0B-6D46CBC786B5}"/>
</file>

<file path=customXml/itemProps4.xml><?xml version="1.0" encoding="utf-8"?>
<ds:datastoreItem xmlns:ds="http://schemas.openxmlformats.org/officeDocument/2006/customXml" ds:itemID="{CDF73E3E-FD74-4929-A57E-0EE16EB49FE3}"/>
</file>

<file path=docProps/app.xml><?xml version="1.0" encoding="utf-8"?>
<Properties xmlns="http://schemas.openxmlformats.org/officeDocument/2006/extended-properties" xmlns:vt="http://schemas.openxmlformats.org/officeDocument/2006/docPropsVTypes">
  <Template>Normal</Template>
  <TotalTime>0</TotalTime>
  <Pages>30</Pages>
  <Words>14158</Words>
  <Characters>80705</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2016-10-14T21:32:00Z</dcterms:created>
  <dcterms:modified xsi:type="dcterms:W3CDTF">2016-10-14T21:54:00Z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