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7AA" w:rsidRPr="001C038E" w:rsidRDefault="007D37AA" w:rsidP="00AE44CD">
      <w:pPr>
        <w:pStyle w:val="CH2"/>
        <w:keepNext/>
        <w:keepLines/>
        <w:rPr>
          <w:rFonts w:ascii="Arial" w:hAnsi="Arial" w:cs="Arial"/>
        </w:rPr>
      </w:pPr>
      <w:bookmarkStart w:id="0" w:name="_GoBack"/>
      <w:bookmarkEnd w:id="0"/>
      <w:r>
        <w:tab/>
      </w:r>
      <w:r w:rsidRPr="00732D29">
        <w:tab/>
      </w:r>
      <w:r w:rsidRPr="001C038E">
        <w:rPr>
          <w:rFonts w:ascii="Arial" w:hAnsi="Arial" w:cs="Arial"/>
        </w:rPr>
        <w:t xml:space="preserve">Additional [voluntary] funding for the multilateral Fund to maximize the climate benefit </w:t>
      </w:r>
      <w:ins w:id="1" w:author=" ozone" w:date="2013-06-27T16:08:00Z">
        <w:r>
          <w:rPr>
            <w:rFonts w:ascii="Arial" w:hAnsi="Arial" w:cs="Arial"/>
          </w:rPr>
          <w:t>[</w:t>
        </w:r>
      </w:ins>
      <w:r w:rsidRPr="001C038E">
        <w:rPr>
          <w:rFonts w:ascii="Arial" w:hAnsi="Arial" w:cs="Arial"/>
        </w:rPr>
        <w:t>of the accelerated phase-out of HCFCs</w:t>
      </w:r>
      <w:ins w:id="2" w:author=" ozone" w:date="2013-06-27T16:08:00Z">
        <w:r>
          <w:rPr>
            <w:rFonts w:ascii="Arial" w:hAnsi="Arial" w:cs="Arial"/>
          </w:rPr>
          <w:t>]</w:t>
        </w:r>
      </w:ins>
      <w:r w:rsidRPr="001C038E">
        <w:rPr>
          <w:rFonts w:ascii="Arial" w:hAnsi="Arial" w:cs="Arial"/>
        </w:rPr>
        <w:t xml:space="preserve"> </w:t>
      </w:r>
    </w:p>
    <w:p w:rsidR="007D37AA" w:rsidRPr="001C038E" w:rsidRDefault="007D37AA" w:rsidP="00AE44CD">
      <w:pPr>
        <w:pStyle w:val="CH2"/>
        <w:keepNext/>
        <w:keepLines/>
        <w:rPr>
          <w:rFonts w:ascii="Arial" w:hAnsi="Arial" w:cs="Arial"/>
        </w:rPr>
      </w:pPr>
      <w:r w:rsidRPr="001C038E">
        <w:rPr>
          <w:rFonts w:ascii="Arial" w:hAnsi="Arial" w:cs="Arial"/>
        </w:rPr>
        <w:tab/>
      </w:r>
      <w:r w:rsidRPr="001C038E">
        <w:rPr>
          <w:rFonts w:ascii="Arial" w:hAnsi="Arial" w:cs="Arial"/>
        </w:rPr>
        <w:tab/>
      </w:r>
    </w:p>
    <w:p w:rsidR="007D37AA" w:rsidRPr="001C038E" w:rsidRDefault="007D37AA" w:rsidP="00F55E19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  <w:rPr>
          <w:rFonts w:ascii="Arial" w:hAnsi="Arial" w:cs="Arial"/>
          <w:color w:val="000000"/>
          <w:sz w:val="24"/>
          <w:szCs w:val="24"/>
        </w:rPr>
      </w:pPr>
      <w:r w:rsidRPr="001C038E">
        <w:rPr>
          <w:rFonts w:ascii="Arial" w:hAnsi="Arial" w:cs="Arial"/>
          <w:color w:val="000000"/>
          <w:sz w:val="24"/>
          <w:szCs w:val="24"/>
        </w:rPr>
        <w:t xml:space="preserve"> [</w:t>
      </w:r>
      <w:r w:rsidRPr="001C038E">
        <w:rPr>
          <w:rFonts w:ascii="Arial" w:hAnsi="Arial" w:cs="Arial"/>
          <w:i/>
          <w:iCs/>
          <w:color w:val="000000"/>
          <w:sz w:val="24"/>
          <w:szCs w:val="24"/>
        </w:rPr>
        <w:t>The Twenty-Fourth Meeting of the Parties</w:t>
      </w:r>
      <w:r w:rsidRPr="001C038E">
        <w:rPr>
          <w:rFonts w:ascii="Arial" w:hAnsi="Arial" w:cs="Arial"/>
          <w:color w:val="000000"/>
          <w:sz w:val="24"/>
          <w:szCs w:val="24"/>
        </w:rPr>
        <w:t xml:space="preserve">, </w:t>
      </w:r>
    </w:p>
    <w:p w:rsidR="007D37AA" w:rsidRPr="001C038E" w:rsidRDefault="007D37AA" w:rsidP="00F55E19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Rec</w:t>
      </w:r>
      <w:r w:rsidRPr="001C038E">
        <w:rPr>
          <w:rFonts w:ascii="Arial" w:hAnsi="Arial" w:cs="Arial"/>
          <w:i/>
          <w:iCs/>
          <w:sz w:val="24"/>
          <w:szCs w:val="24"/>
        </w:rPr>
        <w:t xml:space="preserve">alling </w:t>
      </w:r>
      <w:r w:rsidRPr="001C038E">
        <w:rPr>
          <w:rFonts w:ascii="Arial" w:hAnsi="Arial" w:cs="Arial"/>
          <w:sz w:val="24"/>
          <w:szCs w:val="24"/>
        </w:rPr>
        <w:t>that decision XIX/6 encourages parties to promote the selection of alternatives to HCFCs that minimize environmental impacts, in particular impacts on climate, as well as meeting other health, safety and economic considerations,</w:t>
      </w:r>
    </w:p>
    <w:p w:rsidR="007D37AA" w:rsidRPr="001C038E" w:rsidRDefault="007D37AA" w:rsidP="00F55E19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  <w:rPr>
          <w:rFonts w:ascii="Arial" w:hAnsi="Arial" w:cs="Arial"/>
          <w:sz w:val="24"/>
          <w:szCs w:val="24"/>
        </w:rPr>
      </w:pPr>
      <w:r w:rsidRPr="001C038E">
        <w:rPr>
          <w:rFonts w:ascii="Arial" w:hAnsi="Arial" w:cs="Arial"/>
          <w:i/>
          <w:iCs/>
          <w:sz w:val="24"/>
          <w:szCs w:val="24"/>
        </w:rPr>
        <w:t xml:space="preserve">Recalling </w:t>
      </w:r>
      <w:r w:rsidRPr="001C038E">
        <w:rPr>
          <w:rFonts w:ascii="Arial" w:hAnsi="Arial" w:cs="Arial"/>
          <w:sz w:val="24"/>
          <w:szCs w:val="24"/>
        </w:rPr>
        <w:t>that decision XIX/6 requests that the Executive Committee of the Multilateral Fund for the Implementation of the Montreal Protocol, when developing and applying funding criteria for projects and programmes for the accelerated phase</w:t>
      </w:r>
      <w:r w:rsidRPr="001C038E">
        <w:rPr>
          <w:rFonts w:ascii="Arial" w:hAnsi="Arial" w:cs="Arial"/>
          <w:sz w:val="24"/>
          <w:szCs w:val="24"/>
        </w:rPr>
        <w:noBreakHyphen/>
        <w:t>out of HCFCs, gives priority to cost-effective projects and programmes that focus on, inter alia, substitutes and alternatives that minimize other impacts on the environment, including on the climate, taking into account global-warming potential, energy use and other relevant factors,</w:t>
      </w:r>
    </w:p>
    <w:p w:rsidR="007D37AA" w:rsidRPr="001C038E" w:rsidRDefault="007D37AA" w:rsidP="00F55E19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  <w:rPr>
          <w:rFonts w:ascii="Arial" w:hAnsi="Arial" w:cs="Arial"/>
          <w:sz w:val="24"/>
          <w:szCs w:val="24"/>
        </w:rPr>
      </w:pPr>
      <w:r w:rsidRPr="001C038E">
        <w:rPr>
          <w:rFonts w:ascii="Arial" w:hAnsi="Arial" w:cs="Arial"/>
          <w:i/>
          <w:iCs/>
          <w:sz w:val="24"/>
          <w:szCs w:val="24"/>
        </w:rPr>
        <w:t>Recalling</w:t>
      </w:r>
      <w:r w:rsidRPr="001C038E">
        <w:rPr>
          <w:rFonts w:ascii="Arial" w:hAnsi="Arial" w:cs="Arial"/>
          <w:sz w:val="24"/>
          <w:szCs w:val="24"/>
        </w:rPr>
        <w:t xml:space="preserve"> that in the guidelines for the preparation of HCFC phase-out management plans adopted by the Executive Committee at its fifty-fourth meeting the Committee encouraged countries and agencies to explore potential financial incentives and opportunities for additional resources to maximize the environmental benefits of HCFC phase-out management plans in accordance with subparagraph 11 (b) of decision XIX/6 of the Nineteenth Meeting of the Parties, </w:t>
      </w:r>
    </w:p>
    <w:p w:rsidR="007D37AA" w:rsidRDefault="007D37AA" w:rsidP="00F55E19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  <w:rPr>
          <w:ins w:id="3" w:author=" ozone" w:date="2013-06-26T15:10:00Z"/>
          <w:rFonts w:ascii="Arial" w:hAnsi="Arial" w:cs="Arial"/>
          <w:sz w:val="24"/>
          <w:szCs w:val="24"/>
        </w:rPr>
      </w:pPr>
      <w:r w:rsidRPr="001C038E">
        <w:rPr>
          <w:rFonts w:ascii="Arial" w:hAnsi="Arial" w:cs="Arial"/>
          <w:i/>
          <w:iCs/>
          <w:sz w:val="24"/>
          <w:szCs w:val="24"/>
        </w:rPr>
        <w:t>Noting</w:t>
      </w:r>
      <w:r w:rsidRPr="001C038E">
        <w:rPr>
          <w:rFonts w:ascii="Arial" w:hAnsi="Arial" w:cs="Arial"/>
          <w:sz w:val="24"/>
          <w:szCs w:val="24"/>
        </w:rPr>
        <w:t xml:space="preserve"> that paragraph 2 of article 10 of the Montreal Protocol stipulates that: “The mechanism established under paragraph 1 shall include a Multilateral Fund. It may also include other means of multilateral, regional and bilateral cooperation”,</w:t>
      </w:r>
    </w:p>
    <w:p w:rsidR="007D37AA" w:rsidRDefault="007D37AA" w:rsidP="00F55E19">
      <w:pPr>
        <w:pStyle w:val="Normal-pool"/>
        <w:numPr>
          <w:ins w:id="4" w:author=" ozone" w:date="2013-06-26T15:10:00Z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  <w:rPr>
          <w:ins w:id="5" w:author=" ozone" w:date="2013-06-26T15:21:00Z"/>
          <w:rFonts w:ascii="Arial" w:hAnsi="Arial" w:cs="Arial"/>
          <w:i/>
          <w:iCs/>
          <w:sz w:val="24"/>
          <w:szCs w:val="24"/>
        </w:rPr>
      </w:pPr>
      <w:ins w:id="6" w:author=" ozone" w:date="2013-06-26T15:10:00Z">
        <w:r>
          <w:rPr>
            <w:rFonts w:ascii="Arial" w:hAnsi="Arial" w:cs="Arial"/>
            <w:i/>
            <w:iCs/>
            <w:sz w:val="24"/>
            <w:szCs w:val="24"/>
          </w:rPr>
          <w:t>[Recalling that Article 10 of the Montreal Protocol enables</w:t>
        </w:r>
      </w:ins>
      <w:ins w:id="7" w:author=" ozone" w:date="2013-06-26T15:11:00Z">
        <w:r>
          <w:rPr>
            <w:rFonts w:ascii="Arial" w:hAnsi="Arial" w:cs="Arial"/>
            <w:i/>
            <w:iCs/>
            <w:sz w:val="24"/>
            <w:szCs w:val="24"/>
          </w:rPr>
          <w:t>….]</w:t>
        </w:r>
      </w:ins>
    </w:p>
    <w:p w:rsidR="007D37AA" w:rsidRPr="001C038E" w:rsidRDefault="007D37AA" w:rsidP="00F55E19">
      <w:pPr>
        <w:pStyle w:val="Normal-pool"/>
        <w:numPr>
          <w:ins w:id="8" w:author=" ozone" w:date="2013-06-26T15:10:00Z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  <w:rPr>
          <w:rFonts w:ascii="Arial" w:hAnsi="Arial" w:cs="Arial"/>
          <w:sz w:val="24"/>
          <w:szCs w:val="24"/>
        </w:rPr>
      </w:pPr>
      <w:ins w:id="9" w:author=" ozone" w:date="2013-06-26T15:22:00Z">
        <w:r>
          <w:rPr>
            <w:rFonts w:ascii="Arial" w:hAnsi="Arial" w:cs="Arial"/>
            <w:i/>
            <w:iCs/>
            <w:sz w:val="24"/>
            <w:szCs w:val="24"/>
          </w:rPr>
          <w:t>[Noting that donor</w:t>
        </w:r>
      </w:ins>
      <w:ins w:id="10" w:author=" ozone" w:date="2013-06-26T15:23:00Z">
        <w:r>
          <w:rPr>
            <w:rFonts w:ascii="Arial" w:hAnsi="Arial" w:cs="Arial"/>
            <w:i/>
            <w:iCs/>
            <w:sz w:val="24"/>
            <w:szCs w:val="24"/>
          </w:rPr>
          <w:t>s</w:t>
        </w:r>
      </w:ins>
      <w:ins w:id="11" w:author=" ozone" w:date="2013-06-26T15:22:00Z">
        <w:r>
          <w:rPr>
            <w:rFonts w:ascii="Arial" w:hAnsi="Arial" w:cs="Arial"/>
            <w:i/>
            <w:iCs/>
            <w:sz w:val="24"/>
            <w:szCs w:val="24"/>
          </w:rPr>
          <w:t xml:space="preserve"> do not impose any conditions for their contributions…..]</w:t>
        </w:r>
      </w:ins>
    </w:p>
    <w:p w:rsidR="007D37AA" w:rsidRPr="001C038E" w:rsidRDefault="007D37AA" w:rsidP="0009085E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624" w:firstLine="624"/>
        <w:rPr>
          <w:rFonts w:ascii="Arial" w:hAnsi="Arial" w:cs="Arial"/>
          <w:i/>
          <w:iCs/>
          <w:color w:val="000000"/>
          <w:sz w:val="24"/>
          <w:szCs w:val="24"/>
        </w:rPr>
      </w:pPr>
      <w:r w:rsidRPr="001C038E">
        <w:rPr>
          <w:rFonts w:ascii="Arial" w:hAnsi="Arial" w:cs="Arial"/>
          <w:i/>
          <w:iCs/>
          <w:color w:val="000000"/>
          <w:sz w:val="24"/>
          <w:szCs w:val="24"/>
        </w:rPr>
        <w:t>decides:</w:t>
      </w:r>
    </w:p>
    <w:p w:rsidR="007D37AA" w:rsidRPr="001C038E" w:rsidRDefault="007D37AA" w:rsidP="008B2883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  <w:tab w:val="left" w:pos="1980"/>
        </w:tabs>
        <w:spacing w:after="120"/>
        <w:ind w:left="1248"/>
        <w:rPr>
          <w:rFonts w:ascii="Arial" w:hAnsi="Arial" w:cs="Arial"/>
          <w:sz w:val="24"/>
          <w:szCs w:val="24"/>
          <w:lang w:val="en-US"/>
        </w:rPr>
      </w:pPr>
      <w:ins w:id="12" w:author=" ozone" w:date="2013-06-26T14:35:00Z">
        <w:r>
          <w:rPr>
            <w:rFonts w:ascii="Arial" w:hAnsi="Arial" w:cs="Arial"/>
            <w:sz w:val="24"/>
            <w:szCs w:val="24"/>
            <w:lang w:val="en-US"/>
          </w:rPr>
          <w:t>[</w:t>
        </w:r>
      </w:ins>
      <w:r w:rsidRPr="001C038E">
        <w:rPr>
          <w:rFonts w:ascii="Arial" w:hAnsi="Arial" w:cs="Arial"/>
          <w:sz w:val="24"/>
          <w:szCs w:val="24"/>
          <w:lang w:val="en-US"/>
        </w:rPr>
        <w:t>1.</w:t>
      </w:r>
      <w:r w:rsidRPr="001C038E">
        <w:rPr>
          <w:rFonts w:ascii="Arial" w:hAnsi="Arial" w:cs="Arial"/>
          <w:sz w:val="24"/>
          <w:szCs w:val="24"/>
          <w:lang w:val="en-US"/>
        </w:rPr>
        <w:tab/>
        <w:t xml:space="preserve">To request the Executive Committee to consider the means for </w:t>
      </w:r>
      <w:ins w:id="13" w:author=" ozone" w:date="2013-06-26T14:23:00Z">
        <w:r>
          <w:rPr>
            <w:rFonts w:ascii="Arial" w:hAnsi="Arial" w:cs="Arial"/>
            <w:sz w:val="24"/>
            <w:szCs w:val="24"/>
            <w:lang w:val="en-US"/>
          </w:rPr>
          <w:t>[</w:t>
        </w:r>
      </w:ins>
      <w:r w:rsidRPr="001C038E">
        <w:rPr>
          <w:rFonts w:ascii="Arial" w:hAnsi="Arial" w:cs="Arial"/>
          <w:sz w:val="24"/>
          <w:szCs w:val="24"/>
          <w:lang w:val="en-US"/>
        </w:rPr>
        <w:t>receiving and</w:t>
      </w:r>
      <w:ins w:id="14" w:author=" ozone" w:date="2013-06-26T14:23:00Z">
        <w:r>
          <w:rPr>
            <w:rFonts w:ascii="Arial" w:hAnsi="Arial" w:cs="Arial"/>
            <w:sz w:val="24"/>
            <w:szCs w:val="24"/>
            <w:lang w:val="en-US"/>
          </w:rPr>
          <w:t>]</w:t>
        </w:r>
      </w:ins>
      <w:r w:rsidRPr="001C038E">
        <w:rPr>
          <w:rFonts w:ascii="Arial" w:hAnsi="Arial" w:cs="Arial"/>
          <w:sz w:val="24"/>
          <w:szCs w:val="24"/>
          <w:lang w:val="en-US"/>
        </w:rPr>
        <w:t xml:space="preserve"> managing voluntary contributions </w:t>
      </w:r>
      <w:ins w:id="15" w:author=" ozone" w:date="2013-06-26T14:23:00Z">
        <w:r>
          <w:rPr>
            <w:rFonts w:ascii="Arial" w:hAnsi="Arial" w:cs="Arial"/>
            <w:sz w:val="24"/>
            <w:szCs w:val="24"/>
            <w:lang w:val="en-US"/>
          </w:rPr>
          <w:t xml:space="preserve">that </w:t>
        </w:r>
      </w:ins>
      <w:ins w:id="16" w:author=" ozone" w:date="2013-06-26T14:22:00Z">
        <w:r>
          <w:rPr>
            <w:rFonts w:ascii="Arial" w:hAnsi="Arial" w:cs="Arial"/>
            <w:sz w:val="24"/>
            <w:szCs w:val="24"/>
            <w:lang w:val="en-US"/>
          </w:rPr>
          <w:t xml:space="preserve">are made </w:t>
        </w:r>
      </w:ins>
      <w:r w:rsidRPr="001C038E">
        <w:rPr>
          <w:rFonts w:ascii="Arial" w:hAnsi="Arial" w:cs="Arial"/>
          <w:sz w:val="24"/>
          <w:szCs w:val="24"/>
          <w:lang w:val="en-US"/>
        </w:rPr>
        <w:t xml:space="preserve">independently </w:t>
      </w:r>
      <w:ins w:id="17" w:author=" ozone" w:date="2013-06-26T14:22:00Z">
        <w:r>
          <w:rPr>
            <w:rFonts w:ascii="Arial" w:hAnsi="Arial" w:cs="Arial"/>
            <w:sz w:val="24"/>
            <w:szCs w:val="24"/>
            <w:lang w:val="en-US"/>
          </w:rPr>
          <w:t>[</w:t>
        </w:r>
      </w:ins>
      <w:r w:rsidRPr="001C038E">
        <w:rPr>
          <w:rFonts w:ascii="Arial" w:hAnsi="Arial" w:cs="Arial"/>
          <w:sz w:val="24"/>
          <w:szCs w:val="24"/>
          <w:lang w:val="en-US"/>
        </w:rPr>
        <w:t>or</w:t>
      </w:r>
      <w:ins w:id="18" w:author=" ozone" w:date="2013-06-26T14:22:00Z">
        <w:r>
          <w:rPr>
            <w:rFonts w:ascii="Arial" w:hAnsi="Arial" w:cs="Arial"/>
            <w:sz w:val="24"/>
            <w:szCs w:val="24"/>
            <w:lang w:val="en-US"/>
          </w:rPr>
          <w:t>]</w:t>
        </w:r>
      </w:ins>
      <w:ins w:id="19" w:author=" ozone" w:date="2013-06-26T14:23:00Z">
        <w:r>
          <w:rPr>
            <w:rFonts w:ascii="Arial" w:hAnsi="Arial" w:cs="Arial"/>
            <w:sz w:val="24"/>
            <w:szCs w:val="24"/>
            <w:lang w:val="en-US"/>
          </w:rPr>
          <w:t>[and]</w:t>
        </w:r>
      </w:ins>
      <w:r w:rsidRPr="001C038E">
        <w:rPr>
          <w:rFonts w:ascii="Arial" w:hAnsi="Arial" w:cs="Arial"/>
          <w:sz w:val="24"/>
          <w:szCs w:val="24"/>
          <w:lang w:val="en-US"/>
        </w:rPr>
        <w:t xml:space="preserve"> additionally to pledged contributions to the Multilateral Fund</w:t>
      </w:r>
      <w:ins w:id="20" w:author=" ozone" w:date="2013-06-26T14:13:00Z">
        <w:r>
          <w:rPr>
            <w:rFonts w:ascii="Arial" w:hAnsi="Arial" w:cs="Arial"/>
            <w:sz w:val="24"/>
            <w:szCs w:val="24"/>
            <w:lang w:val="en-US"/>
          </w:rPr>
          <w:t xml:space="preserve"> on a trial basis for a period of </w:t>
        </w:r>
      </w:ins>
      <w:ins w:id="21" w:author=" ozone" w:date="2013-06-26T14:17:00Z">
        <w:r>
          <w:rPr>
            <w:rFonts w:ascii="Arial" w:hAnsi="Arial" w:cs="Arial"/>
            <w:sz w:val="24"/>
            <w:szCs w:val="24"/>
            <w:lang w:val="en-US"/>
          </w:rPr>
          <w:t xml:space="preserve">[three] </w:t>
        </w:r>
      </w:ins>
      <w:ins w:id="22" w:author=" ozone" w:date="2013-06-26T14:14:00Z">
        <w:r>
          <w:rPr>
            <w:rFonts w:ascii="Arial" w:hAnsi="Arial" w:cs="Arial"/>
            <w:sz w:val="24"/>
            <w:szCs w:val="24"/>
            <w:lang w:val="en-US"/>
          </w:rPr>
          <w:t>[four] [one]</w:t>
        </w:r>
      </w:ins>
      <w:ins w:id="23" w:author=" ozone" w:date="2013-06-26T14:13:00Z">
        <w:r>
          <w:rPr>
            <w:rFonts w:ascii="Arial" w:hAnsi="Arial" w:cs="Arial"/>
            <w:sz w:val="24"/>
            <w:szCs w:val="24"/>
            <w:lang w:val="en-US"/>
          </w:rPr>
          <w:t xml:space="preserve"> years</w:t>
        </w:r>
      </w:ins>
      <w:r w:rsidRPr="001C038E">
        <w:rPr>
          <w:rFonts w:ascii="Arial" w:hAnsi="Arial" w:cs="Arial"/>
          <w:sz w:val="24"/>
          <w:szCs w:val="24"/>
          <w:lang w:val="en-US"/>
        </w:rPr>
        <w:t>;</w:t>
      </w:r>
      <w:ins w:id="24" w:author=" ozone" w:date="2013-06-26T14:35:00Z">
        <w:r>
          <w:rPr>
            <w:rFonts w:ascii="Arial" w:hAnsi="Arial" w:cs="Arial"/>
            <w:sz w:val="24"/>
            <w:szCs w:val="24"/>
            <w:lang w:val="en-US"/>
          </w:rPr>
          <w:t>]</w:t>
        </w:r>
      </w:ins>
      <w:r w:rsidRPr="001C038E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7D37AA" w:rsidRPr="001C038E" w:rsidRDefault="007D37AA" w:rsidP="008B2883">
      <w:pPr>
        <w:pStyle w:val="Normal-pool"/>
        <w:numPr>
          <w:ilvl w:val="0"/>
          <w:numId w:val="49"/>
        </w:numPr>
        <w:tabs>
          <w:tab w:val="clear" w:pos="1247"/>
          <w:tab w:val="clear" w:pos="1608"/>
          <w:tab w:val="clear" w:pos="1814"/>
          <w:tab w:val="clear" w:pos="2381"/>
          <w:tab w:val="clear" w:pos="2948"/>
          <w:tab w:val="clear" w:pos="3515"/>
          <w:tab w:val="left" w:pos="624"/>
          <w:tab w:val="left" w:pos="1980"/>
        </w:tabs>
        <w:spacing w:after="120"/>
        <w:ind w:left="1260" w:firstLine="0"/>
        <w:rPr>
          <w:rFonts w:ascii="Arial" w:hAnsi="Arial" w:cs="Arial"/>
          <w:sz w:val="24"/>
          <w:szCs w:val="24"/>
          <w:lang w:val="en-US"/>
        </w:rPr>
      </w:pPr>
      <w:r w:rsidRPr="001C038E">
        <w:rPr>
          <w:rFonts w:ascii="Arial" w:hAnsi="Arial" w:cs="Arial"/>
          <w:sz w:val="24"/>
          <w:szCs w:val="24"/>
          <w:lang w:val="en-US"/>
        </w:rPr>
        <w:t xml:space="preserve">To </w:t>
      </w:r>
      <w:ins w:id="25" w:author=" ozone" w:date="2013-06-26T15:04:00Z">
        <w:r>
          <w:rPr>
            <w:rFonts w:ascii="Arial" w:hAnsi="Arial" w:cs="Arial"/>
            <w:sz w:val="24"/>
            <w:szCs w:val="24"/>
            <w:lang w:val="en-US"/>
          </w:rPr>
          <w:t>[</w:t>
        </w:r>
      </w:ins>
      <w:r w:rsidRPr="001C038E">
        <w:rPr>
          <w:rFonts w:ascii="Arial" w:hAnsi="Arial" w:cs="Arial"/>
          <w:sz w:val="24"/>
          <w:szCs w:val="24"/>
          <w:lang w:val="en-US"/>
        </w:rPr>
        <w:t>invite</w:t>
      </w:r>
      <w:ins w:id="26" w:author=" ozone" w:date="2013-06-26T15:04:00Z">
        <w:r>
          <w:rPr>
            <w:rFonts w:ascii="Arial" w:hAnsi="Arial" w:cs="Arial"/>
            <w:sz w:val="24"/>
            <w:szCs w:val="24"/>
            <w:lang w:val="en-US"/>
          </w:rPr>
          <w:t>] [urge]</w:t>
        </w:r>
      </w:ins>
      <w:r w:rsidRPr="001C038E">
        <w:rPr>
          <w:rFonts w:ascii="Arial" w:hAnsi="Arial" w:cs="Arial"/>
          <w:sz w:val="24"/>
          <w:szCs w:val="24"/>
          <w:lang w:val="en-US"/>
        </w:rPr>
        <w:t xml:space="preserve"> [non-Article 5] Parties</w:t>
      </w:r>
      <w:ins w:id="27" w:author=" ozone" w:date="2013-06-26T14:45:00Z">
        <w:r>
          <w:rPr>
            <w:rFonts w:ascii="Arial" w:hAnsi="Arial" w:cs="Arial"/>
            <w:sz w:val="24"/>
            <w:szCs w:val="24"/>
            <w:lang w:val="en-US"/>
          </w:rPr>
          <w:t xml:space="preserve"> </w:t>
        </w:r>
      </w:ins>
      <w:ins w:id="28" w:author=" ozone" w:date="2013-06-27T16:33:00Z">
        <w:r>
          <w:rPr>
            <w:rFonts w:ascii="Arial" w:hAnsi="Arial" w:cs="Arial"/>
            <w:sz w:val="24"/>
            <w:szCs w:val="24"/>
            <w:lang w:val="en-US"/>
          </w:rPr>
          <w:t>[</w:t>
        </w:r>
      </w:ins>
      <w:ins w:id="29" w:author=" ozone" w:date="2013-06-27T16:32:00Z">
        <w:r>
          <w:rPr>
            <w:rFonts w:ascii="Arial" w:hAnsi="Arial" w:cs="Arial"/>
            <w:sz w:val="24"/>
            <w:szCs w:val="24"/>
            <w:lang w:val="en-US"/>
          </w:rPr>
          <w:t>who have paid their contributions to the Multilateral Funfd in full and in time</w:t>
        </w:r>
      </w:ins>
      <w:ins w:id="30" w:author=" ozone" w:date="2013-06-27T16:33:00Z">
        <w:r>
          <w:rPr>
            <w:rFonts w:ascii="Arial" w:hAnsi="Arial" w:cs="Arial"/>
            <w:sz w:val="24"/>
            <w:szCs w:val="24"/>
            <w:lang w:val="en-US"/>
          </w:rPr>
          <w:t>]</w:t>
        </w:r>
      </w:ins>
      <w:ins w:id="31" w:author=" ozone" w:date="2013-06-27T16:32:00Z">
        <w:r>
          <w:rPr>
            <w:rFonts w:ascii="Arial" w:hAnsi="Arial" w:cs="Arial"/>
            <w:sz w:val="24"/>
            <w:szCs w:val="24"/>
            <w:lang w:val="en-US"/>
          </w:rPr>
          <w:t xml:space="preserve"> </w:t>
        </w:r>
      </w:ins>
      <w:ins w:id="32" w:author=" ozone" w:date="2013-06-26T14:45:00Z">
        <w:r>
          <w:rPr>
            <w:rFonts w:ascii="Arial" w:hAnsi="Arial" w:cs="Arial"/>
            <w:sz w:val="24"/>
            <w:szCs w:val="24"/>
            <w:lang w:val="en-US"/>
          </w:rPr>
          <w:t>[or other entities]</w:t>
        </w:r>
      </w:ins>
      <w:del w:id="33" w:author=" ozone" w:date="2013-06-26T14:48:00Z">
        <w:r w:rsidRPr="001C038E" w:rsidDel="00B51444">
          <w:rPr>
            <w:rFonts w:ascii="Arial" w:hAnsi="Arial" w:cs="Arial"/>
            <w:sz w:val="24"/>
            <w:szCs w:val="24"/>
            <w:lang w:val="en-US"/>
          </w:rPr>
          <w:delText>,</w:delText>
        </w:r>
      </w:del>
      <w:r w:rsidRPr="001C038E">
        <w:rPr>
          <w:rFonts w:ascii="Arial" w:hAnsi="Arial" w:cs="Arial"/>
          <w:sz w:val="24"/>
          <w:szCs w:val="24"/>
          <w:lang w:val="en-US"/>
        </w:rPr>
        <w:t xml:space="preserve"> </w:t>
      </w:r>
      <w:ins w:id="34" w:author="unep" w:date="2012-11-16T10:39:00Z">
        <w:r>
          <w:rPr>
            <w:rFonts w:ascii="Arial" w:hAnsi="Arial" w:cs="Arial"/>
            <w:sz w:val="24"/>
            <w:szCs w:val="24"/>
            <w:lang w:val="en-US"/>
          </w:rPr>
          <w:t>[</w:t>
        </w:r>
      </w:ins>
      <w:r w:rsidRPr="001C038E">
        <w:rPr>
          <w:rFonts w:ascii="Arial" w:hAnsi="Arial" w:cs="Arial"/>
          <w:sz w:val="24"/>
          <w:szCs w:val="24"/>
          <w:lang w:val="en-US"/>
        </w:rPr>
        <w:t>organizations and multilateral and/or financial institutions</w:t>
      </w:r>
      <w:ins w:id="35" w:author="unep" w:date="2012-11-16T10:39:00Z">
        <w:r>
          <w:rPr>
            <w:rFonts w:ascii="Arial" w:hAnsi="Arial" w:cs="Arial"/>
            <w:sz w:val="24"/>
            <w:szCs w:val="24"/>
            <w:lang w:val="en-US"/>
          </w:rPr>
          <w:t>]</w:t>
        </w:r>
      </w:ins>
      <w:r w:rsidRPr="001C038E">
        <w:rPr>
          <w:rFonts w:ascii="Arial" w:hAnsi="Arial" w:cs="Arial"/>
          <w:sz w:val="24"/>
          <w:szCs w:val="24"/>
          <w:lang w:val="en-US"/>
        </w:rPr>
        <w:t xml:space="preserve">, to </w:t>
      </w:r>
      <w:ins w:id="36" w:author=" ozone" w:date="2013-06-26T15:19:00Z">
        <w:r>
          <w:rPr>
            <w:rFonts w:ascii="Arial" w:hAnsi="Arial" w:cs="Arial"/>
            <w:sz w:val="24"/>
            <w:szCs w:val="24"/>
            <w:lang w:val="en-US"/>
          </w:rPr>
          <w:t>provide</w:t>
        </w:r>
      </w:ins>
      <w:ins w:id="37" w:author=" ozone" w:date="2013-06-26T15:26:00Z">
        <w:r>
          <w:rPr>
            <w:rFonts w:ascii="Arial" w:hAnsi="Arial" w:cs="Arial"/>
            <w:sz w:val="24"/>
            <w:szCs w:val="24"/>
            <w:lang w:val="en-US"/>
          </w:rPr>
          <w:t xml:space="preserve"> </w:t>
        </w:r>
      </w:ins>
      <w:ins w:id="38" w:author=" ozone" w:date="2013-06-26T15:25:00Z">
        <w:r>
          <w:rPr>
            <w:rFonts w:ascii="Arial" w:hAnsi="Arial" w:cs="Arial"/>
            <w:sz w:val="24"/>
            <w:szCs w:val="24"/>
            <w:lang w:val="en-US"/>
          </w:rPr>
          <w:t>on a voluntary</w:t>
        </w:r>
      </w:ins>
      <w:ins w:id="39" w:author=" ozone" w:date="2013-06-26T15:26:00Z">
        <w:r>
          <w:rPr>
            <w:rFonts w:ascii="Arial" w:hAnsi="Arial" w:cs="Arial"/>
            <w:sz w:val="24"/>
            <w:szCs w:val="24"/>
            <w:lang w:val="en-US"/>
          </w:rPr>
          <w:t xml:space="preserve"> basis</w:t>
        </w:r>
      </w:ins>
      <w:ins w:id="40" w:author=" ozone" w:date="2013-06-26T15:32:00Z">
        <w:r>
          <w:rPr>
            <w:rFonts w:ascii="Arial" w:hAnsi="Arial" w:cs="Arial"/>
            <w:sz w:val="24"/>
            <w:szCs w:val="24"/>
            <w:lang w:val="en-US"/>
          </w:rPr>
          <w:t>,</w:t>
        </w:r>
        <w:r w:rsidRPr="00514987">
          <w:rPr>
            <w:rFonts w:ascii="Arial" w:hAnsi="Arial" w:cs="Arial"/>
            <w:sz w:val="24"/>
            <w:szCs w:val="24"/>
            <w:lang w:val="en-US"/>
          </w:rPr>
          <w:t xml:space="preserve"> </w:t>
        </w:r>
      </w:ins>
      <w:ins w:id="41" w:author=" ozone" w:date="2013-06-26T15:40:00Z">
        <w:r>
          <w:rPr>
            <w:rFonts w:ascii="Arial" w:hAnsi="Arial" w:cs="Arial"/>
            <w:sz w:val="24"/>
            <w:szCs w:val="24"/>
            <w:lang w:val="en-US"/>
          </w:rPr>
          <w:t>[</w:t>
        </w:r>
      </w:ins>
      <w:ins w:id="42" w:author=" ozone" w:date="2013-06-26T15:32:00Z">
        <w:r>
          <w:rPr>
            <w:rFonts w:ascii="Arial" w:hAnsi="Arial" w:cs="Arial"/>
            <w:sz w:val="24"/>
            <w:szCs w:val="24"/>
            <w:lang w:val="en-US"/>
          </w:rPr>
          <w:t xml:space="preserve">without </w:t>
        </w:r>
      </w:ins>
      <w:ins w:id="43" w:author=" ozone" w:date="2013-06-26T15:35:00Z">
        <w:r>
          <w:rPr>
            <w:rFonts w:ascii="Arial" w:hAnsi="Arial" w:cs="Arial"/>
            <w:sz w:val="24"/>
            <w:szCs w:val="24"/>
            <w:lang w:val="en-US"/>
          </w:rPr>
          <w:t xml:space="preserve">specific </w:t>
        </w:r>
      </w:ins>
      <w:ins w:id="44" w:author=" ozone" w:date="2013-06-26T15:32:00Z">
        <w:r>
          <w:rPr>
            <w:rFonts w:ascii="Arial" w:hAnsi="Arial" w:cs="Arial"/>
            <w:sz w:val="24"/>
            <w:szCs w:val="24"/>
            <w:lang w:val="en-US"/>
          </w:rPr>
          <w:t>conditions</w:t>
        </w:r>
      </w:ins>
      <w:ins w:id="45" w:author=" ozone" w:date="2013-06-26T15:40:00Z">
        <w:r>
          <w:rPr>
            <w:rFonts w:ascii="Arial" w:hAnsi="Arial" w:cs="Arial"/>
            <w:sz w:val="24"/>
            <w:szCs w:val="24"/>
            <w:lang w:val="en-US"/>
          </w:rPr>
          <w:t>]</w:t>
        </w:r>
      </w:ins>
      <w:ins w:id="46" w:author=" ozone" w:date="2013-06-26T16:48:00Z">
        <w:r>
          <w:rPr>
            <w:rFonts w:ascii="Arial" w:hAnsi="Arial" w:cs="Arial"/>
            <w:sz w:val="24"/>
            <w:szCs w:val="24"/>
            <w:lang w:val="en-US"/>
          </w:rPr>
          <w:t>,</w:t>
        </w:r>
      </w:ins>
      <w:ins w:id="47" w:author=" ozone" w:date="2013-06-26T15:37:00Z">
        <w:r>
          <w:rPr>
            <w:rFonts w:ascii="Arial" w:hAnsi="Arial" w:cs="Arial"/>
            <w:sz w:val="24"/>
            <w:szCs w:val="24"/>
            <w:lang w:val="en-US"/>
          </w:rPr>
          <w:t xml:space="preserve"> </w:t>
        </w:r>
      </w:ins>
      <w:ins w:id="48" w:author=" ozone" w:date="2013-06-26T15:39:00Z">
        <w:r>
          <w:rPr>
            <w:rFonts w:ascii="Arial" w:hAnsi="Arial" w:cs="Arial"/>
            <w:sz w:val="24"/>
            <w:szCs w:val="24"/>
            <w:lang w:val="en-US"/>
          </w:rPr>
          <w:t xml:space="preserve">[unconditional] </w:t>
        </w:r>
      </w:ins>
      <w:ins w:id="49" w:author=" ozone" w:date="2013-06-26T15:19:00Z">
        <w:r>
          <w:rPr>
            <w:rFonts w:ascii="Arial" w:hAnsi="Arial" w:cs="Arial"/>
            <w:sz w:val="24"/>
            <w:szCs w:val="24"/>
            <w:lang w:val="en-US"/>
          </w:rPr>
          <w:t>new and additional financial resources to the Multilateral Fund</w:t>
        </w:r>
      </w:ins>
      <w:r w:rsidRPr="001C038E">
        <w:rPr>
          <w:rFonts w:ascii="Arial" w:hAnsi="Arial" w:cs="Arial"/>
          <w:sz w:val="24"/>
          <w:szCs w:val="24"/>
          <w:lang w:val="en-US"/>
        </w:rPr>
        <w:t>:</w:t>
      </w:r>
    </w:p>
    <w:p w:rsidR="007D37AA" w:rsidRPr="001C038E" w:rsidRDefault="007D37AA" w:rsidP="008B2883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440"/>
        <w:rPr>
          <w:rFonts w:ascii="Arial" w:hAnsi="Arial" w:cs="Arial"/>
          <w:sz w:val="24"/>
          <w:szCs w:val="24"/>
          <w:lang w:val="en-US"/>
        </w:rPr>
      </w:pPr>
      <w:r w:rsidRPr="00364ED9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(option 1)</w:t>
      </w:r>
      <w:r w:rsidRPr="001C038E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for purposes </w:t>
      </w:r>
      <w:r w:rsidRPr="001C038E">
        <w:rPr>
          <w:rFonts w:ascii="Arial" w:hAnsi="Arial" w:cs="Arial"/>
          <w:sz w:val="24"/>
          <w:szCs w:val="24"/>
          <w:lang w:val="en-US"/>
        </w:rPr>
        <w:t xml:space="preserve">of maximizing environment benefits </w:t>
      </w:r>
      <w:ins w:id="50" w:author=" ozone" w:date="2013-06-27T16:18:00Z">
        <w:r>
          <w:rPr>
            <w:rFonts w:ascii="Arial" w:hAnsi="Arial" w:cs="Arial"/>
            <w:sz w:val="24"/>
            <w:szCs w:val="24"/>
            <w:lang w:val="en-US"/>
          </w:rPr>
          <w:t>[</w:t>
        </w:r>
      </w:ins>
      <w:ins w:id="51" w:author=" ozone" w:date="2013-06-27T15:53:00Z">
        <w:r>
          <w:rPr>
            <w:rFonts w:ascii="Arial" w:hAnsi="Arial" w:cs="Arial"/>
            <w:sz w:val="24"/>
            <w:szCs w:val="24"/>
            <w:lang w:val="en-US"/>
          </w:rPr>
          <w:t>of the accelerated phase</w:t>
        </w:r>
      </w:ins>
      <w:ins w:id="52" w:author=" ozone" w:date="2013-06-27T15:58:00Z">
        <w:r>
          <w:rPr>
            <w:rFonts w:ascii="Arial" w:hAnsi="Arial" w:cs="Arial"/>
            <w:sz w:val="24"/>
            <w:szCs w:val="24"/>
            <w:lang w:val="en-US"/>
          </w:rPr>
          <w:t>-</w:t>
        </w:r>
      </w:ins>
      <w:ins w:id="53" w:author=" ozone" w:date="2013-06-27T15:53:00Z">
        <w:r>
          <w:rPr>
            <w:rFonts w:ascii="Arial" w:hAnsi="Arial" w:cs="Arial"/>
            <w:sz w:val="24"/>
            <w:szCs w:val="24"/>
            <w:lang w:val="en-US"/>
          </w:rPr>
          <w:t>out of HCFCs</w:t>
        </w:r>
      </w:ins>
      <w:ins w:id="54" w:author=" ozone" w:date="2013-06-27T16:18:00Z">
        <w:r>
          <w:rPr>
            <w:rFonts w:ascii="Arial" w:hAnsi="Arial" w:cs="Arial"/>
            <w:sz w:val="24"/>
            <w:szCs w:val="24"/>
            <w:lang w:val="en-US"/>
          </w:rPr>
          <w:t>]</w:t>
        </w:r>
      </w:ins>
      <w:ins w:id="55" w:author=" ozone" w:date="2013-06-27T15:53:00Z">
        <w:r>
          <w:rPr>
            <w:rFonts w:ascii="Arial" w:hAnsi="Arial" w:cs="Arial"/>
            <w:sz w:val="24"/>
            <w:szCs w:val="24"/>
            <w:lang w:val="en-US"/>
          </w:rPr>
          <w:t xml:space="preserve"> </w:t>
        </w:r>
      </w:ins>
      <w:r w:rsidRPr="001C038E">
        <w:rPr>
          <w:rFonts w:ascii="Arial" w:hAnsi="Arial" w:cs="Arial"/>
          <w:sz w:val="24"/>
          <w:szCs w:val="24"/>
        </w:rPr>
        <w:t>other than ozone layer protect</w:t>
      </w:r>
      <w:r>
        <w:rPr>
          <w:rFonts w:ascii="Arial" w:hAnsi="Arial" w:cs="Arial"/>
          <w:sz w:val="24"/>
          <w:szCs w:val="24"/>
        </w:rPr>
        <w:t>ion, in particular with respect to</w:t>
      </w:r>
      <w:r w:rsidRPr="001C038E">
        <w:rPr>
          <w:rFonts w:ascii="Arial" w:hAnsi="Arial" w:cs="Arial"/>
          <w:sz w:val="24"/>
          <w:szCs w:val="24"/>
        </w:rPr>
        <w:t xml:space="preserve"> the climate</w:t>
      </w:r>
      <w:r>
        <w:rPr>
          <w:rFonts w:ascii="Arial" w:hAnsi="Arial" w:cs="Arial"/>
          <w:sz w:val="24"/>
          <w:szCs w:val="24"/>
        </w:rPr>
        <w:t>,</w:t>
      </w:r>
      <w:r w:rsidRPr="001C038E">
        <w:rPr>
          <w:rFonts w:ascii="Arial" w:hAnsi="Arial" w:cs="Arial"/>
          <w:sz w:val="24"/>
          <w:szCs w:val="24"/>
        </w:rPr>
        <w:t xml:space="preserve"> </w:t>
      </w:r>
      <w:r w:rsidRPr="001C038E">
        <w:rPr>
          <w:rFonts w:ascii="Arial" w:hAnsi="Arial" w:cs="Arial"/>
          <w:sz w:val="24"/>
          <w:szCs w:val="24"/>
          <w:lang w:val="en-US"/>
        </w:rPr>
        <w:t>from MLF activities beyond and outside current funding eligibility under the Terms of Reference and policies of the Multilateral Fund</w:t>
      </w:r>
    </w:p>
    <w:p w:rsidR="007D37AA" w:rsidRPr="001C038E" w:rsidRDefault="007D37AA" w:rsidP="008B2883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440"/>
        <w:rPr>
          <w:rFonts w:ascii="Arial" w:hAnsi="Arial" w:cs="Arial"/>
          <w:sz w:val="24"/>
          <w:szCs w:val="24"/>
          <w:lang w:val="en-US"/>
        </w:rPr>
      </w:pPr>
      <w:r w:rsidRPr="00364ED9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(option 2)</w:t>
      </w:r>
      <w:r w:rsidRPr="001C038E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for purposes </w:t>
      </w:r>
      <w:r w:rsidRPr="001C038E">
        <w:rPr>
          <w:rFonts w:ascii="Arial" w:hAnsi="Arial" w:cs="Arial"/>
          <w:sz w:val="24"/>
          <w:szCs w:val="24"/>
          <w:lang w:val="en-US"/>
        </w:rPr>
        <w:t xml:space="preserve">of maximizing climate benefits </w:t>
      </w:r>
      <w:ins w:id="56" w:author=" ozone" w:date="2013-06-27T16:17:00Z">
        <w:r>
          <w:rPr>
            <w:rFonts w:ascii="Arial" w:hAnsi="Arial" w:cs="Arial"/>
            <w:sz w:val="24"/>
            <w:szCs w:val="24"/>
            <w:lang w:val="en-US"/>
          </w:rPr>
          <w:t>[of the accelerated phase-out of HCFCs]</w:t>
        </w:r>
        <w:r w:rsidRPr="001C038E">
          <w:rPr>
            <w:rFonts w:ascii="Arial" w:hAnsi="Arial" w:cs="Arial"/>
            <w:sz w:val="24"/>
            <w:szCs w:val="24"/>
            <w:lang w:val="en-US"/>
          </w:rPr>
          <w:t xml:space="preserve"> </w:t>
        </w:r>
        <w:r>
          <w:rPr>
            <w:rFonts w:ascii="Arial" w:hAnsi="Arial" w:cs="Arial"/>
            <w:sz w:val="24"/>
            <w:szCs w:val="24"/>
            <w:lang w:val="en-US"/>
          </w:rPr>
          <w:t>[</w:t>
        </w:r>
      </w:ins>
      <w:r w:rsidRPr="001C038E">
        <w:rPr>
          <w:rFonts w:ascii="Arial" w:hAnsi="Arial" w:cs="Arial"/>
          <w:sz w:val="24"/>
          <w:szCs w:val="24"/>
          <w:lang w:val="en-US"/>
        </w:rPr>
        <w:t>from MLF activities</w:t>
      </w:r>
      <w:ins w:id="57" w:author=" ozone" w:date="2013-06-27T16:18:00Z">
        <w:r>
          <w:rPr>
            <w:rFonts w:ascii="Arial" w:hAnsi="Arial" w:cs="Arial"/>
            <w:sz w:val="24"/>
            <w:szCs w:val="24"/>
            <w:lang w:val="en-US"/>
          </w:rPr>
          <w:t>]</w:t>
        </w:r>
      </w:ins>
      <w:r w:rsidRPr="001C038E">
        <w:rPr>
          <w:rFonts w:ascii="Arial" w:hAnsi="Arial" w:cs="Arial"/>
          <w:sz w:val="24"/>
          <w:szCs w:val="24"/>
          <w:lang w:val="en-US"/>
        </w:rPr>
        <w:t xml:space="preserve"> beyond and outside current funding eligibility under the Terms of Reference and policies of the Multilateral Fund</w:t>
      </w:r>
    </w:p>
    <w:p w:rsidR="007D37AA" w:rsidRDefault="007D37AA" w:rsidP="00FE443A">
      <w:pPr>
        <w:pStyle w:val="Normal-pool"/>
        <w:numPr>
          <w:ins w:id="58" w:author=" ozone" w:date="2013-06-28T11:57:00Z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440"/>
        <w:rPr>
          <w:ins w:id="59" w:author=" ozone" w:date="2013-06-28T11:57:00Z"/>
          <w:rFonts w:ascii="Arial" w:hAnsi="Arial" w:cs="Arial"/>
          <w:sz w:val="24"/>
          <w:szCs w:val="24"/>
          <w:lang w:val="en-US"/>
        </w:rPr>
      </w:pPr>
      <w:r w:rsidRPr="00364ED9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(option 3)</w:t>
      </w:r>
      <w:r w:rsidRPr="001C038E">
        <w:rPr>
          <w:rFonts w:ascii="Arial" w:hAnsi="Arial" w:cs="Arial"/>
          <w:sz w:val="24"/>
          <w:szCs w:val="24"/>
          <w:lang w:val="en-US"/>
        </w:rPr>
        <w:t xml:space="preserve"> for activities that </w:t>
      </w:r>
      <w:ins w:id="60" w:author="unep" w:date="2012-11-16T10:50:00Z">
        <w:r>
          <w:rPr>
            <w:rFonts w:ascii="Arial" w:hAnsi="Arial" w:cs="Arial"/>
            <w:sz w:val="24"/>
            <w:szCs w:val="24"/>
            <w:lang w:val="en-US"/>
          </w:rPr>
          <w:t xml:space="preserve">maximize climate benefits </w:t>
        </w:r>
      </w:ins>
      <w:ins w:id="61" w:author="unep" w:date="2012-11-16T11:07:00Z">
        <w:r>
          <w:rPr>
            <w:rFonts w:ascii="Arial" w:hAnsi="Arial" w:cs="Arial"/>
            <w:sz w:val="24"/>
            <w:szCs w:val="24"/>
            <w:lang w:val="en-US"/>
          </w:rPr>
          <w:t>[</w:t>
        </w:r>
      </w:ins>
      <w:ins w:id="62" w:author="unep" w:date="2012-11-16T10:50:00Z">
        <w:r>
          <w:rPr>
            <w:rFonts w:ascii="Arial" w:hAnsi="Arial" w:cs="Arial"/>
            <w:sz w:val="24"/>
            <w:szCs w:val="24"/>
            <w:lang w:val="en-US"/>
          </w:rPr>
          <w:t>including but not l</w:t>
        </w:r>
      </w:ins>
      <w:ins w:id="63" w:author=" ozone" w:date="2013-06-28T11:57:00Z">
        <w:r w:rsidRPr="00364ED9" w:rsidDel="00E56B12">
          <w:rPr>
            <w:rFonts w:ascii="Arial" w:hAnsi="Arial" w:cs="Arial"/>
            <w:b/>
            <w:bCs/>
            <w:i/>
            <w:iCs/>
            <w:sz w:val="24"/>
            <w:szCs w:val="24"/>
            <w:lang w:val="en-US"/>
          </w:rPr>
          <w:t xml:space="preserve"> </w:t>
        </w:r>
      </w:ins>
    </w:p>
    <w:p w:rsidR="007D37AA" w:rsidRPr="001C038E" w:rsidRDefault="007D37AA" w:rsidP="008B2883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440"/>
        <w:rPr>
          <w:rFonts w:ascii="Arial" w:hAnsi="Arial" w:cs="Arial"/>
          <w:sz w:val="24"/>
          <w:szCs w:val="24"/>
          <w:lang w:val="en-US"/>
        </w:rPr>
      </w:pPr>
      <w:ins w:id="64" w:author="unep" w:date="2012-11-16T10:50:00Z">
        <w:r>
          <w:rPr>
            <w:rFonts w:ascii="Arial" w:hAnsi="Arial" w:cs="Arial"/>
            <w:sz w:val="24"/>
            <w:szCs w:val="24"/>
            <w:lang w:val="en-US"/>
          </w:rPr>
          <w:t xml:space="preserve">imited to activities in HPMPs that exceed </w:t>
        </w:r>
      </w:ins>
      <w:ins w:id="65" w:author="unep" w:date="2012-11-16T11:01:00Z">
        <w:r>
          <w:rPr>
            <w:rFonts w:ascii="Arial" w:hAnsi="Arial" w:cs="Arial"/>
            <w:sz w:val="24"/>
            <w:szCs w:val="24"/>
            <w:lang w:val="en-US"/>
          </w:rPr>
          <w:t xml:space="preserve">funding eligible under </w:t>
        </w:r>
      </w:ins>
      <w:ins w:id="66" w:author="unep" w:date="2012-11-16T11:02:00Z">
        <w:r>
          <w:rPr>
            <w:rFonts w:ascii="Arial" w:hAnsi="Arial" w:cs="Arial"/>
            <w:sz w:val="24"/>
            <w:szCs w:val="24"/>
            <w:lang w:val="en-US"/>
          </w:rPr>
          <w:t>[</w:t>
        </w:r>
      </w:ins>
      <w:ins w:id="67" w:author="unep" w:date="2012-11-16T11:04:00Z">
        <w:r>
          <w:rPr>
            <w:rFonts w:ascii="Arial" w:hAnsi="Arial" w:cs="Arial"/>
            <w:sz w:val="24"/>
            <w:szCs w:val="24"/>
            <w:lang w:val="en-US"/>
          </w:rPr>
          <w:t xml:space="preserve">the </w:t>
        </w:r>
      </w:ins>
      <w:ins w:id="68" w:author="unep" w:date="2012-11-16T11:02:00Z">
        <w:r>
          <w:rPr>
            <w:rFonts w:ascii="Arial" w:hAnsi="Arial" w:cs="Arial"/>
            <w:sz w:val="24"/>
            <w:szCs w:val="24"/>
            <w:lang w:val="en-US"/>
          </w:rPr>
          <w:t>HCFC guidelines] [</w:t>
        </w:r>
      </w:ins>
      <w:ins w:id="69" w:author="unep" w:date="2012-11-16T10:50:00Z">
        <w:r>
          <w:rPr>
            <w:rFonts w:ascii="Arial" w:hAnsi="Arial" w:cs="Arial"/>
            <w:sz w:val="24"/>
            <w:szCs w:val="24"/>
            <w:lang w:val="en-US"/>
          </w:rPr>
          <w:t>the cost-effectiveness thresholds for the phase-out of HCFCs</w:t>
        </w:r>
      </w:ins>
      <w:ins w:id="70" w:author="unep" w:date="2012-11-16T11:02:00Z">
        <w:r>
          <w:rPr>
            <w:rFonts w:ascii="Arial" w:hAnsi="Arial" w:cs="Arial"/>
            <w:sz w:val="24"/>
            <w:szCs w:val="24"/>
            <w:lang w:val="en-US"/>
          </w:rPr>
          <w:t>]</w:t>
        </w:r>
      </w:ins>
      <w:ins w:id="71" w:author="unep" w:date="2012-11-16T10:52:00Z">
        <w:r>
          <w:rPr>
            <w:rFonts w:ascii="Arial" w:hAnsi="Arial" w:cs="Arial"/>
            <w:sz w:val="24"/>
            <w:szCs w:val="24"/>
            <w:lang w:val="en-US"/>
          </w:rPr>
          <w:t>,</w:t>
        </w:r>
      </w:ins>
      <w:ins w:id="72" w:author="unep" w:date="2012-11-16T10:50:00Z">
        <w:r>
          <w:rPr>
            <w:rFonts w:ascii="Arial" w:hAnsi="Arial" w:cs="Arial"/>
            <w:sz w:val="24"/>
            <w:szCs w:val="24"/>
            <w:lang w:val="en-US"/>
          </w:rPr>
          <w:t xml:space="preserve"> and for activities that </w:t>
        </w:r>
      </w:ins>
      <w:r w:rsidRPr="001C038E">
        <w:rPr>
          <w:rFonts w:ascii="Arial" w:hAnsi="Arial" w:cs="Arial"/>
          <w:sz w:val="24"/>
          <w:szCs w:val="24"/>
          <w:lang w:val="en-US"/>
        </w:rPr>
        <w:t>are [currently] not eligible under MLF terms of reference and policies</w:t>
      </w:r>
      <w:ins w:id="73" w:author="unep" w:date="2012-11-16T10:49:00Z">
        <w:r>
          <w:rPr>
            <w:rFonts w:ascii="Arial" w:hAnsi="Arial" w:cs="Arial"/>
            <w:sz w:val="24"/>
            <w:szCs w:val="24"/>
            <w:lang w:val="en-US"/>
          </w:rPr>
          <w:t xml:space="preserve"> </w:t>
        </w:r>
      </w:ins>
    </w:p>
    <w:p w:rsidR="007D37AA" w:rsidRPr="001C038E" w:rsidRDefault="007D37AA" w:rsidP="007D37AA">
      <w:pPr>
        <w:pStyle w:val="Normal-pool"/>
        <w:numPr>
          <w:ins w:id="74" w:author=" ozone" w:date="2013-06-27T15:48:00Z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rPr>
          <w:rFonts w:ascii="Arial" w:hAnsi="Arial" w:cs="Arial"/>
          <w:sz w:val="24"/>
          <w:szCs w:val="24"/>
          <w:lang w:val="en-US"/>
        </w:rPr>
        <w:pPrChange w:id="75" w:author=" ozone" w:date="2013-06-28T11:58:00Z">
          <w:pPr>
            <w:pStyle w:val="Normal-pool"/>
            <w:tabs>
              <w:tab w:val="left" w:pos="624"/>
            </w:tabs>
            <w:spacing w:after="120"/>
            <w:ind w:left="1440"/>
          </w:pPr>
        </w:pPrChange>
      </w:pPr>
    </w:p>
    <w:p w:rsidR="007D37AA" w:rsidRPr="007D37AA" w:rsidRDefault="007D37AA" w:rsidP="00E760FD">
      <w:pPr>
        <w:pStyle w:val="Normal-pool"/>
        <w:numPr>
          <w:ilvl w:val="0"/>
          <w:numId w:val="49"/>
          <w:ins w:id="76" w:author="unep" w:date="2012-11-16T09:56:00Z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rPr>
          <w:ins w:id="77" w:author="unep" w:date="2012-11-16T09:56:00Z"/>
          <w:rFonts w:ascii="Arial" w:hAnsi="Arial" w:cs="Arial"/>
          <w:sz w:val="24"/>
          <w:szCs w:val="24"/>
          <w:lang w:val="en-US"/>
          <w:rPrChange w:id="78" w:author="Unknown">
            <w:rPr>
              <w:ins w:id="79" w:author="unep" w:date="2012-11-16T09:56:00Z"/>
              <w:lang w:val="en-US"/>
            </w:rPr>
          </w:rPrChange>
        </w:rPr>
      </w:pPr>
      <w:ins w:id="80" w:author=" ozone" w:date="2013-06-27T16:31:00Z">
        <w:r>
          <w:rPr>
            <w:rFonts w:ascii="Arial" w:hAnsi="Arial" w:cs="Arial"/>
            <w:sz w:val="24"/>
            <w:szCs w:val="24"/>
            <w:lang w:val="en-US"/>
          </w:rPr>
          <w:t>[</w:t>
        </w:r>
      </w:ins>
      <w:ins w:id="81" w:author="unep" w:date="2012-11-16T09:56:00Z">
        <w:r w:rsidRPr="007D37AA">
          <w:rPr>
            <w:rFonts w:ascii="Arial" w:hAnsi="Arial" w:cs="Arial"/>
            <w:sz w:val="24"/>
            <w:szCs w:val="24"/>
            <w:lang w:val="en-US"/>
            <w:rPrChange w:id="82" w:author="unep" w:date="2012-11-16T09:57:00Z">
              <w:rPr>
                <w:lang w:val="en-US"/>
              </w:rPr>
            </w:rPrChange>
          </w:rPr>
          <w:t xml:space="preserve">To further request the Executive Committee to: </w:t>
        </w:r>
      </w:ins>
    </w:p>
    <w:p w:rsidR="007D37AA" w:rsidRPr="007D37AA" w:rsidRDefault="007D37AA" w:rsidP="00E760FD">
      <w:pPr>
        <w:pStyle w:val="Normal-pool"/>
        <w:numPr>
          <w:ilvl w:val="1"/>
          <w:numId w:val="49"/>
          <w:ins w:id="83" w:author="unep" w:date="2012-11-16T09:56:00Z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rPr>
          <w:ins w:id="84" w:author="unep" w:date="2012-11-16T09:56:00Z"/>
          <w:rFonts w:ascii="Arial" w:hAnsi="Arial" w:cs="Arial"/>
          <w:sz w:val="24"/>
          <w:szCs w:val="24"/>
          <w:lang w:val="en-US"/>
          <w:rPrChange w:id="85" w:author="Unknown">
            <w:rPr>
              <w:ins w:id="86" w:author="unep" w:date="2012-11-16T09:56:00Z"/>
              <w:lang w:val="en-US"/>
            </w:rPr>
          </w:rPrChange>
        </w:rPr>
      </w:pPr>
      <w:ins w:id="87" w:author="unep" w:date="2012-11-16T09:56:00Z">
        <w:r w:rsidRPr="007D37AA">
          <w:rPr>
            <w:rFonts w:ascii="Arial" w:hAnsi="Arial" w:cs="Arial"/>
            <w:sz w:val="24"/>
            <w:szCs w:val="24"/>
            <w:lang w:val="en-US"/>
            <w:rPrChange w:id="88" w:author="unep" w:date="2012-11-16T09:57:00Z">
              <w:rPr>
                <w:lang w:val="en-US"/>
              </w:rPr>
            </w:rPrChange>
          </w:rPr>
          <w:t xml:space="preserve">consider the respective reports of the implementation agencies that </w:t>
        </w:r>
      </w:ins>
      <w:ins w:id="89" w:author=" ozone" w:date="2013-06-27T16:23:00Z">
        <w:r>
          <w:rPr>
            <w:rFonts w:ascii="Arial" w:hAnsi="Arial" w:cs="Arial"/>
            <w:sz w:val="24"/>
            <w:szCs w:val="24"/>
            <w:lang w:val="en-US"/>
          </w:rPr>
          <w:t xml:space="preserve">had </w:t>
        </w:r>
      </w:ins>
      <w:ins w:id="90" w:author="unep" w:date="2012-11-16T09:56:00Z">
        <w:r w:rsidRPr="007D37AA">
          <w:rPr>
            <w:rFonts w:ascii="Arial" w:hAnsi="Arial" w:cs="Arial"/>
            <w:sz w:val="24"/>
            <w:szCs w:val="24"/>
            <w:lang w:val="en-US"/>
            <w:rPrChange w:id="91" w:author="unep" w:date="2012-11-16T09:57:00Z">
              <w:rPr>
                <w:lang w:val="en-US"/>
              </w:rPr>
            </w:rPrChange>
          </w:rPr>
          <w:t>to be submitted to its 69</w:t>
        </w:r>
        <w:r w:rsidRPr="007D37AA">
          <w:rPr>
            <w:rFonts w:ascii="Arial" w:hAnsi="Arial" w:cs="Arial"/>
            <w:sz w:val="24"/>
            <w:szCs w:val="24"/>
            <w:vertAlign w:val="superscript"/>
            <w:lang w:val="en-US"/>
            <w:rPrChange w:id="92" w:author="unep" w:date="2012-11-16T09:57:00Z">
              <w:rPr>
                <w:vertAlign w:val="superscript"/>
                <w:lang w:val="en-US"/>
              </w:rPr>
            </w:rPrChange>
          </w:rPr>
          <w:t>th</w:t>
        </w:r>
        <w:r w:rsidRPr="007D37AA">
          <w:rPr>
            <w:rFonts w:ascii="Arial" w:hAnsi="Arial" w:cs="Arial"/>
            <w:sz w:val="24"/>
            <w:szCs w:val="24"/>
            <w:lang w:val="en-US"/>
            <w:rPrChange w:id="93" w:author="unep" w:date="2012-11-16T09:57:00Z">
              <w:rPr>
                <w:lang w:val="en-US"/>
              </w:rPr>
            </w:rPrChange>
          </w:rPr>
          <w:t xml:space="preserve"> meeting, including the elements and conditions that the Executive Committee required clarification for with respect to resource mobilisation,</w:t>
        </w:r>
      </w:ins>
    </w:p>
    <w:p w:rsidR="007D37AA" w:rsidRDefault="007D37AA" w:rsidP="00E760FD">
      <w:pPr>
        <w:pStyle w:val="Normal-pool"/>
        <w:numPr>
          <w:ilvl w:val="1"/>
          <w:numId w:val="49"/>
          <w:ins w:id="94" w:author="unep" w:date="2012-11-16T09:56:00Z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rPr>
          <w:ins w:id="95" w:author=" ozone" w:date="2013-06-27T16:27:00Z"/>
          <w:rFonts w:ascii="Arial" w:hAnsi="Arial" w:cs="Arial"/>
          <w:sz w:val="24"/>
          <w:szCs w:val="24"/>
          <w:lang w:val="en-US"/>
        </w:rPr>
      </w:pPr>
      <w:ins w:id="96" w:author="unep" w:date="2012-11-16T09:56:00Z">
        <w:r w:rsidRPr="007D37AA">
          <w:rPr>
            <w:rFonts w:ascii="Arial" w:hAnsi="Arial" w:cs="Arial"/>
            <w:sz w:val="24"/>
            <w:szCs w:val="24"/>
            <w:lang w:val="en-US"/>
            <w:rPrChange w:id="97" w:author="unep" w:date="2012-11-16T09:57:00Z">
              <w:rPr>
                <w:lang w:val="en-US"/>
              </w:rPr>
            </w:rPrChange>
          </w:rPr>
          <w:t>Evaluate these reports on the resource mobilisation and consolidate its recommendations on a way forward for a cost effective resource mobilisation that benefits climate mitigation</w:t>
        </w:r>
      </w:ins>
    </w:p>
    <w:p w:rsidR="007D37AA" w:rsidRDefault="007D37AA" w:rsidP="00E760FD">
      <w:pPr>
        <w:pStyle w:val="Normal-pool"/>
        <w:numPr>
          <w:ilvl w:val="1"/>
          <w:numId w:val="49"/>
          <w:ins w:id="98" w:author="unep" w:date="2012-11-16T09:56:00Z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rPr>
          <w:ins w:id="99" w:author=" ozone" w:date="2013-06-27T16:36:00Z"/>
          <w:rFonts w:ascii="Arial" w:hAnsi="Arial" w:cs="Arial"/>
          <w:sz w:val="24"/>
          <w:szCs w:val="24"/>
          <w:lang w:val="en-US"/>
        </w:rPr>
      </w:pPr>
      <w:ins w:id="100" w:author=" ozone" w:date="2013-06-27T16:27:00Z">
        <w:r>
          <w:rPr>
            <w:rFonts w:ascii="Arial" w:hAnsi="Arial" w:cs="Arial"/>
            <w:sz w:val="24"/>
            <w:szCs w:val="24"/>
            <w:lang w:val="en-US"/>
          </w:rPr>
          <w:t xml:space="preserve">To </w:t>
        </w:r>
      </w:ins>
      <w:ins w:id="101" w:author=" ozone" w:date="2013-06-27T16:31:00Z">
        <w:r>
          <w:rPr>
            <w:rFonts w:ascii="Arial" w:hAnsi="Arial" w:cs="Arial"/>
            <w:sz w:val="24"/>
            <w:szCs w:val="24"/>
            <w:lang w:val="en-US"/>
          </w:rPr>
          <w:t xml:space="preserve">develop </w:t>
        </w:r>
      </w:ins>
      <w:ins w:id="102" w:author=" ozone" w:date="2013-06-27T16:27:00Z">
        <w:r>
          <w:rPr>
            <w:rFonts w:ascii="Arial" w:hAnsi="Arial" w:cs="Arial"/>
            <w:sz w:val="24"/>
            <w:szCs w:val="24"/>
            <w:lang w:val="en-US"/>
          </w:rPr>
          <w:t>guidelines for management of such additional voluntary funding including an evaluation of its operation during the trial period.</w:t>
        </w:r>
      </w:ins>
      <w:ins w:id="103" w:author=" ozone" w:date="2013-06-27T16:31:00Z">
        <w:r>
          <w:rPr>
            <w:rFonts w:ascii="Arial" w:hAnsi="Arial" w:cs="Arial"/>
            <w:sz w:val="24"/>
            <w:szCs w:val="24"/>
            <w:lang w:val="en-US"/>
          </w:rPr>
          <w:t>]</w:t>
        </w:r>
      </w:ins>
    </w:p>
    <w:p w:rsidR="007D37AA" w:rsidRDefault="007D37AA" w:rsidP="007D37AA">
      <w:pPr>
        <w:pStyle w:val="Normal-pool"/>
        <w:numPr>
          <w:ins w:id="104" w:author=" ozone" w:date="2013-06-27T16:36:00Z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968"/>
        <w:rPr>
          <w:ins w:id="105" w:author=" ozone" w:date="2013-06-27T16:36:00Z"/>
          <w:rFonts w:ascii="Arial" w:hAnsi="Arial" w:cs="Arial"/>
          <w:sz w:val="24"/>
          <w:szCs w:val="24"/>
          <w:lang w:val="en-US"/>
        </w:rPr>
        <w:pPrChange w:id="106" w:author=" ozone" w:date="2013-06-27T16:36:00Z">
          <w:pPr>
            <w:pStyle w:val="Normal-pool"/>
            <w:tabs>
              <w:tab w:val="clear" w:pos="1247"/>
              <w:tab w:val="clear" w:pos="1814"/>
              <w:tab w:val="clear" w:pos="2381"/>
              <w:tab w:val="clear" w:pos="2948"/>
              <w:tab w:val="clear" w:pos="3515"/>
              <w:tab w:val="left" w:pos="624"/>
            </w:tabs>
            <w:spacing w:after="120"/>
          </w:pPr>
        </w:pPrChange>
      </w:pPr>
      <w:ins w:id="107" w:author=" ozone" w:date="2013-06-27T16:38:00Z">
        <w:r>
          <w:rPr>
            <w:rFonts w:ascii="Arial" w:hAnsi="Arial" w:cs="Arial"/>
            <w:sz w:val="24"/>
            <w:szCs w:val="24"/>
            <w:lang w:val="en-US"/>
          </w:rPr>
          <w:t xml:space="preserve">[3. </w:t>
        </w:r>
        <w:r w:rsidRPr="007D37AA">
          <w:rPr>
            <w:rFonts w:ascii="Arial" w:hAnsi="Arial" w:cs="Arial"/>
            <w:i/>
            <w:iCs/>
            <w:sz w:val="24"/>
            <w:szCs w:val="24"/>
            <w:lang w:val="en-US"/>
            <w:rPrChange w:id="108" w:author=" ozone" w:date="2013-06-27T16:38:00Z">
              <w:rPr>
                <w:rFonts w:ascii="Arial" w:hAnsi="Arial" w:cs="Arial"/>
                <w:sz w:val="24"/>
                <w:szCs w:val="24"/>
                <w:lang w:val="en-US"/>
              </w:rPr>
            </w:rPrChange>
          </w:rPr>
          <w:t>bis</w:t>
        </w:r>
        <w:r>
          <w:rPr>
            <w:rFonts w:ascii="Arial" w:hAnsi="Arial" w:cs="Arial"/>
            <w:sz w:val="24"/>
            <w:szCs w:val="24"/>
            <w:lang w:val="en-US"/>
          </w:rPr>
          <w:t xml:space="preserve"> </w:t>
        </w:r>
      </w:ins>
      <w:ins w:id="109" w:author=" ozone" w:date="2013-06-27T16:36:00Z">
        <w:r>
          <w:rPr>
            <w:rFonts w:ascii="Arial" w:hAnsi="Arial" w:cs="Arial"/>
            <w:sz w:val="24"/>
            <w:szCs w:val="24"/>
            <w:lang w:val="en-US"/>
          </w:rPr>
          <w:t>To request the Executive Committee to undertake 2013 review of the principles related to eligible incremental costs of HCFC pha</w:t>
        </w:r>
      </w:ins>
      <w:ins w:id="110" w:author=" ozone" w:date="2013-06-27T16:37:00Z">
        <w:r>
          <w:rPr>
            <w:rFonts w:ascii="Arial" w:hAnsi="Arial" w:cs="Arial"/>
            <w:sz w:val="24"/>
            <w:szCs w:val="24"/>
            <w:lang w:val="en-US"/>
          </w:rPr>
          <w:t>s</w:t>
        </w:r>
      </w:ins>
      <w:ins w:id="111" w:author=" ozone" w:date="2013-06-27T16:36:00Z">
        <w:r>
          <w:rPr>
            <w:rFonts w:ascii="Arial" w:hAnsi="Arial" w:cs="Arial"/>
            <w:sz w:val="24"/>
            <w:szCs w:val="24"/>
            <w:lang w:val="en-US"/>
          </w:rPr>
          <w:t>e-out</w:t>
        </w:r>
      </w:ins>
      <w:ins w:id="112" w:author=" ozone" w:date="2013-06-27T16:37:00Z">
        <w:r>
          <w:rPr>
            <w:rFonts w:ascii="Arial" w:hAnsi="Arial" w:cs="Arial"/>
            <w:sz w:val="24"/>
            <w:szCs w:val="24"/>
            <w:lang w:val="en-US"/>
          </w:rPr>
          <w:t xml:space="preserve"> projects with the view to increasing the availability of funding to projects for the introduction of low GWP alternatives above the cost effectiveness threshold whenever needed</w:t>
        </w:r>
      </w:ins>
      <w:ins w:id="113" w:author=" ozone" w:date="2013-06-27T16:38:00Z">
        <w:r>
          <w:rPr>
            <w:rFonts w:ascii="Arial" w:hAnsi="Arial" w:cs="Arial"/>
            <w:sz w:val="24"/>
            <w:szCs w:val="24"/>
            <w:lang w:val="en-US"/>
          </w:rPr>
          <w:t>]</w:t>
        </w:r>
      </w:ins>
      <w:ins w:id="114" w:author=" ozone" w:date="2013-06-27T16:36:00Z">
        <w:r>
          <w:rPr>
            <w:rFonts w:ascii="Arial" w:hAnsi="Arial" w:cs="Arial"/>
            <w:sz w:val="24"/>
            <w:szCs w:val="24"/>
            <w:lang w:val="en-US"/>
          </w:rPr>
          <w:t xml:space="preserve"> </w:t>
        </w:r>
      </w:ins>
    </w:p>
    <w:p w:rsidR="007D37AA" w:rsidRPr="007D37AA" w:rsidRDefault="007D37AA" w:rsidP="00D56F37">
      <w:pPr>
        <w:pStyle w:val="Normal-pool"/>
        <w:numPr>
          <w:ins w:id="115" w:author=" ozone" w:date="2013-06-27T16:36:00Z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rPr>
          <w:ins w:id="116" w:author="unep" w:date="2012-11-16T09:56:00Z"/>
          <w:rFonts w:ascii="Arial" w:hAnsi="Arial" w:cs="Arial"/>
          <w:sz w:val="24"/>
          <w:szCs w:val="24"/>
          <w:lang w:val="en-US"/>
          <w:rPrChange w:id="117" w:author="Unknown">
            <w:rPr>
              <w:ins w:id="118" w:author="unep" w:date="2012-11-16T09:56:00Z"/>
              <w:lang w:val="en-US"/>
            </w:rPr>
          </w:rPrChange>
        </w:rPr>
      </w:pPr>
    </w:p>
    <w:p w:rsidR="007D37AA" w:rsidRPr="001C038E" w:rsidRDefault="007D37AA" w:rsidP="008B2883">
      <w:pPr>
        <w:pStyle w:val="Normal-pool"/>
        <w:numPr>
          <w:ilvl w:val="0"/>
          <w:numId w:val="49"/>
          <w:numberingChange w:id="119" w:author="unep" w:date="2012-11-16T09:19:00Z" w:original="%1:3:0:."/>
        </w:numPr>
        <w:tabs>
          <w:tab w:val="clear" w:pos="1247"/>
          <w:tab w:val="clear" w:pos="1608"/>
          <w:tab w:val="clear" w:pos="1814"/>
          <w:tab w:val="clear" w:pos="2381"/>
          <w:tab w:val="clear" w:pos="2948"/>
          <w:tab w:val="clear" w:pos="3515"/>
          <w:tab w:val="left" w:pos="624"/>
          <w:tab w:val="num" w:pos="1980"/>
        </w:tabs>
        <w:spacing w:after="120"/>
        <w:ind w:left="1260" w:hanging="12"/>
        <w:rPr>
          <w:rFonts w:ascii="Arial" w:hAnsi="Arial" w:cs="Arial"/>
          <w:sz w:val="24"/>
          <w:szCs w:val="24"/>
          <w:lang w:val="en-US"/>
        </w:rPr>
      </w:pPr>
      <w:r w:rsidRPr="001C038E">
        <w:rPr>
          <w:rFonts w:ascii="Arial" w:hAnsi="Arial" w:cs="Arial"/>
          <w:sz w:val="24"/>
          <w:szCs w:val="24"/>
          <w:lang w:val="en-US"/>
        </w:rPr>
        <w:t>To request the Executive Committee to report to the Twenty-</w:t>
      </w:r>
      <w:ins w:id="120" w:author=" ozone" w:date="2013-06-28T10:46:00Z">
        <w:r>
          <w:rPr>
            <w:rFonts w:ascii="Arial" w:hAnsi="Arial" w:cs="Arial"/>
            <w:sz w:val="24"/>
            <w:szCs w:val="24"/>
            <w:lang w:val="en-US"/>
          </w:rPr>
          <w:t>Six</w:t>
        </w:r>
      </w:ins>
      <w:r w:rsidRPr="001C038E">
        <w:rPr>
          <w:rFonts w:ascii="Arial" w:hAnsi="Arial" w:cs="Arial"/>
          <w:sz w:val="24"/>
          <w:szCs w:val="24"/>
          <w:lang w:val="en-US"/>
        </w:rPr>
        <w:t>th Meeting of the Parties on the progress made with regard to the present decision.</w:t>
      </w:r>
    </w:p>
    <w:p w:rsidR="007D37AA" w:rsidRDefault="007D37AA" w:rsidP="007D37AA">
      <w:pPr>
        <w:pStyle w:val="Normal-pool"/>
        <w:numPr>
          <w:numberingChange w:id="121" w:author="unep" w:date="2012-11-16T09:19:00Z" w:original="%1:4:0:.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  <w:tab w:val="left" w:pos="1980"/>
        </w:tabs>
        <w:spacing w:after="120"/>
        <w:ind w:left="1248"/>
        <w:rPr>
          <w:rFonts w:ascii="Arial" w:hAnsi="Arial" w:cs="Arial"/>
          <w:sz w:val="24"/>
          <w:szCs w:val="24"/>
          <w:lang w:val="en-US"/>
        </w:rPr>
        <w:pPrChange w:id="122" w:author="unep" w:date="2012-11-16T10:30:00Z">
          <w:pPr>
            <w:pStyle w:val="Normal-pool"/>
            <w:tabs>
              <w:tab w:val="clear" w:pos="1247"/>
              <w:tab w:val="clear" w:pos="1814"/>
              <w:tab w:val="clear" w:pos="2381"/>
              <w:tab w:val="clear" w:pos="2948"/>
              <w:tab w:val="clear" w:pos="3515"/>
              <w:tab w:val="left" w:pos="624"/>
              <w:tab w:val="left" w:pos="1980"/>
            </w:tabs>
            <w:spacing w:after="120"/>
          </w:pPr>
        </w:pPrChange>
      </w:pPr>
      <w:ins w:id="123" w:author=" ozone" w:date="2013-06-28T10:47:00Z">
        <w:r>
          <w:rPr>
            <w:rFonts w:ascii="Arial" w:hAnsi="Arial" w:cs="Arial"/>
            <w:sz w:val="24"/>
            <w:szCs w:val="24"/>
            <w:lang w:val="en-US"/>
          </w:rPr>
          <w:t xml:space="preserve">5.    </w:t>
        </w:r>
      </w:ins>
      <w:ins w:id="124" w:author="unep" w:date="2012-11-16T10:30:00Z">
        <w:r>
          <w:rPr>
            <w:rFonts w:ascii="Arial" w:hAnsi="Arial" w:cs="Arial"/>
            <w:sz w:val="24"/>
            <w:szCs w:val="24"/>
            <w:lang w:val="en-US"/>
          </w:rPr>
          <w:t>[</w:t>
        </w:r>
      </w:ins>
      <w:r w:rsidRPr="001C038E">
        <w:rPr>
          <w:rFonts w:ascii="Arial" w:hAnsi="Arial" w:cs="Arial"/>
          <w:sz w:val="24"/>
          <w:szCs w:val="24"/>
          <w:lang w:val="en-US"/>
        </w:rPr>
        <w:t xml:space="preserve">To confirm that any voluntary contributions received </w:t>
      </w:r>
      <w:ins w:id="125" w:author="unep" w:date="2012-11-16T10:19:00Z">
        <w:r>
          <w:rPr>
            <w:rFonts w:ascii="Arial" w:hAnsi="Arial" w:cs="Arial"/>
            <w:sz w:val="24"/>
            <w:szCs w:val="24"/>
            <w:lang w:val="en-US"/>
          </w:rPr>
          <w:t xml:space="preserve">from Article 2 parties </w:t>
        </w:r>
      </w:ins>
      <w:r w:rsidRPr="001C038E">
        <w:rPr>
          <w:rFonts w:ascii="Arial" w:hAnsi="Arial" w:cs="Arial"/>
          <w:sz w:val="24"/>
          <w:szCs w:val="24"/>
          <w:lang w:val="en-US"/>
        </w:rPr>
        <w:t xml:space="preserve">shall </w:t>
      </w:r>
      <w:ins w:id="126" w:author="unep" w:date="2012-11-16T10:17:00Z">
        <w:r>
          <w:rPr>
            <w:rFonts w:ascii="Arial" w:hAnsi="Arial" w:cs="Arial"/>
            <w:sz w:val="24"/>
            <w:szCs w:val="24"/>
            <w:lang w:val="en-US"/>
          </w:rPr>
          <w:t>[</w:t>
        </w:r>
      </w:ins>
      <w:ins w:id="127" w:author="unep" w:date="2012-11-16T10:01:00Z">
        <w:r>
          <w:rPr>
            <w:rFonts w:ascii="Arial" w:hAnsi="Arial" w:cs="Arial"/>
            <w:sz w:val="24"/>
            <w:szCs w:val="24"/>
            <w:lang w:val="en-US"/>
          </w:rPr>
          <w:t xml:space="preserve">be new </w:t>
        </w:r>
      </w:ins>
      <w:ins w:id="128" w:author="unep" w:date="2012-11-16T10:11:00Z">
        <w:r>
          <w:rPr>
            <w:rFonts w:ascii="Arial" w:hAnsi="Arial" w:cs="Arial"/>
            <w:sz w:val="24"/>
            <w:szCs w:val="24"/>
            <w:lang w:val="en-US"/>
          </w:rPr>
          <w:t>[</w:t>
        </w:r>
      </w:ins>
      <w:ins w:id="129" w:author="unep" w:date="2012-11-16T10:12:00Z">
        <w:r>
          <w:rPr>
            <w:rFonts w:ascii="Arial" w:hAnsi="Arial" w:cs="Arial"/>
            <w:sz w:val="24"/>
            <w:szCs w:val="24"/>
            <w:lang w:val="en-US"/>
          </w:rPr>
          <w:t>and</w:t>
        </w:r>
      </w:ins>
      <w:ins w:id="130" w:author="unep" w:date="2012-11-16T10:04:00Z">
        <w:r>
          <w:rPr>
            <w:rFonts w:ascii="Arial" w:hAnsi="Arial" w:cs="Arial"/>
            <w:sz w:val="24"/>
            <w:szCs w:val="24"/>
            <w:lang w:val="en-US"/>
          </w:rPr>
          <w:t xml:space="preserve"> </w:t>
        </w:r>
      </w:ins>
      <w:ins w:id="131" w:author="unep" w:date="2012-11-16T10:01:00Z">
        <w:r>
          <w:rPr>
            <w:rFonts w:ascii="Arial" w:hAnsi="Arial" w:cs="Arial"/>
            <w:sz w:val="24"/>
            <w:szCs w:val="24"/>
            <w:lang w:val="en-US"/>
          </w:rPr>
          <w:t>addition</w:t>
        </w:r>
      </w:ins>
      <w:ins w:id="132" w:author="unep" w:date="2012-11-16T10:12:00Z">
        <w:r>
          <w:rPr>
            <w:rFonts w:ascii="Arial" w:hAnsi="Arial" w:cs="Arial"/>
            <w:sz w:val="24"/>
            <w:szCs w:val="24"/>
            <w:lang w:val="en-US"/>
          </w:rPr>
          <w:t>al</w:t>
        </w:r>
      </w:ins>
      <w:ins w:id="133" w:author="unep" w:date="2012-11-16T10:11:00Z">
        <w:r>
          <w:rPr>
            <w:rFonts w:ascii="Arial" w:hAnsi="Arial" w:cs="Arial"/>
            <w:sz w:val="24"/>
            <w:szCs w:val="24"/>
            <w:lang w:val="en-US"/>
          </w:rPr>
          <w:t>]</w:t>
        </w:r>
      </w:ins>
      <w:ins w:id="134" w:author="unep" w:date="2012-11-16T10:17:00Z">
        <w:r>
          <w:rPr>
            <w:rFonts w:ascii="Arial" w:hAnsi="Arial" w:cs="Arial"/>
            <w:sz w:val="24"/>
            <w:szCs w:val="24"/>
            <w:lang w:val="en-US"/>
          </w:rPr>
          <w:t>]</w:t>
        </w:r>
      </w:ins>
      <w:ins w:id="135" w:author="unep" w:date="2012-11-16T10:01:00Z">
        <w:r>
          <w:rPr>
            <w:rFonts w:ascii="Arial" w:hAnsi="Arial" w:cs="Arial"/>
            <w:sz w:val="24"/>
            <w:szCs w:val="24"/>
            <w:lang w:val="en-US"/>
          </w:rPr>
          <w:t xml:space="preserve"> and shall </w:t>
        </w:r>
      </w:ins>
      <w:r w:rsidRPr="001C038E">
        <w:rPr>
          <w:rFonts w:ascii="Arial" w:hAnsi="Arial" w:cs="Arial"/>
          <w:sz w:val="24"/>
          <w:szCs w:val="24"/>
          <w:lang w:val="en-US"/>
        </w:rPr>
        <w:t xml:space="preserve">not impact any current or </w:t>
      </w:r>
      <w:ins w:id="136" w:author="unep" w:date="2012-11-16T10:15:00Z">
        <w:r>
          <w:rPr>
            <w:rFonts w:ascii="Arial" w:hAnsi="Arial" w:cs="Arial"/>
            <w:sz w:val="24"/>
            <w:szCs w:val="24"/>
            <w:lang w:val="en-US"/>
          </w:rPr>
          <w:t>[</w:t>
        </w:r>
      </w:ins>
      <w:r w:rsidRPr="001C038E">
        <w:rPr>
          <w:rFonts w:ascii="Arial" w:hAnsi="Arial" w:cs="Arial"/>
          <w:sz w:val="24"/>
          <w:szCs w:val="24"/>
          <w:lang w:val="en-US"/>
        </w:rPr>
        <w:t>future</w:t>
      </w:r>
      <w:ins w:id="137" w:author="unep" w:date="2012-11-16T10:15:00Z">
        <w:r>
          <w:rPr>
            <w:rFonts w:ascii="Arial" w:hAnsi="Arial" w:cs="Arial"/>
            <w:sz w:val="24"/>
            <w:szCs w:val="24"/>
            <w:lang w:val="en-US"/>
          </w:rPr>
          <w:t>]</w:t>
        </w:r>
      </w:ins>
      <w:r w:rsidRPr="001C038E">
        <w:rPr>
          <w:rFonts w:ascii="Arial" w:hAnsi="Arial" w:cs="Arial"/>
          <w:sz w:val="24"/>
          <w:szCs w:val="24"/>
          <w:lang w:val="en-US"/>
        </w:rPr>
        <w:t xml:space="preserve"> </w:t>
      </w:r>
      <w:ins w:id="138" w:author="unep" w:date="2012-11-16T10:11:00Z">
        <w:r>
          <w:rPr>
            <w:rFonts w:ascii="Arial" w:hAnsi="Arial" w:cs="Arial"/>
            <w:sz w:val="24"/>
            <w:szCs w:val="24"/>
            <w:lang w:val="en-US"/>
          </w:rPr>
          <w:t>[</w:t>
        </w:r>
      </w:ins>
      <w:r w:rsidRPr="001C038E">
        <w:rPr>
          <w:rFonts w:ascii="Arial" w:hAnsi="Arial" w:cs="Arial"/>
          <w:sz w:val="24"/>
          <w:szCs w:val="24"/>
          <w:lang w:val="en-US"/>
        </w:rPr>
        <w:t>obligations</w:t>
      </w:r>
      <w:ins w:id="139" w:author="unep" w:date="2012-11-16T10:11:00Z">
        <w:r>
          <w:rPr>
            <w:rFonts w:ascii="Arial" w:hAnsi="Arial" w:cs="Arial"/>
            <w:sz w:val="24"/>
            <w:szCs w:val="24"/>
            <w:lang w:val="en-US"/>
          </w:rPr>
          <w:t>]</w:t>
        </w:r>
      </w:ins>
      <w:r w:rsidRPr="001C038E">
        <w:rPr>
          <w:rFonts w:ascii="Arial" w:hAnsi="Arial" w:cs="Arial"/>
          <w:sz w:val="24"/>
          <w:szCs w:val="24"/>
          <w:lang w:val="en-US"/>
        </w:rPr>
        <w:t xml:space="preserve"> </w:t>
      </w:r>
      <w:ins w:id="140" w:author="unep" w:date="2012-11-16T10:12:00Z">
        <w:r>
          <w:rPr>
            <w:rFonts w:ascii="Arial" w:hAnsi="Arial" w:cs="Arial"/>
            <w:sz w:val="24"/>
            <w:szCs w:val="24"/>
            <w:lang w:val="en-US"/>
          </w:rPr>
          <w:t xml:space="preserve">[pledges] </w:t>
        </w:r>
      </w:ins>
      <w:r w:rsidRPr="001C038E">
        <w:rPr>
          <w:rFonts w:ascii="Arial" w:hAnsi="Arial" w:cs="Arial"/>
          <w:sz w:val="24"/>
          <w:szCs w:val="24"/>
          <w:lang w:val="en-US"/>
        </w:rPr>
        <w:t>of Article 2 parties to provide stable and sufficient funding for Article 5 parties to comply with the</w:t>
      </w:r>
      <w:ins w:id="141" w:author="unep" w:date="2012-11-16T10:04:00Z">
        <w:r>
          <w:rPr>
            <w:rFonts w:ascii="Arial" w:hAnsi="Arial" w:cs="Arial"/>
            <w:sz w:val="24"/>
            <w:szCs w:val="24"/>
            <w:lang w:val="en-US"/>
          </w:rPr>
          <w:t xml:space="preserve">ir </w:t>
        </w:r>
      </w:ins>
      <w:ins w:id="142" w:author="unep" w:date="2012-11-16T10:08:00Z">
        <w:r>
          <w:rPr>
            <w:rFonts w:ascii="Arial" w:hAnsi="Arial" w:cs="Arial"/>
            <w:sz w:val="24"/>
            <w:szCs w:val="24"/>
            <w:lang w:val="en-US"/>
          </w:rPr>
          <w:t>[</w:t>
        </w:r>
      </w:ins>
      <w:ins w:id="143" w:author="unep" w:date="2012-11-16T10:06:00Z">
        <w:r>
          <w:rPr>
            <w:rFonts w:ascii="Arial" w:hAnsi="Arial" w:cs="Arial"/>
            <w:sz w:val="24"/>
            <w:szCs w:val="24"/>
            <w:lang w:val="en-US"/>
          </w:rPr>
          <w:t>accelerated</w:t>
        </w:r>
      </w:ins>
      <w:ins w:id="144" w:author="unep" w:date="2012-11-16T10:08:00Z">
        <w:r>
          <w:rPr>
            <w:rFonts w:ascii="Arial" w:hAnsi="Arial" w:cs="Arial"/>
            <w:sz w:val="24"/>
            <w:szCs w:val="24"/>
            <w:lang w:val="en-US"/>
          </w:rPr>
          <w:t>]</w:t>
        </w:r>
      </w:ins>
      <w:ins w:id="145" w:author="unep" w:date="2012-11-16T10:06:00Z">
        <w:r>
          <w:rPr>
            <w:rFonts w:ascii="Arial" w:hAnsi="Arial" w:cs="Arial"/>
            <w:sz w:val="24"/>
            <w:szCs w:val="24"/>
            <w:lang w:val="en-US"/>
          </w:rPr>
          <w:t xml:space="preserve"> HCFC phase-out </w:t>
        </w:r>
      </w:ins>
      <w:ins w:id="146" w:author="unep" w:date="2012-11-16T10:04:00Z">
        <w:r>
          <w:rPr>
            <w:rFonts w:ascii="Arial" w:hAnsi="Arial" w:cs="Arial"/>
            <w:sz w:val="24"/>
            <w:szCs w:val="24"/>
            <w:lang w:val="en-US"/>
          </w:rPr>
          <w:t xml:space="preserve">obligations </w:t>
        </w:r>
      </w:ins>
      <w:ins w:id="147" w:author="unep" w:date="2012-11-16T10:08:00Z">
        <w:r>
          <w:rPr>
            <w:rFonts w:ascii="Arial" w:hAnsi="Arial" w:cs="Arial"/>
            <w:sz w:val="24"/>
            <w:szCs w:val="24"/>
            <w:lang w:val="en-US"/>
          </w:rPr>
          <w:t>under the</w:t>
        </w:r>
      </w:ins>
      <w:del w:id="148" w:author="unep" w:date="2012-11-16T10:07:00Z">
        <w:r w:rsidRPr="001C038E" w:rsidDel="002C2513">
          <w:rPr>
            <w:rFonts w:ascii="Arial" w:hAnsi="Arial" w:cs="Arial"/>
            <w:sz w:val="24"/>
            <w:szCs w:val="24"/>
            <w:lang w:val="en-US"/>
          </w:rPr>
          <w:delText xml:space="preserve"> </w:delText>
        </w:r>
      </w:del>
      <w:r w:rsidRPr="001C038E">
        <w:rPr>
          <w:rFonts w:ascii="Arial" w:hAnsi="Arial" w:cs="Arial"/>
          <w:sz w:val="24"/>
          <w:szCs w:val="24"/>
          <w:lang w:val="en-US"/>
        </w:rPr>
        <w:t>Montreal Protocol</w:t>
      </w:r>
      <w:ins w:id="149" w:author="unep" w:date="2012-11-16T10:07:00Z">
        <w:r w:rsidRPr="002C2513">
          <w:rPr>
            <w:rFonts w:ascii="Arial" w:hAnsi="Arial" w:cs="Arial"/>
            <w:sz w:val="24"/>
            <w:szCs w:val="24"/>
            <w:lang w:val="en-US"/>
          </w:rPr>
          <w:t xml:space="preserve"> </w:t>
        </w:r>
        <w:r>
          <w:rPr>
            <w:rFonts w:ascii="Arial" w:hAnsi="Arial" w:cs="Arial"/>
            <w:sz w:val="24"/>
            <w:szCs w:val="24"/>
            <w:lang w:val="en-US"/>
          </w:rPr>
          <w:t>according to decision XIX/6</w:t>
        </w:r>
      </w:ins>
      <w:r>
        <w:rPr>
          <w:rFonts w:ascii="Arial" w:hAnsi="Arial" w:cs="Arial"/>
          <w:sz w:val="24"/>
          <w:szCs w:val="24"/>
          <w:lang w:val="en-US"/>
        </w:rPr>
        <w:t>.</w:t>
      </w:r>
      <w:ins w:id="150" w:author="unep" w:date="2012-11-16T10:30:00Z">
        <w:r>
          <w:rPr>
            <w:rFonts w:ascii="Arial" w:hAnsi="Arial" w:cs="Arial"/>
            <w:sz w:val="24"/>
            <w:szCs w:val="24"/>
            <w:lang w:val="en-US"/>
          </w:rPr>
          <w:t>]</w:t>
        </w:r>
      </w:ins>
    </w:p>
    <w:p w:rsidR="007D37AA" w:rsidRDefault="007D37AA" w:rsidP="007D37AA">
      <w:pPr>
        <w:pStyle w:val="Normal-pool"/>
        <w:numPr>
          <w:ins w:id="151" w:author="unep" w:date="2012-11-16T10:22:00Z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  <w:tab w:val="left" w:pos="1980"/>
        </w:tabs>
        <w:spacing w:after="120"/>
        <w:ind w:left="1260"/>
        <w:rPr>
          <w:ins w:id="152" w:author="unep" w:date="2012-11-16T10:22:00Z"/>
          <w:rFonts w:ascii="Arial" w:hAnsi="Arial" w:cs="Arial"/>
          <w:sz w:val="24"/>
          <w:szCs w:val="24"/>
          <w:lang w:val="en-US"/>
        </w:rPr>
        <w:pPrChange w:id="153" w:author="unep" w:date="2012-11-16T10:22:00Z">
          <w:pPr>
            <w:pStyle w:val="Normal-pool"/>
            <w:tabs>
              <w:tab w:val="clear" w:pos="1247"/>
              <w:tab w:val="clear" w:pos="1814"/>
              <w:tab w:val="clear" w:pos="2381"/>
              <w:tab w:val="clear" w:pos="2948"/>
              <w:tab w:val="clear" w:pos="3515"/>
              <w:tab w:val="left" w:pos="624"/>
              <w:tab w:val="left" w:pos="1980"/>
            </w:tabs>
            <w:spacing w:after="120"/>
          </w:pPr>
        </w:pPrChange>
      </w:pPr>
      <w:ins w:id="154" w:author="unep" w:date="2012-11-16T10:28:00Z">
        <w:r>
          <w:rPr>
            <w:rFonts w:ascii="Arial" w:hAnsi="Arial" w:cs="Arial"/>
            <w:sz w:val="24"/>
            <w:szCs w:val="24"/>
            <w:lang w:val="en-US"/>
          </w:rPr>
          <w:t>[</w:t>
        </w:r>
      </w:ins>
      <w:ins w:id="155" w:author="unep" w:date="2012-11-16T10:21:00Z">
        <w:r>
          <w:rPr>
            <w:rFonts w:ascii="Arial" w:hAnsi="Arial" w:cs="Arial"/>
            <w:sz w:val="24"/>
            <w:szCs w:val="24"/>
            <w:lang w:val="en-US"/>
          </w:rPr>
          <w:t xml:space="preserve">5 (alt) To confirm that any such voluntary contributions by </w:t>
        </w:r>
      </w:ins>
      <w:ins w:id="156" w:author="unep" w:date="2012-11-16T10:24:00Z">
        <w:r>
          <w:rPr>
            <w:rFonts w:ascii="Arial" w:hAnsi="Arial" w:cs="Arial"/>
            <w:sz w:val="24"/>
            <w:szCs w:val="24"/>
            <w:lang w:val="en-US"/>
          </w:rPr>
          <w:t>[</w:t>
        </w:r>
      </w:ins>
      <w:ins w:id="157" w:author="unep" w:date="2012-11-16T10:21:00Z">
        <w:r>
          <w:rPr>
            <w:rFonts w:ascii="Arial" w:hAnsi="Arial" w:cs="Arial"/>
            <w:sz w:val="24"/>
            <w:szCs w:val="24"/>
            <w:lang w:val="en-US"/>
          </w:rPr>
          <w:t>non-Article 5</w:t>
        </w:r>
      </w:ins>
      <w:ins w:id="158" w:author="unep" w:date="2012-11-16T10:24:00Z">
        <w:r>
          <w:rPr>
            <w:rFonts w:ascii="Arial" w:hAnsi="Arial" w:cs="Arial"/>
            <w:sz w:val="24"/>
            <w:szCs w:val="24"/>
            <w:lang w:val="en-US"/>
          </w:rPr>
          <w:t>]</w:t>
        </w:r>
      </w:ins>
      <w:ins w:id="159" w:author="unep" w:date="2012-11-16T10:21:00Z">
        <w:r>
          <w:rPr>
            <w:rFonts w:ascii="Arial" w:hAnsi="Arial" w:cs="Arial"/>
            <w:sz w:val="24"/>
            <w:szCs w:val="24"/>
            <w:lang w:val="en-US"/>
          </w:rPr>
          <w:t xml:space="preserve"> parties shall be </w:t>
        </w:r>
      </w:ins>
      <w:ins w:id="160" w:author="unep" w:date="2012-11-16T10:31:00Z">
        <w:r>
          <w:rPr>
            <w:rFonts w:ascii="Arial" w:hAnsi="Arial" w:cs="Arial"/>
            <w:sz w:val="24"/>
            <w:szCs w:val="24"/>
            <w:lang w:val="en-US"/>
          </w:rPr>
          <w:t xml:space="preserve">new and </w:t>
        </w:r>
      </w:ins>
      <w:ins w:id="161" w:author="unep" w:date="2012-11-16T10:21:00Z">
        <w:r>
          <w:rPr>
            <w:rFonts w:ascii="Arial" w:hAnsi="Arial" w:cs="Arial"/>
            <w:sz w:val="24"/>
            <w:szCs w:val="24"/>
            <w:lang w:val="en-US"/>
          </w:rPr>
          <w:t xml:space="preserve">additional to </w:t>
        </w:r>
      </w:ins>
      <w:ins w:id="162" w:author="unep" w:date="2012-11-16T10:29:00Z">
        <w:r>
          <w:rPr>
            <w:rFonts w:ascii="Arial" w:hAnsi="Arial" w:cs="Arial"/>
            <w:sz w:val="24"/>
            <w:szCs w:val="24"/>
            <w:lang w:val="en-US"/>
          </w:rPr>
          <w:t xml:space="preserve">and shall not impact </w:t>
        </w:r>
      </w:ins>
      <w:ins w:id="163" w:author="unep" w:date="2012-11-16T10:31:00Z">
        <w:r>
          <w:rPr>
            <w:rFonts w:ascii="Arial" w:hAnsi="Arial" w:cs="Arial"/>
            <w:sz w:val="24"/>
            <w:szCs w:val="24"/>
            <w:lang w:val="en-US"/>
          </w:rPr>
          <w:t>[any current or future obligations of Article 2 parties][</w:t>
        </w:r>
      </w:ins>
      <w:ins w:id="164" w:author="unep" w:date="2012-11-16T10:21:00Z">
        <w:r>
          <w:rPr>
            <w:rFonts w:ascii="Arial" w:hAnsi="Arial" w:cs="Arial"/>
            <w:sz w:val="24"/>
            <w:szCs w:val="24"/>
            <w:lang w:val="en-US"/>
          </w:rPr>
          <w:t>the regular contributions made by these parties</w:t>
        </w:r>
      </w:ins>
      <w:ins w:id="165" w:author="unep" w:date="2012-11-16T10:32:00Z">
        <w:r>
          <w:rPr>
            <w:rFonts w:ascii="Arial" w:hAnsi="Arial" w:cs="Arial"/>
            <w:sz w:val="24"/>
            <w:szCs w:val="24"/>
            <w:lang w:val="en-US"/>
          </w:rPr>
          <w:t>]</w:t>
        </w:r>
      </w:ins>
      <w:ins w:id="166" w:author="unep" w:date="2012-11-16T10:21:00Z">
        <w:r>
          <w:rPr>
            <w:rFonts w:ascii="Arial" w:hAnsi="Arial" w:cs="Arial"/>
            <w:sz w:val="24"/>
            <w:szCs w:val="24"/>
            <w:lang w:val="en-US"/>
          </w:rPr>
          <w:t xml:space="preserve"> to the Multilateral Fund to provide </w:t>
        </w:r>
      </w:ins>
      <w:ins w:id="167" w:author="unep" w:date="2012-11-16T10:22:00Z">
        <w:r w:rsidRPr="001C038E">
          <w:rPr>
            <w:rFonts w:ascii="Arial" w:hAnsi="Arial" w:cs="Arial"/>
            <w:sz w:val="24"/>
            <w:szCs w:val="24"/>
            <w:lang w:val="en-US"/>
          </w:rPr>
          <w:t>stable and sufficient funding for Article 5 parties to comply with the</w:t>
        </w:r>
        <w:r>
          <w:rPr>
            <w:rFonts w:ascii="Arial" w:hAnsi="Arial" w:cs="Arial"/>
            <w:sz w:val="24"/>
            <w:szCs w:val="24"/>
            <w:lang w:val="en-US"/>
          </w:rPr>
          <w:t xml:space="preserve">ir [accelerated] HCFC phase-out obligations under the </w:t>
        </w:r>
        <w:r w:rsidRPr="001C038E">
          <w:rPr>
            <w:rFonts w:ascii="Arial" w:hAnsi="Arial" w:cs="Arial"/>
            <w:sz w:val="24"/>
            <w:szCs w:val="24"/>
            <w:lang w:val="en-US"/>
          </w:rPr>
          <w:t>Montreal Protocol</w:t>
        </w:r>
        <w:r w:rsidRPr="002C2513">
          <w:rPr>
            <w:rFonts w:ascii="Arial" w:hAnsi="Arial" w:cs="Arial"/>
            <w:sz w:val="24"/>
            <w:szCs w:val="24"/>
            <w:lang w:val="en-US"/>
          </w:rPr>
          <w:t xml:space="preserve"> </w:t>
        </w:r>
        <w:r>
          <w:rPr>
            <w:rFonts w:ascii="Arial" w:hAnsi="Arial" w:cs="Arial"/>
            <w:sz w:val="24"/>
            <w:szCs w:val="24"/>
            <w:lang w:val="en-US"/>
          </w:rPr>
          <w:t>according to decision XIX/6.</w:t>
        </w:r>
      </w:ins>
      <w:ins w:id="168" w:author="unep" w:date="2012-11-16T10:28:00Z">
        <w:r>
          <w:rPr>
            <w:rFonts w:ascii="Arial" w:hAnsi="Arial" w:cs="Arial"/>
            <w:sz w:val="24"/>
            <w:szCs w:val="24"/>
            <w:lang w:val="en-US"/>
          </w:rPr>
          <w:t>]</w:t>
        </w:r>
      </w:ins>
    </w:p>
    <w:p w:rsidR="007D37AA" w:rsidRDefault="007D37AA" w:rsidP="007D37AA">
      <w:pPr>
        <w:pStyle w:val="Normal-pool"/>
        <w:numPr>
          <w:ins w:id="169" w:author="unep" w:date="2012-11-16T10:20:00Z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  <w:tab w:val="left" w:pos="1980"/>
        </w:tabs>
        <w:spacing w:after="120"/>
        <w:ind w:left="1260"/>
        <w:rPr>
          <w:ins w:id="170" w:author="unep" w:date="2012-11-16T10:20:00Z"/>
          <w:rFonts w:ascii="Arial" w:hAnsi="Arial" w:cs="Arial"/>
          <w:sz w:val="24"/>
          <w:szCs w:val="24"/>
          <w:lang w:val="en-US"/>
        </w:rPr>
        <w:pPrChange w:id="171" w:author="unep" w:date="2012-11-16T10:20:00Z">
          <w:pPr>
            <w:pStyle w:val="Normal-pool"/>
            <w:tabs>
              <w:tab w:val="clear" w:pos="1247"/>
              <w:tab w:val="clear" w:pos="1814"/>
              <w:tab w:val="clear" w:pos="2381"/>
              <w:tab w:val="clear" w:pos="2948"/>
              <w:tab w:val="clear" w:pos="3515"/>
              <w:tab w:val="left" w:pos="624"/>
              <w:tab w:val="left" w:pos="1980"/>
            </w:tabs>
            <w:spacing w:after="120"/>
          </w:pPr>
        </w:pPrChange>
      </w:pPr>
      <w:ins w:id="172" w:author=" ozone" w:date="2013-06-28T11:02:00Z">
        <w:r>
          <w:rPr>
            <w:rFonts w:ascii="Arial" w:hAnsi="Arial" w:cs="Arial"/>
            <w:sz w:val="24"/>
            <w:szCs w:val="24"/>
            <w:lang w:val="en-US"/>
          </w:rPr>
          <w:t>[</w:t>
        </w:r>
      </w:ins>
      <w:ins w:id="173" w:author=" ozone" w:date="2013-06-28T11:01:00Z">
        <w:r>
          <w:rPr>
            <w:rFonts w:ascii="Arial" w:hAnsi="Arial" w:cs="Arial"/>
            <w:sz w:val="24"/>
            <w:szCs w:val="24"/>
            <w:lang w:val="en-US"/>
          </w:rPr>
          <w:t xml:space="preserve">5 bis  To confirm that any such voluntary contributions </w:t>
        </w:r>
      </w:ins>
      <w:ins w:id="174" w:author=" ozone" w:date="2013-06-28T11:05:00Z">
        <w:r>
          <w:rPr>
            <w:rFonts w:ascii="Arial" w:hAnsi="Arial" w:cs="Arial"/>
            <w:sz w:val="24"/>
            <w:szCs w:val="24"/>
            <w:lang w:val="en-US"/>
          </w:rPr>
          <w:t xml:space="preserve">[from Article 2 parties] </w:t>
        </w:r>
      </w:ins>
      <w:ins w:id="175" w:author=" ozone" w:date="2013-06-28T11:01:00Z">
        <w:r>
          <w:rPr>
            <w:rFonts w:ascii="Arial" w:hAnsi="Arial" w:cs="Arial"/>
            <w:sz w:val="24"/>
            <w:szCs w:val="24"/>
            <w:lang w:val="en-US"/>
          </w:rPr>
          <w:t xml:space="preserve">will be </w:t>
        </w:r>
      </w:ins>
      <w:ins w:id="176" w:author=" ozone" w:date="2013-06-28T11:05:00Z">
        <w:r>
          <w:rPr>
            <w:rFonts w:ascii="Arial" w:hAnsi="Arial" w:cs="Arial"/>
            <w:sz w:val="24"/>
            <w:szCs w:val="24"/>
            <w:lang w:val="en-US"/>
          </w:rPr>
          <w:t>[</w:t>
        </w:r>
      </w:ins>
      <w:ins w:id="177" w:author=" ozone" w:date="2013-06-28T11:04:00Z">
        <w:r>
          <w:rPr>
            <w:rFonts w:ascii="Arial" w:hAnsi="Arial" w:cs="Arial"/>
            <w:sz w:val="24"/>
            <w:szCs w:val="24"/>
            <w:lang w:val="en-US"/>
          </w:rPr>
          <w:t>new</w:t>
        </w:r>
      </w:ins>
      <w:ins w:id="178" w:author=" ozone" w:date="2013-06-28T11:06:00Z">
        <w:r>
          <w:rPr>
            <w:rFonts w:ascii="Arial" w:hAnsi="Arial" w:cs="Arial"/>
            <w:sz w:val="24"/>
            <w:szCs w:val="24"/>
            <w:lang w:val="en-US"/>
          </w:rPr>
          <w:t xml:space="preserve">, </w:t>
        </w:r>
      </w:ins>
      <w:ins w:id="179" w:author=" ozone" w:date="2013-06-28T11:04:00Z">
        <w:r>
          <w:rPr>
            <w:rFonts w:ascii="Arial" w:hAnsi="Arial" w:cs="Arial"/>
            <w:sz w:val="24"/>
            <w:szCs w:val="24"/>
            <w:lang w:val="en-US"/>
          </w:rPr>
          <w:t>additional</w:t>
        </w:r>
      </w:ins>
      <w:ins w:id="180" w:author=" ozone" w:date="2013-06-28T11:06:00Z">
        <w:r>
          <w:rPr>
            <w:rFonts w:ascii="Arial" w:hAnsi="Arial" w:cs="Arial"/>
            <w:sz w:val="24"/>
            <w:szCs w:val="24"/>
            <w:lang w:val="en-US"/>
          </w:rPr>
          <w:t>]</w:t>
        </w:r>
      </w:ins>
      <w:ins w:id="181" w:author=" ozone" w:date="2013-06-28T11:04:00Z">
        <w:r>
          <w:rPr>
            <w:rFonts w:ascii="Arial" w:hAnsi="Arial" w:cs="Arial"/>
            <w:sz w:val="24"/>
            <w:szCs w:val="24"/>
            <w:lang w:val="en-US"/>
          </w:rPr>
          <w:t xml:space="preserve"> and </w:t>
        </w:r>
      </w:ins>
      <w:ins w:id="182" w:author=" ozone" w:date="2013-06-28T11:01:00Z">
        <w:r>
          <w:rPr>
            <w:rFonts w:ascii="Arial" w:hAnsi="Arial" w:cs="Arial"/>
            <w:sz w:val="24"/>
            <w:szCs w:val="24"/>
            <w:lang w:val="en-US"/>
          </w:rPr>
          <w:t>independent of the regular contributions made to the Multilateral Fund as part of the regular replenishment process</w:t>
        </w:r>
      </w:ins>
      <w:ins w:id="183" w:author=" ozone" w:date="2013-06-28T11:02:00Z">
        <w:r>
          <w:rPr>
            <w:rFonts w:ascii="Arial" w:hAnsi="Arial" w:cs="Arial"/>
            <w:sz w:val="24"/>
            <w:szCs w:val="24"/>
            <w:lang w:val="en-US"/>
          </w:rPr>
          <w:t>]</w:t>
        </w:r>
      </w:ins>
    </w:p>
    <w:p w:rsidR="007D37AA" w:rsidRPr="00732D29" w:rsidRDefault="007D37AA" w:rsidP="00474244">
      <w:pPr>
        <w:pStyle w:val="CH2"/>
      </w:pPr>
      <w:r>
        <w:tab/>
      </w:r>
    </w:p>
    <w:sectPr w:rsidR="007D37AA" w:rsidRPr="00732D29" w:rsidSect="003F0757">
      <w:headerReference w:type="default" r:id="rId7"/>
      <w:footerReference w:type="even" r:id="rId8"/>
      <w:footerReference w:type="default" r:id="rId9"/>
      <w:footerReference w:type="first" r:id="rId10"/>
      <w:pgSz w:w="11909" w:h="16834" w:code="9"/>
      <w:pgMar w:top="907" w:right="992" w:bottom="1418" w:left="1418" w:header="539" w:footer="97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7AA" w:rsidRDefault="007D37AA">
      <w:r>
        <w:separator/>
      </w:r>
    </w:p>
  </w:endnote>
  <w:endnote w:type="continuationSeparator" w:id="0">
    <w:p w:rsidR="007D37AA" w:rsidRDefault="007D37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7AA" w:rsidRPr="00E47EB5" w:rsidRDefault="007D37AA">
    <w:pPr>
      <w:pStyle w:val="Footer"/>
      <w:rPr>
        <w:b/>
        <w:bCs/>
        <w:sz w:val="18"/>
        <w:szCs w:val="18"/>
      </w:rPr>
    </w:pPr>
    <w:r w:rsidRPr="00E47EB5">
      <w:rPr>
        <w:rStyle w:val="PageNumber"/>
        <w:b/>
        <w:bCs/>
        <w:sz w:val="18"/>
        <w:szCs w:val="18"/>
      </w:rPr>
      <w:fldChar w:fldCharType="begin"/>
    </w:r>
    <w:r w:rsidRPr="00E47EB5">
      <w:rPr>
        <w:rStyle w:val="PageNumber"/>
        <w:b/>
        <w:bCs/>
        <w:sz w:val="18"/>
        <w:szCs w:val="18"/>
      </w:rPr>
      <w:instrText xml:space="preserve"> PAGE </w:instrText>
    </w:r>
    <w:r w:rsidRPr="00E47EB5">
      <w:rPr>
        <w:rStyle w:val="PageNumber"/>
        <w:b/>
        <w:bCs/>
        <w:sz w:val="18"/>
        <w:szCs w:val="18"/>
      </w:rPr>
      <w:fldChar w:fldCharType="separate"/>
    </w:r>
    <w:r>
      <w:rPr>
        <w:rStyle w:val="PageNumber"/>
        <w:b/>
        <w:bCs/>
        <w:noProof/>
        <w:sz w:val="18"/>
        <w:szCs w:val="18"/>
      </w:rPr>
      <w:t>2</w:t>
    </w:r>
    <w:r w:rsidRPr="00E47EB5">
      <w:rPr>
        <w:rStyle w:val="PageNumber"/>
        <w:b/>
        <w:bCs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7AA" w:rsidRPr="00860562" w:rsidRDefault="007D37AA" w:rsidP="00F55E19">
    <w:pPr>
      <w:pStyle w:val="Footer"/>
      <w:jc w:val="right"/>
      <w:rPr>
        <w:b/>
        <w:bCs/>
        <w:sz w:val="18"/>
        <w:szCs w:val="18"/>
      </w:rPr>
    </w:pPr>
    <w:r w:rsidRPr="00860562">
      <w:rPr>
        <w:rStyle w:val="PageNumber"/>
        <w:b/>
        <w:bCs/>
        <w:sz w:val="18"/>
        <w:szCs w:val="18"/>
      </w:rPr>
      <w:fldChar w:fldCharType="begin"/>
    </w:r>
    <w:r w:rsidRPr="00860562">
      <w:rPr>
        <w:rStyle w:val="PageNumber"/>
        <w:b/>
        <w:bCs/>
        <w:sz w:val="18"/>
        <w:szCs w:val="18"/>
      </w:rPr>
      <w:instrText xml:space="preserve"> PAGE </w:instrText>
    </w:r>
    <w:r w:rsidRPr="00860562">
      <w:rPr>
        <w:rStyle w:val="PageNumber"/>
        <w:b/>
        <w:bCs/>
        <w:sz w:val="18"/>
        <w:szCs w:val="18"/>
      </w:rPr>
      <w:fldChar w:fldCharType="separate"/>
    </w:r>
    <w:r>
      <w:rPr>
        <w:rStyle w:val="PageNumber"/>
        <w:b/>
        <w:bCs/>
        <w:noProof/>
        <w:sz w:val="18"/>
        <w:szCs w:val="18"/>
      </w:rPr>
      <w:t>3</w:t>
    </w:r>
    <w:r w:rsidRPr="00860562">
      <w:rPr>
        <w:rStyle w:val="PageNumber"/>
        <w:b/>
        <w:bCs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7AA" w:rsidRPr="00860562" w:rsidRDefault="007D37AA" w:rsidP="00F55E19">
    <w:pPr>
      <w:pStyle w:val="Footer"/>
      <w:framePr w:wrap="auto" w:vAnchor="text" w:hAnchor="margin" w:xAlign="outside" w:y="1"/>
      <w:rPr>
        <w:rStyle w:val="PageNumber"/>
        <w:b/>
        <w:bCs/>
        <w:sz w:val="18"/>
        <w:szCs w:val="18"/>
      </w:rPr>
    </w:pPr>
    <w:r w:rsidRPr="00860562">
      <w:rPr>
        <w:rStyle w:val="PageNumber"/>
        <w:b/>
        <w:bCs/>
        <w:sz w:val="18"/>
        <w:szCs w:val="18"/>
      </w:rPr>
      <w:fldChar w:fldCharType="begin"/>
    </w:r>
    <w:r w:rsidRPr="00860562">
      <w:rPr>
        <w:rStyle w:val="PageNumber"/>
        <w:b/>
        <w:bCs/>
        <w:sz w:val="18"/>
        <w:szCs w:val="18"/>
      </w:rPr>
      <w:instrText xml:space="preserve">PAGE  </w:instrText>
    </w:r>
    <w:r w:rsidRPr="00860562">
      <w:rPr>
        <w:rStyle w:val="PageNumber"/>
        <w:b/>
        <w:bCs/>
        <w:sz w:val="18"/>
        <w:szCs w:val="18"/>
      </w:rPr>
      <w:fldChar w:fldCharType="separate"/>
    </w:r>
    <w:r>
      <w:rPr>
        <w:rStyle w:val="PageNumber"/>
        <w:b/>
        <w:bCs/>
        <w:noProof/>
        <w:sz w:val="18"/>
        <w:szCs w:val="18"/>
      </w:rPr>
      <w:t>1</w:t>
    </w:r>
    <w:r w:rsidRPr="00860562">
      <w:rPr>
        <w:rStyle w:val="PageNumber"/>
        <w:b/>
        <w:bCs/>
        <w:sz w:val="18"/>
        <w:szCs w:val="18"/>
      </w:rPr>
      <w:fldChar w:fldCharType="end"/>
    </w:r>
  </w:p>
  <w:p w:rsidR="007D37AA" w:rsidRPr="00D84DEA" w:rsidRDefault="007D37AA" w:rsidP="00F55E19">
    <w:pPr>
      <w:pStyle w:val="Footer"/>
      <w:tabs>
        <w:tab w:val="clear" w:pos="4320"/>
        <w:tab w:val="clear" w:pos="8640"/>
      </w:tabs>
      <w:ind w:right="360" w:firstLine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7AA" w:rsidRDefault="007D37AA" w:rsidP="00F55E19">
      <w:pPr>
        <w:spacing w:before="120"/>
        <w:ind w:left="624"/>
      </w:pPr>
      <w:r>
        <w:separator/>
      </w:r>
    </w:p>
  </w:footnote>
  <w:footnote w:type="continuationSeparator" w:id="0">
    <w:p w:rsidR="007D37AA" w:rsidRDefault="007D37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7AA" w:rsidRPr="00860562" w:rsidRDefault="007D37AA" w:rsidP="00F55E19">
    <w:pPr>
      <w:pStyle w:val="Header"/>
      <w:pBdr>
        <w:bottom w:val="single" w:sz="4" w:space="1" w:color="auto"/>
      </w:pBdr>
      <w:jc w:val="right"/>
      <w:rPr>
        <w:b/>
        <w:bCs/>
        <w:sz w:val="18"/>
        <w:szCs w:val="18"/>
      </w:rPr>
    </w:pPr>
    <w:r w:rsidRPr="00860562">
      <w:rPr>
        <w:b/>
        <w:bCs/>
        <w:sz w:val="18"/>
        <w:szCs w:val="18"/>
      </w:rPr>
      <w:t>UNEP/OzL.Pro.24/</w:t>
    </w:r>
    <w:r>
      <w:rPr>
        <w:b/>
        <w:bCs/>
        <w:sz w:val="18"/>
        <w:szCs w:val="18"/>
      </w:rPr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6A8C85E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FFFFFF82"/>
    <w:multiLevelType w:val="singleLevel"/>
    <w:tmpl w:val="402C4F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2">
    <w:nsid w:val="00000002"/>
    <w:multiLevelType w:val="multilevel"/>
    <w:tmpl w:val="CC84585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1253"/>
        </w:tabs>
        <w:ind w:left="1253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966"/>
        </w:tabs>
        <w:ind w:left="19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409"/>
        </w:tabs>
        <w:ind w:left="24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52"/>
        </w:tabs>
        <w:ind w:left="2852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55"/>
        </w:tabs>
        <w:ind w:left="36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098"/>
        </w:tabs>
        <w:ind w:left="409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901"/>
        </w:tabs>
        <w:ind w:left="490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344"/>
        </w:tabs>
        <w:ind w:left="5344" w:hanging="144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7"/>
    <w:multiLevelType w:val="singleLevel"/>
    <w:tmpl w:val="3664E66E"/>
    <w:name w:val="WW8Num7"/>
    <w:lvl w:ilvl="0">
      <w:start w:val="1"/>
      <w:numFmt w:val="lowerLetter"/>
      <w:lvlText w:val="(%1)"/>
      <w:lvlJc w:val="left"/>
      <w:pPr>
        <w:tabs>
          <w:tab w:val="num" w:pos="1530"/>
        </w:tabs>
        <w:ind w:left="2250" w:hanging="360"/>
      </w:pPr>
      <w:rPr>
        <w:i w:val="0"/>
        <w:iCs w:val="0"/>
      </w:rPr>
    </w:lvl>
  </w:abstractNum>
  <w:abstractNum w:abstractNumId="6">
    <w:nsid w:val="00585D78"/>
    <w:multiLevelType w:val="hybridMultilevel"/>
    <w:tmpl w:val="C5FE21F8"/>
    <w:lvl w:ilvl="0" w:tplc="0409000F">
      <w:start w:val="1"/>
      <w:numFmt w:val="decimal"/>
      <w:lvlText w:val="%1."/>
      <w:lvlJc w:val="left"/>
      <w:pPr>
        <w:ind w:left="2231" w:hanging="360"/>
      </w:pPr>
    </w:lvl>
    <w:lvl w:ilvl="1" w:tplc="04090019">
      <w:start w:val="1"/>
      <w:numFmt w:val="lowerLetter"/>
      <w:lvlText w:val="%2."/>
      <w:lvlJc w:val="left"/>
      <w:pPr>
        <w:ind w:left="2951" w:hanging="360"/>
      </w:pPr>
    </w:lvl>
    <w:lvl w:ilvl="2" w:tplc="0409001B">
      <w:start w:val="1"/>
      <w:numFmt w:val="lowerRoman"/>
      <w:lvlText w:val="%3."/>
      <w:lvlJc w:val="right"/>
      <w:pPr>
        <w:ind w:left="3671" w:hanging="180"/>
      </w:pPr>
    </w:lvl>
    <w:lvl w:ilvl="3" w:tplc="0409000F">
      <w:start w:val="1"/>
      <w:numFmt w:val="decimal"/>
      <w:lvlText w:val="%4."/>
      <w:lvlJc w:val="left"/>
      <w:pPr>
        <w:ind w:left="4391" w:hanging="360"/>
      </w:pPr>
    </w:lvl>
    <w:lvl w:ilvl="4" w:tplc="04090019">
      <w:start w:val="1"/>
      <w:numFmt w:val="lowerLetter"/>
      <w:lvlText w:val="%5."/>
      <w:lvlJc w:val="left"/>
      <w:pPr>
        <w:ind w:left="5111" w:hanging="360"/>
      </w:pPr>
    </w:lvl>
    <w:lvl w:ilvl="5" w:tplc="0409001B">
      <w:start w:val="1"/>
      <w:numFmt w:val="lowerRoman"/>
      <w:lvlText w:val="%6."/>
      <w:lvlJc w:val="right"/>
      <w:pPr>
        <w:ind w:left="5831" w:hanging="180"/>
      </w:pPr>
    </w:lvl>
    <w:lvl w:ilvl="6" w:tplc="0409000F">
      <w:start w:val="1"/>
      <w:numFmt w:val="decimal"/>
      <w:lvlText w:val="%7."/>
      <w:lvlJc w:val="left"/>
      <w:pPr>
        <w:ind w:left="6551" w:hanging="360"/>
      </w:pPr>
    </w:lvl>
    <w:lvl w:ilvl="7" w:tplc="04090019">
      <w:start w:val="1"/>
      <w:numFmt w:val="lowerLetter"/>
      <w:lvlText w:val="%8."/>
      <w:lvlJc w:val="left"/>
      <w:pPr>
        <w:ind w:left="7271" w:hanging="360"/>
      </w:pPr>
    </w:lvl>
    <w:lvl w:ilvl="8" w:tplc="0409001B">
      <w:start w:val="1"/>
      <w:numFmt w:val="lowerRoman"/>
      <w:lvlText w:val="%9."/>
      <w:lvlJc w:val="right"/>
      <w:pPr>
        <w:ind w:left="7991" w:hanging="180"/>
      </w:pPr>
    </w:lvl>
  </w:abstractNum>
  <w:abstractNum w:abstractNumId="7">
    <w:nsid w:val="04914D71"/>
    <w:multiLevelType w:val="hybridMultilevel"/>
    <w:tmpl w:val="AA9E14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3862EB7"/>
    <w:multiLevelType w:val="multilevel"/>
    <w:tmpl w:val="2B64EA56"/>
    <w:lvl w:ilvl="0">
      <w:start w:val="1"/>
      <w:numFmt w:val="decimal"/>
      <w:pStyle w:val="Paralevel1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1">
      <w:start w:val="2"/>
      <w:numFmt w:val="decimal"/>
      <w:isLgl/>
      <w:lvlText w:val="%1.%2"/>
      <w:lvlJc w:val="left"/>
      <w:pPr>
        <w:tabs>
          <w:tab w:val="num" w:pos="1073"/>
        </w:tabs>
        <w:ind w:left="1073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966"/>
        </w:tabs>
        <w:ind w:left="19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89"/>
        </w:tabs>
        <w:ind w:left="25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12"/>
        </w:tabs>
        <w:ind w:left="3212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195"/>
        </w:tabs>
        <w:ind w:left="41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818"/>
        </w:tabs>
        <w:ind w:left="481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801"/>
        </w:tabs>
        <w:ind w:left="580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424"/>
        </w:tabs>
        <w:ind w:left="6424" w:hanging="1440"/>
      </w:pPr>
      <w:rPr>
        <w:rFonts w:hint="default"/>
      </w:rPr>
    </w:lvl>
  </w:abstractNum>
  <w:abstractNum w:abstractNumId="9">
    <w:nsid w:val="14AC3943"/>
    <w:multiLevelType w:val="hybridMultilevel"/>
    <w:tmpl w:val="C4884024"/>
    <w:lvl w:ilvl="0" w:tplc="6BCAAE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1113A7"/>
    <w:multiLevelType w:val="multilevel"/>
    <w:tmpl w:val="48241D10"/>
    <w:numStyleLink w:val="Normallist"/>
  </w:abstractNum>
  <w:abstractNum w:abstractNumId="11">
    <w:nsid w:val="1C505470"/>
    <w:multiLevelType w:val="hybridMultilevel"/>
    <w:tmpl w:val="196C993C"/>
    <w:lvl w:ilvl="0" w:tplc="F9A014DC">
      <w:start w:val="1"/>
      <w:numFmt w:val="lowerLetter"/>
      <w:lvlText w:val="(%1)"/>
      <w:lvlJc w:val="left"/>
      <w:pPr>
        <w:ind w:left="1884" w:hanging="63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334" w:hanging="360"/>
      </w:pPr>
    </w:lvl>
    <w:lvl w:ilvl="2" w:tplc="0409001B">
      <w:start w:val="1"/>
      <w:numFmt w:val="lowerRoman"/>
      <w:lvlText w:val="%3."/>
      <w:lvlJc w:val="right"/>
      <w:pPr>
        <w:ind w:left="3054" w:hanging="180"/>
      </w:pPr>
    </w:lvl>
    <w:lvl w:ilvl="3" w:tplc="0409000F">
      <w:start w:val="1"/>
      <w:numFmt w:val="decimal"/>
      <w:lvlText w:val="%4."/>
      <w:lvlJc w:val="left"/>
      <w:pPr>
        <w:ind w:left="3774" w:hanging="360"/>
      </w:pPr>
    </w:lvl>
    <w:lvl w:ilvl="4" w:tplc="04090019">
      <w:start w:val="1"/>
      <w:numFmt w:val="lowerLetter"/>
      <w:lvlText w:val="%5."/>
      <w:lvlJc w:val="left"/>
      <w:pPr>
        <w:ind w:left="4494" w:hanging="360"/>
      </w:pPr>
    </w:lvl>
    <w:lvl w:ilvl="5" w:tplc="0409001B">
      <w:start w:val="1"/>
      <w:numFmt w:val="lowerRoman"/>
      <w:lvlText w:val="%6."/>
      <w:lvlJc w:val="right"/>
      <w:pPr>
        <w:ind w:left="5214" w:hanging="180"/>
      </w:pPr>
    </w:lvl>
    <w:lvl w:ilvl="6" w:tplc="0409000F">
      <w:start w:val="1"/>
      <w:numFmt w:val="decimal"/>
      <w:lvlText w:val="%7."/>
      <w:lvlJc w:val="left"/>
      <w:pPr>
        <w:ind w:left="5934" w:hanging="360"/>
      </w:pPr>
    </w:lvl>
    <w:lvl w:ilvl="7" w:tplc="04090019">
      <w:start w:val="1"/>
      <w:numFmt w:val="lowerLetter"/>
      <w:lvlText w:val="%8."/>
      <w:lvlJc w:val="left"/>
      <w:pPr>
        <w:ind w:left="6654" w:hanging="360"/>
      </w:pPr>
    </w:lvl>
    <w:lvl w:ilvl="8" w:tplc="0409001B">
      <w:start w:val="1"/>
      <w:numFmt w:val="lowerRoman"/>
      <w:lvlText w:val="%9."/>
      <w:lvlJc w:val="right"/>
      <w:pPr>
        <w:ind w:left="7374" w:hanging="180"/>
      </w:pPr>
    </w:lvl>
  </w:abstractNum>
  <w:abstractNum w:abstractNumId="12">
    <w:nsid w:val="231C3085"/>
    <w:multiLevelType w:val="singleLevel"/>
    <w:tmpl w:val="BFA0F994"/>
    <w:lvl w:ilvl="0">
      <w:start w:val="1"/>
      <w:numFmt w:val="lowerLetter"/>
      <w:pStyle w:val="Paralevel2"/>
      <w:lvlText w:val="(%1)"/>
      <w:lvlJc w:val="left"/>
      <w:pPr>
        <w:tabs>
          <w:tab w:val="num" w:pos="938"/>
        </w:tabs>
        <w:ind w:firstLine="578"/>
      </w:pPr>
    </w:lvl>
  </w:abstractNum>
  <w:abstractNum w:abstractNumId="13">
    <w:nsid w:val="251D138B"/>
    <w:multiLevelType w:val="hybridMultilevel"/>
    <w:tmpl w:val="2BD61E62"/>
    <w:lvl w:ilvl="0" w:tplc="E856AD3A">
      <w:start w:val="1"/>
      <w:numFmt w:val="decimal"/>
      <w:lvlText w:val="%1."/>
      <w:lvlJc w:val="left"/>
      <w:pPr>
        <w:ind w:left="1863" w:hanging="61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328" w:hanging="360"/>
      </w:pPr>
    </w:lvl>
    <w:lvl w:ilvl="2" w:tplc="0409001B">
      <w:start w:val="1"/>
      <w:numFmt w:val="lowerRoman"/>
      <w:lvlText w:val="%3."/>
      <w:lvlJc w:val="right"/>
      <w:pPr>
        <w:ind w:left="3048" w:hanging="180"/>
      </w:pPr>
    </w:lvl>
    <w:lvl w:ilvl="3" w:tplc="0409000F">
      <w:start w:val="1"/>
      <w:numFmt w:val="decimal"/>
      <w:lvlText w:val="%4."/>
      <w:lvlJc w:val="left"/>
      <w:pPr>
        <w:ind w:left="3768" w:hanging="360"/>
      </w:pPr>
    </w:lvl>
    <w:lvl w:ilvl="4" w:tplc="04090019">
      <w:start w:val="1"/>
      <w:numFmt w:val="lowerLetter"/>
      <w:lvlText w:val="%5."/>
      <w:lvlJc w:val="left"/>
      <w:pPr>
        <w:ind w:left="4488" w:hanging="360"/>
      </w:pPr>
    </w:lvl>
    <w:lvl w:ilvl="5" w:tplc="0409001B">
      <w:start w:val="1"/>
      <w:numFmt w:val="lowerRoman"/>
      <w:lvlText w:val="%6."/>
      <w:lvlJc w:val="right"/>
      <w:pPr>
        <w:ind w:left="5208" w:hanging="180"/>
      </w:pPr>
    </w:lvl>
    <w:lvl w:ilvl="6" w:tplc="0409000F">
      <w:start w:val="1"/>
      <w:numFmt w:val="decimal"/>
      <w:lvlText w:val="%7."/>
      <w:lvlJc w:val="left"/>
      <w:pPr>
        <w:ind w:left="5928" w:hanging="360"/>
      </w:pPr>
    </w:lvl>
    <w:lvl w:ilvl="7" w:tplc="04090019">
      <w:start w:val="1"/>
      <w:numFmt w:val="lowerLetter"/>
      <w:lvlText w:val="%8."/>
      <w:lvlJc w:val="left"/>
      <w:pPr>
        <w:ind w:left="6648" w:hanging="360"/>
      </w:pPr>
    </w:lvl>
    <w:lvl w:ilvl="8" w:tplc="0409001B">
      <w:start w:val="1"/>
      <w:numFmt w:val="lowerRoman"/>
      <w:lvlText w:val="%9."/>
      <w:lvlJc w:val="right"/>
      <w:pPr>
        <w:ind w:left="7368" w:hanging="180"/>
      </w:pPr>
    </w:lvl>
  </w:abstractNum>
  <w:abstractNum w:abstractNumId="14">
    <w:nsid w:val="2ABC31F7"/>
    <w:multiLevelType w:val="hybridMultilevel"/>
    <w:tmpl w:val="A95CD68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5">
    <w:nsid w:val="2BE77EA4"/>
    <w:multiLevelType w:val="hybridMultilevel"/>
    <w:tmpl w:val="90128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C101E"/>
    <w:multiLevelType w:val="multilevel"/>
    <w:tmpl w:val="E27A1D44"/>
    <w:lvl w:ilvl="0">
      <w:start w:val="1"/>
      <w:numFmt w:val="lowerRoman"/>
      <w:lvlText w:val="(%1)"/>
      <w:lvlJc w:val="left"/>
      <w:pPr>
        <w:ind w:left="2951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311" w:hanging="360"/>
      </w:pPr>
    </w:lvl>
    <w:lvl w:ilvl="2">
      <w:start w:val="1"/>
      <w:numFmt w:val="lowerRoman"/>
      <w:lvlText w:val="%3."/>
      <w:lvlJc w:val="right"/>
      <w:pPr>
        <w:ind w:left="4031" w:hanging="180"/>
      </w:pPr>
    </w:lvl>
    <w:lvl w:ilvl="3">
      <w:start w:val="1"/>
      <w:numFmt w:val="decimal"/>
      <w:lvlText w:val="%4."/>
      <w:lvlJc w:val="left"/>
      <w:pPr>
        <w:ind w:left="4751" w:hanging="360"/>
      </w:pPr>
    </w:lvl>
    <w:lvl w:ilvl="4">
      <w:start w:val="1"/>
      <w:numFmt w:val="lowerLetter"/>
      <w:lvlText w:val="%5."/>
      <w:lvlJc w:val="left"/>
      <w:pPr>
        <w:ind w:left="5471" w:hanging="360"/>
      </w:pPr>
    </w:lvl>
    <w:lvl w:ilvl="5">
      <w:start w:val="1"/>
      <w:numFmt w:val="lowerRoman"/>
      <w:lvlText w:val="%6."/>
      <w:lvlJc w:val="right"/>
      <w:pPr>
        <w:ind w:left="6191" w:hanging="180"/>
      </w:pPr>
    </w:lvl>
    <w:lvl w:ilvl="6">
      <w:start w:val="1"/>
      <w:numFmt w:val="decimal"/>
      <w:lvlText w:val="%7."/>
      <w:lvlJc w:val="left"/>
      <w:pPr>
        <w:ind w:left="6911" w:hanging="360"/>
      </w:pPr>
    </w:lvl>
    <w:lvl w:ilvl="7">
      <w:start w:val="1"/>
      <w:numFmt w:val="lowerLetter"/>
      <w:lvlText w:val="%8."/>
      <w:lvlJc w:val="left"/>
      <w:pPr>
        <w:ind w:left="7631" w:hanging="360"/>
      </w:pPr>
    </w:lvl>
    <w:lvl w:ilvl="8">
      <w:start w:val="1"/>
      <w:numFmt w:val="lowerRoman"/>
      <w:lvlText w:val="%9."/>
      <w:lvlJc w:val="right"/>
      <w:pPr>
        <w:ind w:left="8351" w:hanging="180"/>
      </w:pPr>
    </w:lvl>
  </w:abstractNum>
  <w:abstractNum w:abstractNumId="17">
    <w:nsid w:val="34833EEA"/>
    <w:multiLevelType w:val="hybridMultilevel"/>
    <w:tmpl w:val="0FB86130"/>
    <w:lvl w:ilvl="0" w:tplc="E32A4982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8">
    <w:nsid w:val="366C0BD3"/>
    <w:multiLevelType w:val="hybridMultilevel"/>
    <w:tmpl w:val="E27A1D44"/>
    <w:lvl w:ilvl="0" w:tplc="CD5CF49E">
      <w:start w:val="1"/>
      <w:numFmt w:val="lowerRoman"/>
      <w:lvlText w:val="(%1)"/>
      <w:lvlJc w:val="left"/>
      <w:pPr>
        <w:ind w:left="2951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311" w:hanging="360"/>
      </w:pPr>
    </w:lvl>
    <w:lvl w:ilvl="2" w:tplc="0409001B">
      <w:start w:val="1"/>
      <w:numFmt w:val="lowerRoman"/>
      <w:lvlText w:val="%3."/>
      <w:lvlJc w:val="right"/>
      <w:pPr>
        <w:ind w:left="4031" w:hanging="180"/>
      </w:pPr>
    </w:lvl>
    <w:lvl w:ilvl="3" w:tplc="0409000F">
      <w:start w:val="1"/>
      <w:numFmt w:val="decimal"/>
      <w:lvlText w:val="%4."/>
      <w:lvlJc w:val="left"/>
      <w:pPr>
        <w:ind w:left="4751" w:hanging="360"/>
      </w:pPr>
    </w:lvl>
    <w:lvl w:ilvl="4" w:tplc="04090019">
      <w:start w:val="1"/>
      <w:numFmt w:val="lowerLetter"/>
      <w:lvlText w:val="%5."/>
      <w:lvlJc w:val="left"/>
      <w:pPr>
        <w:ind w:left="5471" w:hanging="360"/>
      </w:pPr>
    </w:lvl>
    <w:lvl w:ilvl="5" w:tplc="0409001B">
      <w:start w:val="1"/>
      <w:numFmt w:val="lowerRoman"/>
      <w:lvlText w:val="%6."/>
      <w:lvlJc w:val="right"/>
      <w:pPr>
        <w:ind w:left="6191" w:hanging="180"/>
      </w:pPr>
    </w:lvl>
    <w:lvl w:ilvl="6" w:tplc="0409000F">
      <w:start w:val="1"/>
      <w:numFmt w:val="decimal"/>
      <w:lvlText w:val="%7."/>
      <w:lvlJc w:val="left"/>
      <w:pPr>
        <w:ind w:left="6911" w:hanging="360"/>
      </w:pPr>
    </w:lvl>
    <w:lvl w:ilvl="7" w:tplc="04090019">
      <w:start w:val="1"/>
      <w:numFmt w:val="lowerLetter"/>
      <w:lvlText w:val="%8."/>
      <w:lvlJc w:val="left"/>
      <w:pPr>
        <w:ind w:left="7631" w:hanging="360"/>
      </w:pPr>
    </w:lvl>
    <w:lvl w:ilvl="8" w:tplc="0409001B">
      <w:start w:val="1"/>
      <w:numFmt w:val="lowerRoman"/>
      <w:lvlText w:val="%9."/>
      <w:lvlJc w:val="right"/>
      <w:pPr>
        <w:ind w:left="8351" w:hanging="180"/>
      </w:pPr>
    </w:lvl>
  </w:abstractNum>
  <w:abstractNum w:abstractNumId="19">
    <w:nsid w:val="3771358E"/>
    <w:multiLevelType w:val="hybridMultilevel"/>
    <w:tmpl w:val="B240C106"/>
    <w:lvl w:ilvl="0" w:tplc="CD5CF49E">
      <w:start w:val="1"/>
      <w:numFmt w:val="lowerRoman"/>
      <w:lvlText w:val="(%1)"/>
      <w:lvlJc w:val="left"/>
      <w:pPr>
        <w:ind w:left="2951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460506"/>
    <w:multiLevelType w:val="hybridMultilevel"/>
    <w:tmpl w:val="8084BA44"/>
    <w:lvl w:ilvl="0" w:tplc="A9C22A26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9C3FB4"/>
    <w:multiLevelType w:val="hybridMultilevel"/>
    <w:tmpl w:val="29C246FC"/>
    <w:lvl w:ilvl="0" w:tplc="27A8B8C4">
      <w:start w:val="1"/>
      <w:numFmt w:val="lowerLetter"/>
      <w:lvlText w:val="(%1)"/>
      <w:lvlJc w:val="left"/>
      <w:pPr>
        <w:tabs>
          <w:tab w:val="num" w:pos="2231"/>
        </w:tabs>
        <w:ind w:left="2231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424"/>
        </w:tabs>
        <w:ind w:left="242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144"/>
        </w:tabs>
        <w:ind w:left="3144" w:hanging="180"/>
      </w:pPr>
    </w:lvl>
    <w:lvl w:ilvl="3" w:tplc="0409000F">
      <w:start w:val="1"/>
      <w:numFmt w:val="decimal"/>
      <w:lvlText w:val="%4."/>
      <w:lvlJc w:val="left"/>
      <w:pPr>
        <w:tabs>
          <w:tab w:val="num" w:pos="3864"/>
        </w:tabs>
        <w:ind w:left="386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584"/>
        </w:tabs>
        <w:ind w:left="458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304"/>
        </w:tabs>
        <w:ind w:left="5304" w:hanging="180"/>
      </w:pPr>
    </w:lvl>
    <w:lvl w:ilvl="6" w:tplc="0409000F">
      <w:start w:val="1"/>
      <w:numFmt w:val="decimal"/>
      <w:lvlText w:val="%7."/>
      <w:lvlJc w:val="left"/>
      <w:pPr>
        <w:tabs>
          <w:tab w:val="num" w:pos="6024"/>
        </w:tabs>
        <w:ind w:left="602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744"/>
        </w:tabs>
        <w:ind w:left="674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464"/>
        </w:tabs>
        <w:ind w:left="7464" w:hanging="180"/>
      </w:pPr>
    </w:lvl>
  </w:abstractNum>
  <w:abstractNum w:abstractNumId="22">
    <w:nsid w:val="42BB3838"/>
    <w:multiLevelType w:val="hybridMultilevel"/>
    <w:tmpl w:val="DAEC2758"/>
    <w:lvl w:ilvl="0" w:tplc="040C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3">
    <w:nsid w:val="44A76C5B"/>
    <w:multiLevelType w:val="hybridMultilevel"/>
    <w:tmpl w:val="EF6A5DF4"/>
    <w:lvl w:ilvl="0" w:tplc="AEC43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F63E2B"/>
    <w:multiLevelType w:val="hybridMultilevel"/>
    <w:tmpl w:val="80F47D4E"/>
    <w:lvl w:ilvl="0" w:tplc="06CC19A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4E635B"/>
    <w:multiLevelType w:val="hybridMultilevel"/>
    <w:tmpl w:val="E840702E"/>
    <w:lvl w:ilvl="0" w:tplc="27A8B8C4">
      <w:start w:val="1"/>
      <w:numFmt w:val="lowerLetter"/>
      <w:lvlText w:val="(%1)"/>
      <w:lvlJc w:val="left"/>
      <w:pPr>
        <w:tabs>
          <w:tab w:val="num" w:pos="2231"/>
        </w:tabs>
        <w:ind w:left="2231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424"/>
        </w:tabs>
        <w:ind w:left="242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144"/>
        </w:tabs>
        <w:ind w:left="3144" w:hanging="180"/>
      </w:pPr>
    </w:lvl>
    <w:lvl w:ilvl="3" w:tplc="0409000F">
      <w:start w:val="1"/>
      <w:numFmt w:val="decimal"/>
      <w:lvlText w:val="%4."/>
      <w:lvlJc w:val="left"/>
      <w:pPr>
        <w:tabs>
          <w:tab w:val="num" w:pos="3864"/>
        </w:tabs>
        <w:ind w:left="386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584"/>
        </w:tabs>
        <w:ind w:left="458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304"/>
        </w:tabs>
        <w:ind w:left="5304" w:hanging="180"/>
      </w:pPr>
    </w:lvl>
    <w:lvl w:ilvl="6" w:tplc="0409000F">
      <w:start w:val="1"/>
      <w:numFmt w:val="decimal"/>
      <w:lvlText w:val="%7."/>
      <w:lvlJc w:val="left"/>
      <w:pPr>
        <w:tabs>
          <w:tab w:val="num" w:pos="6024"/>
        </w:tabs>
        <w:ind w:left="602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744"/>
        </w:tabs>
        <w:ind w:left="674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464"/>
        </w:tabs>
        <w:ind w:left="7464" w:hanging="180"/>
      </w:pPr>
    </w:lvl>
  </w:abstractNum>
  <w:abstractNum w:abstractNumId="26">
    <w:nsid w:val="47E01E5B"/>
    <w:multiLevelType w:val="multilevel"/>
    <w:tmpl w:val="B240C106"/>
    <w:lvl w:ilvl="0">
      <w:start w:val="1"/>
      <w:numFmt w:val="lowerRoman"/>
      <w:lvlText w:val="(%1)"/>
      <w:lvlJc w:val="left"/>
      <w:pPr>
        <w:ind w:left="2951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EBD6056"/>
    <w:multiLevelType w:val="singleLevel"/>
    <w:tmpl w:val="22D82B4C"/>
    <w:lvl w:ilvl="0">
      <w:start w:val="1"/>
      <w:numFmt w:val="lowerRoman"/>
      <w:pStyle w:val="Paralevel3"/>
      <w:lvlText w:val="(%1)"/>
      <w:lvlJc w:val="left"/>
      <w:pPr>
        <w:tabs>
          <w:tab w:val="num" w:pos="2892"/>
        </w:tabs>
        <w:ind w:left="2892" w:hanging="579"/>
      </w:pPr>
      <w:rPr>
        <w:rFonts w:hint="default"/>
      </w:rPr>
    </w:lvl>
  </w:abstractNum>
  <w:abstractNum w:abstractNumId="28">
    <w:nsid w:val="4F7571B2"/>
    <w:multiLevelType w:val="hybridMultilevel"/>
    <w:tmpl w:val="F18AD30E"/>
    <w:lvl w:ilvl="0" w:tplc="0409000F">
      <w:start w:val="1"/>
      <w:numFmt w:val="decimal"/>
      <w:lvlText w:val="%1."/>
      <w:lvlJc w:val="left"/>
      <w:pPr>
        <w:ind w:left="2231" w:hanging="360"/>
      </w:pPr>
    </w:lvl>
    <w:lvl w:ilvl="1" w:tplc="04090019">
      <w:start w:val="1"/>
      <w:numFmt w:val="lowerLetter"/>
      <w:lvlText w:val="%2."/>
      <w:lvlJc w:val="left"/>
      <w:pPr>
        <w:ind w:left="2951" w:hanging="360"/>
      </w:pPr>
    </w:lvl>
    <w:lvl w:ilvl="2" w:tplc="0409001B">
      <w:start w:val="1"/>
      <w:numFmt w:val="lowerRoman"/>
      <w:lvlText w:val="%3."/>
      <w:lvlJc w:val="right"/>
      <w:pPr>
        <w:ind w:left="3671" w:hanging="180"/>
      </w:pPr>
    </w:lvl>
    <w:lvl w:ilvl="3" w:tplc="0409000F">
      <w:start w:val="1"/>
      <w:numFmt w:val="decimal"/>
      <w:lvlText w:val="%4."/>
      <w:lvlJc w:val="left"/>
      <w:pPr>
        <w:ind w:left="4391" w:hanging="360"/>
      </w:pPr>
    </w:lvl>
    <w:lvl w:ilvl="4" w:tplc="04090019">
      <w:start w:val="1"/>
      <w:numFmt w:val="lowerLetter"/>
      <w:lvlText w:val="%5."/>
      <w:lvlJc w:val="left"/>
      <w:pPr>
        <w:ind w:left="5111" w:hanging="360"/>
      </w:pPr>
    </w:lvl>
    <w:lvl w:ilvl="5" w:tplc="0409001B">
      <w:start w:val="1"/>
      <w:numFmt w:val="lowerRoman"/>
      <w:lvlText w:val="%6."/>
      <w:lvlJc w:val="right"/>
      <w:pPr>
        <w:ind w:left="5831" w:hanging="180"/>
      </w:pPr>
    </w:lvl>
    <w:lvl w:ilvl="6" w:tplc="0409000F">
      <w:start w:val="1"/>
      <w:numFmt w:val="decimal"/>
      <w:lvlText w:val="%7."/>
      <w:lvlJc w:val="left"/>
      <w:pPr>
        <w:ind w:left="6551" w:hanging="360"/>
      </w:pPr>
    </w:lvl>
    <w:lvl w:ilvl="7" w:tplc="04090019">
      <w:start w:val="1"/>
      <w:numFmt w:val="lowerLetter"/>
      <w:lvlText w:val="%8."/>
      <w:lvlJc w:val="left"/>
      <w:pPr>
        <w:ind w:left="7271" w:hanging="360"/>
      </w:pPr>
    </w:lvl>
    <w:lvl w:ilvl="8" w:tplc="0409001B">
      <w:start w:val="1"/>
      <w:numFmt w:val="lowerRoman"/>
      <w:lvlText w:val="%9."/>
      <w:lvlJc w:val="right"/>
      <w:pPr>
        <w:ind w:left="7991" w:hanging="180"/>
      </w:pPr>
    </w:lvl>
  </w:abstractNum>
  <w:abstractNum w:abstractNumId="29">
    <w:nsid w:val="50895292"/>
    <w:multiLevelType w:val="singleLevel"/>
    <w:tmpl w:val="3736A298"/>
    <w:lvl w:ilvl="0">
      <w:start w:val="1"/>
      <w:numFmt w:val="decimal"/>
      <w:pStyle w:val="Normal-num"/>
      <w:lvlText w:val="%1."/>
      <w:lvlJc w:val="left"/>
      <w:pPr>
        <w:tabs>
          <w:tab w:val="num" w:pos="1855"/>
        </w:tabs>
        <w:ind w:left="1855" w:hanging="720"/>
      </w:pPr>
      <w:rPr>
        <w:rFonts w:ascii="Times New Roman" w:eastAsia="Times New Roman" w:hAnsi="Times New Roman"/>
      </w:rPr>
    </w:lvl>
  </w:abstractNum>
  <w:abstractNum w:abstractNumId="30">
    <w:nsid w:val="50D36510"/>
    <w:multiLevelType w:val="hybridMultilevel"/>
    <w:tmpl w:val="2C0AF012"/>
    <w:lvl w:ilvl="0" w:tplc="B2CE40CC">
      <w:start w:val="2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31">
    <w:nsid w:val="52A66A9D"/>
    <w:multiLevelType w:val="multilevel"/>
    <w:tmpl w:val="48241D10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32">
    <w:nsid w:val="56D9100B"/>
    <w:multiLevelType w:val="hybridMultilevel"/>
    <w:tmpl w:val="7834EB9A"/>
    <w:lvl w:ilvl="0" w:tplc="3DA40C7E">
      <w:start w:val="1"/>
      <w:numFmt w:val="lowerLetter"/>
      <w:pStyle w:val="CH4"/>
      <w:lvlText w:val="(%1)"/>
      <w:lvlJc w:val="left"/>
      <w:pPr>
        <w:tabs>
          <w:tab w:val="num" w:pos="0"/>
        </w:tabs>
        <w:ind w:left="578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7AF0C1B"/>
    <w:multiLevelType w:val="hybridMultilevel"/>
    <w:tmpl w:val="DEAAE1B2"/>
    <w:lvl w:ilvl="0" w:tplc="27A8B8C4">
      <w:start w:val="1"/>
      <w:numFmt w:val="lowerLetter"/>
      <w:lvlText w:val="(%1)"/>
      <w:lvlJc w:val="left"/>
      <w:pPr>
        <w:tabs>
          <w:tab w:val="num" w:pos="2231"/>
        </w:tabs>
        <w:ind w:left="2231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311" w:hanging="360"/>
      </w:pPr>
    </w:lvl>
    <w:lvl w:ilvl="2" w:tplc="0409001B">
      <w:start w:val="1"/>
      <w:numFmt w:val="lowerRoman"/>
      <w:lvlText w:val="%3."/>
      <w:lvlJc w:val="right"/>
      <w:pPr>
        <w:ind w:left="4031" w:hanging="180"/>
      </w:pPr>
    </w:lvl>
    <w:lvl w:ilvl="3" w:tplc="0409000F">
      <w:start w:val="1"/>
      <w:numFmt w:val="decimal"/>
      <w:lvlText w:val="%4."/>
      <w:lvlJc w:val="left"/>
      <w:pPr>
        <w:ind w:left="4751" w:hanging="360"/>
      </w:pPr>
    </w:lvl>
    <w:lvl w:ilvl="4" w:tplc="04090019">
      <w:start w:val="1"/>
      <w:numFmt w:val="lowerLetter"/>
      <w:lvlText w:val="%5."/>
      <w:lvlJc w:val="left"/>
      <w:pPr>
        <w:ind w:left="5471" w:hanging="360"/>
      </w:pPr>
    </w:lvl>
    <w:lvl w:ilvl="5" w:tplc="0409001B">
      <w:start w:val="1"/>
      <w:numFmt w:val="lowerRoman"/>
      <w:lvlText w:val="%6."/>
      <w:lvlJc w:val="right"/>
      <w:pPr>
        <w:ind w:left="6191" w:hanging="180"/>
      </w:pPr>
    </w:lvl>
    <w:lvl w:ilvl="6" w:tplc="0409000F">
      <w:start w:val="1"/>
      <w:numFmt w:val="decimal"/>
      <w:lvlText w:val="%7."/>
      <w:lvlJc w:val="left"/>
      <w:pPr>
        <w:ind w:left="6911" w:hanging="360"/>
      </w:pPr>
    </w:lvl>
    <w:lvl w:ilvl="7" w:tplc="04090019">
      <w:start w:val="1"/>
      <w:numFmt w:val="lowerLetter"/>
      <w:lvlText w:val="%8."/>
      <w:lvlJc w:val="left"/>
      <w:pPr>
        <w:ind w:left="7631" w:hanging="360"/>
      </w:pPr>
    </w:lvl>
    <w:lvl w:ilvl="8" w:tplc="0409001B">
      <w:start w:val="1"/>
      <w:numFmt w:val="lowerRoman"/>
      <w:lvlText w:val="%9."/>
      <w:lvlJc w:val="right"/>
      <w:pPr>
        <w:ind w:left="8351" w:hanging="180"/>
      </w:pPr>
    </w:lvl>
  </w:abstractNum>
  <w:abstractNum w:abstractNumId="34">
    <w:nsid w:val="60F0208D"/>
    <w:multiLevelType w:val="hybridMultilevel"/>
    <w:tmpl w:val="F72E4BE2"/>
    <w:lvl w:ilvl="0" w:tplc="06CC19A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5D7C77"/>
    <w:multiLevelType w:val="hybridMultilevel"/>
    <w:tmpl w:val="9800C61C"/>
    <w:lvl w:ilvl="0" w:tplc="C248EF9A">
      <w:start w:val="2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36">
    <w:nsid w:val="698C7099"/>
    <w:multiLevelType w:val="hybridMultilevel"/>
    <w:tmpl w:val="472CEEAA"/>
    <w:lvl w:ilvl="0" w:tplc="9FD8C9C2">
      <w:start w:val="1"/>
      <w:numFmt w:val="decimal"/>
      <w:pStyle w:val="CH3"/>
      <w:lvlText w:val="%1."/>
      <w:lvlJc w:val="left"/>
      <w:pPr>
        <w:tabs>
          <w:tab w:val="num" w:pos="578"/>
        </w:tabs>
        <w:ind w:left="578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1F81464"/>
    <w:multiLevelType w:val="hybridMultilevel"/>
    <w:tmpl w:val="2E6C52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D02071D"/>
    <w:multiLevelType w:val="hybridMultilevel"/>
    <w:tmpl w:val="E27A1D44"/>
    <w:lvl w:ilvl="0" w:tplc="CD5CF49E">
      <w:start w:val="1"/>
      <w:numFmt w:val="lowerRoman"/>
      <w:lvlText w:val="(%1)"/>
      <w:lvlJc w:val="left"/>
      <w:pPr>
        <w:ind w:left="2951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311" w:hanging="360"/>
      </w:pPr>
    </w:lvl>
    <w:lvl w:ilvl="2" w:tplc="0409001B">
      <w:start w:val="1"/>
      <w:numFmt w:val="lowerRoman"/>
      <w:lvlText w:val="%3."/>
      <w:lvlJc w:val="right"/>
      <w:pPr>
        <w:ind w:left="4031" w:hanging="180"/>
      </w:pPr>
    </w:lvl>
    <w:lvl w:ilvl="3" w:tplc="0409000F">
      <w:start w:val="1"/>
      <w:numFmt w:val="decimal"/>
      <w:lvlText w:val="%4."/>
      <w:lvlJc w:val="left"/>
      <w:pPr>
        <w:ind w:left="4751" w:hanging="360"/>
      </w:pPr>
    </w:lvl>
    <w:lvl w:ilvl="4" w:tplc="04090019">
      <w:start w:val="1"/>
      <w:numFmt w:val="lowerLetter"/>
      <w:lvlText w:val="%5."/>
      <w:lvlJc w:val="left"/>
      <w:pPr>
        <w:ind w:left="5471" w:hanging="360"/>
      </w:pPr>
    </w:lvl>
    <w:lvl w:ilvl="5" w:tplc="0409001B">
      <w:start w:val="1"/>
      <w:numFmt w:val="lowerRoman"/>
      <w:lvlText w:val="%6."/>
      <w:lvlJc w:val="right"/>
      <w:pPr>
        <w:ind w:left="6191" w:hanging="180"/>
      </w:pPr>
    </w:lvl>
    <w:lvl w:ilvl="6" w:tplc="0409000F">
      <w:start w:val="1"/>
      <w:numFmt w:val="decimal"/>
      <w:lvlText w:val="%7."/>
      <w:lvlJc w:val="left"/>
      <w:pPr>
        <w:ind w:left="6911" w:hanging="360"/>
      </w:pPr>
    </w:lvl>
    <w:lvl w:ilvl="7" w:tplc="04090019">
      <w:start w:val="1"/>
      <w:numFmt w:val="lowerLetter"/>
      <w:lvlText w:val="%8."/>
      <w:lvlJc w:val="left"/>
      <w:pPr>
        <w:ind w:left="7631" w:hanging="360"/>
      </w:pPr>
    </w:lvl>
    <w:lvl w:ilvl="8" w:tplc="0409001B">
      <w:start w:val="1"/>
      <w:numFmt w:val="lowerRoman"/>
      <w:lvlText w:val="%9."/>
      <w:lvlJc w:val="right"/>
      <w:pPr>
        <w:ind w:left="8351" w:hanging="180"/>
      </w:pPr>
    </w:lvl>
  </w:abstractNum>
  <w:num w:numId="1">
    <w:abstractNumId w:val="29"/>
  </w:num>
  <w:num w:numId="2">
    <w:abstractNumId w:val="36"/>
  </w:num>
  <w:num w:numId="3">
    <w:abstractNumId w:val="32"/>
  </w:num>
  <w:num w:numId="4">
    <w:abstractNumId w:val="8"/>
  </w:num>
  <w:num w:numId="5">
    <w:abstractNumId w:val="12"/>
  </w:num>
  <w:num w:numId="6">
    <w:abstractNumId w:val="27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10"/>
  </w:num>
  <w:num w:numId="10">
    <w:abstractNumId w:val="15"/>
  </w:num>
  <w:num w:numId="11">
    <w:abstractNumId w:val="20"/>
  </w:num>
  <w:num w:numId="12">
    <w:abstractNumId w:val="7"/>
  </w:num>
  <w:num w:numId="13">
    <w:abstractNumId w:val="28"/>
  </w:num>
  <w:num w:numId="14">
    <w:abstractNumId w:val="34"/>
  </w:num>
  <w:num w:numId="15">
    <w:abstractNumId w:val="17"/>
  </w:num>
  <w:num w:numId="16">
    <w:abstractNumId w:val="24"/>
  </w:num>
  <w:num w:numId="17">
    <w:abstractNumId w:val="9"/>
  </w:num>
  <w:num w:numId="18">
    <w:abstractNumId w:val="37"/>
  </w:num>
  <w:num w:numId="19">
    <w:abstractNumId w:val="11"/>
  </w:num>
  <w:num w:numId="20">
    <w:abstractNumId w:val="22"/>
  </w:num>
  <w:num w:numId="21">
    <w:abstractNumId w:val="0"/>
  </w:num>
  <w:num w:numId="22">
    <w:abstractNumId w:val="1"/>
  </w:num>
  <w:num w:numId="23">
    <w:abstractNumId w:val="23"/>
  </w:num>
  <w:num w:numId="24">
    <w:abstractNumId w:val="2"/>
  </w:num>
  <w:num w:numId="25">
    <w:abstractNumId w:val="3"/>
  </w:num>
  <w:num w:numId="26">
    <w:abstractNumId w:val="4"/>
  </w:num>
  <w:num w:numId="27">
    <w:abstractNumId w:val="5"/>
  </w:num>
  <w:num w:numId="28">
    <w:abstractNumId w:val="33"/>
  </w:num>
  <w:num w:numId="29">
    <w:abstractNumId w:val="38"/>
  </w:num>
  <w:num w:numId="30">
    <w:abstractNumId w:val="6"/>
  </w:num>
  <w:num w:numId="31">
    <w:abstractNumId w:val="18"/>
  </w:num>
  <w:num w:numId="32">
    <w:abstractNumId w:val="31"/>
  </w:num>
  <w:num w:numId="33">
    <w:abstractNumId w:val="31"/>
  </w:num>
  <w:num w:numId="34">
    <w:abstractNumId w:val="31"/>
  </w:num>
  <w:num w:numId="35">
    <w:abstractNumId w:val="31"/>
  </w:num>
  <w:num w:numId="36">
    <w:abstractNumId w:val="1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hint="default"/>
          <w:b w:val="0"/>
          <w:bCs w:val="0"/>
        </w:rPr>
      </w:lvl>
    </w:lvlOverride>
  </w:num>
  <w:num w:numId="37">
    <w:abstractNumId w:val="10"/>
  </w:num>
  <w:num w:numId="38">
    <w:abstractNumId w:val="10"/>
  </w:num>
  <w:num w:numId="39">
    <w:abstractNumId w:val="16"/>
  </w:num>
  <w:num w:numId="40">
    <w:abstractNumId w:val="25"/>
  </w:num>
  <w:num w:numId="41">
    <w:abstractNumId w:val="19"/>
  </w:num>
  <w:num w:numId="42">
    <w:abstractNumId w:val="26"/>
  </w:num>
  <w:num w:numId="43">
    <w:abstractNumId w:val="21"/>
  </w:num>
  <w:num w:numId="44">
    <w:abstractNumId w:val="31"/>
  </w:num>
  <w:num w:numId="45">
    <w:abstractNumId w:val="31"/>
  </w:num>
  <w:num w:numId="46">
    <w:abstractNumId w:val="31"/>
  </w:num>
  <w:num w:numId="47">
    <w:abstractNumId w:val="13"/>
  </w:num>
  <w:num w:numId="48">
    <w:abstractNumId w:val="35"/>
  </w:num>
  <w:num w:numId="49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trackRevisions/>
  <w:defaultTabStop w:val="624"/>
  <w:doNotHyphenateCaps/>
  <w:evenAndOddHeader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19C7"/>
    <w:rsid w:val="00001EEA"/>
    <w:rsid w:val="000059BE"/>
    <w:rsid w:val="00005FB5"/>
    <w:rsid w:val="000134C0"/>
    <w:rsid w:val="0001461D"/>
    <w:rsid w:val="000225E7"/>
    <w:rsid w:val="00031548"/>
    <w:rsid w:val="00033ED6"/>
    <w:rsid w:val="00041C3C"/>
    <w:rsid w:val="000426D7"/>
    <w:rsid w:val="00044810"/>
    <w:rsid w:val="00044EDE"/>
    <w:rsid w:val="00046FD9"/>
    <w:rsid w:val="000475C0"/>
    <w:rsid w:val="00051E43"/>
    <w:rsid w:val="0005225D"/>
    <w:rsid w:val="00060C93"/>
    <w:rsid w:val="00067EB1"/>
    <w:rsid w:val="00074319"/>
    <w:rsid w:val="0007602E"/>
    <w:rsid w:val="00077CAA"/>
    <w:rsid w:val="0008156C"/>
    <w:rsid w:val="0009085E"/>
    <w:rsid w:val="000912C5"/>
    <w:rsid w:val="00096CD3"/>
    <w:rsid w:val="000B321A"/>
    <w:rsid w:val="000B3E9E"/>
    <w:rsid w:val="000D58A1"/>
    <w:rsid w:val="000D6548"/>
    <w:rsid w:val="000E0CE6"/>
    <w:rsid w:val="000E5147"/>
    <w:rsid w:val="000E6022"/>
    <w:rsid w:val="000F436E"/>
    <w:rsid w:val="00102B5F"/>
    <w:rsid w:val="00106D0B"/>
    <w:rsid w:val="001304BF"/>
    <w:rsid w:val="001317C8"/>
    <w:rsid w:val="00132D7F"/>
    <w:rsid w:val="001370F5"/>
    <w:rsid w:val="00150769"/>
    <w:rsid w:val="00154F3B"/>
    <w:rsid w:val="001645C6"/>
    <w:rsid w:val="00165885"/>
    <w:rsid w:val="001661C4"/>
    <w:rsid w:val="00167705"/>
    <w:rsid w:val="00167863"/>
    <w:rsid w:val="00171BB9"/>
    <w:rsid w:val="0017365D"/>
    <w:rsid w:val="001739B2"/>
    <w:rsid w:val="00173D8C"/>
    <w:rsid w:val="001819C7"/>
    <w:rsid w:val="0018626E"/>
    <w:rsid w:val="00191D0D"/>
    <w:rsid w:val="00196854"/>
    <w:rsid w:val="001A3AD2"/>
    <w:rsid w:val="001A4CC4"/>
    <w:rsid w:val="001A4DAD"/>
    <w:rsid w:val="001A63EC"/>
    <w:rsid w:val="001B0558"/>
    <w:rsid w:val="001B2A13"/>
    <w:rsid w:val="001B6476"/>
    <w:rsid w:val="001B6B33"/>
    <w:rsid w:val="001C038E"/>
    <w:rsid w:val="001C2D3E"/>
    <w:rsid w:val="001C3061"/>
    <w:rsid w:val="001C5D14"/>
    <w:rsid w:val="001C5F4F"/>
    <w:rsid w:val="001E64EA"/>
    <w:rsid w:val="001F029F"/>
    <w:rsid w:val="001F0C83"/>
    <w:rsid w:val="001F1FC7"/>
    <w:rsid w:val="001F2D6B"/>
    <w:rsid w:val="001F3402"/>
    <w:rsid w:val="001F42DB"/>
    <w:rsid w:val="002055BA"/>
    <w:rsid w:val="002173A6"/>
    <w:rsid w:val="00226D59"/>
    <w:rsid w:val="00230372"/>
    <w:rsid w:val="002347C3"/>
    <w:rsid w:val="002348C3"/>
    <w:rsid w:val="00245358"/>
    <w:rsid w:val="0024619D"/>
    <w:rsid w:val="00252A36"/>
    <w:rsid w:val="00256596"/>
    <w:rsid w:val="00267423"/>
    <w:rsid w:val="0027027B"/>
    <w:rsid w:val="00273FE2"/>
    <w:rsid w:val="00276604"/>
    <w:rsid w:val="0027751B"/>
    <w:rsid w:val="002777FE"/>
    <w:rsid w:val="00281C40"/>
    <w:rsid w:val="002919BB"/>
    <w:rsid w:val="00292B84"/>
    <w:rsid w:val="00293180"/>
    <w:rsid w:val="00293C4E"/>
    <w:rsid w:val="002A3492"/>
    <w:rsid w:val="002A416A"/>
    <w:rsid w:val="002A70F9"/>
    <w:rsid w:val="002B10B0"/>
    <w:rsid w:val="002B1738"/>
    <w:rsid w:val="002B2503"/>
    <w:rsid w:val="002B29FF"/>
    <w:rsid w:val="002C04FD"/>
    <w:rsid w:val="002C1F05"/>
    <w:rsid w:val="002C2513"/>
    <w:rsid w:val="002C5DEF"/>
    <w:rsid w:val="002D4FE8"/>
    <w:rsid w:val="002D6393"/>
    <w:rsid w:val="002D6ED4"/>
    <w:rsid w:val="002D78A9"/>
    <w:rsid w:val="002E4F8F"/>
    <w:rsid w:val="002F59AD"/>
    <w:rsid w:val="003020FE"/>
    <w:rsid w:val="0030457E"/>
    <w:rsid w:val="0030537E"/>
    <w:rsid w:val="003061C6"/>
    <w:rsid w:val="00306328"/>
    <w:rsid w:val="0030764B"/>
    <w:rsid w:val="00312463"/>
    <w:rsid w:val="00313B06"/>
    <w:rsid w:val="003159CD"/>
    <w:rsid w:val="00315E42"/>
    <w:rsid w:val="003209AE"/>
    <w:rsid w:val="00322846"/>
    <w:rsid w:val="003229FE"/>
    <w:rsid w:val="00323105"/>
    <w:rsid w:val="00323DDA"/>
    <w:rsid w:val="00351A27"/>
    <w:rsid w:val="00351C05"/>
    <w:rsid w:val="00356715"/>
    <w:rsid w:val="00356BC8"/>
    <w:rsid w:val="00364ED9"/>
    <w:rsid w:val="00365E0D"/>
    <w:rsid w:val="003664DC"/>
    <w:rsid w:val="003705D7"/>
    <w:rsid w:val="00370E7D"/>
    <w:rsid w:val="00371D7A"/>
    <w:rsid w:val="003734D0"/>
    <w:rsid w:val="00380A36"/>
    <w:rsid w:val="00381DD9"/>
    <w:rsid w:val="00392885"/>
    <w:rsid w:val="00392906"/>
    <w:rsid w:val="003A2A85"/>
    <w:rsid w:val="003A5A98"/>
    <w:rsid w:val="003A5B7E"/>
    <w:rsid w:val="003A5EED"/>
    <w:rsid w:val="003B3F9B"/>
    <w:rsid w:val="003B642F"/>
    <w:rsid w:val="003C6B3E"/>
    <w:rsid w:val="003C71C2"/>
    <w:rsid w:val="003C73F1"/>
    <w:rsid w:val="003D7847"/>
    <w:rsid w:val="003E1BF4"/>
    <w:rsid w:val="003E3A46"/>
    <w:rsid w:val="003E632D"/>
    <w:rsid w:val="003F0757"/>
    <w:rsid w:val="003F2395"/>
    <w:rsid w:val="003F39C7"/>
    <w:rsid w:val="003F4A0E"/>
    <w:rsid w:val="003F4A60"/>
    <w:rsid w:val="003F5C39"/>
    <w:rsid w:val="00405CCF"/>
    <w:rsid w:val="00406A29"/>
    <w:rsid w:val="00411B32"/>
    <w:rsid w:val="00412491"/>
    <w:rsid w:val="00420C06"/>
    <w:rsid w:val="00421727"/>
    <w:rsid w:val="00422580"/>
    <w:rsid w:val="0043158B"/>
    <w:rsid w:val="004333AE"/>
    <w:rsid w:val="00442975"/>
    <w:rsid w:val="00455B47"/>
    <w:rsid w:val="00457A3C"/>
    <w:rsid w:val="00460BF0"/>
    <w:rsid w:val="00461EE7"/>
    <w:rsid w:val="0046214E"/>
    <w:rsid w:val="0047034C"/>
    <w:rsid w:val="004721EE"/>
    <w:rsid w:val="00474244"/>
    <w:rsid w:val="00477DEB"/>
    <w:rsid w:val="00480C97"/>
    <w:rsid w:val="00485B7B"/>
    <w:rsid w:val="00486B60"/>
    <w:rsid w:val="00487E05"/>
    <w:rsid w:val="00491B13"/>
    <w:rsid w:val="00493C5C"/>
    <w:rsid w:val="00494C41"/>
    <w:rsid w:val="004A3440"/>
    <w:rsid w:val="004A3DAD"/>
    <w:rsid w:val="004B16C9"/>
    <w:rsid w:val="004B3D19"/>
    <w:rsid w:val="004B70FB"/>
    <w:rsid w:val="004C3270"/>
    <w:rsid w:val="004C378C"/>
    <w:rsid w:val="004C3D4C"/>
    <w:rsid w:val="004C4133"/>
    <w:rsid w:val="004C5F04"/>
    <w:rsid w:val="004C5FCA"/>
    <w:rsid w:val="004D2206"/>
    <w:rsid w:val="004D51B2"/>
    <w:rsid w:val="00513480"/>
    <w:rsid w:val="00514987"/>
    <w:rsid w:val="005176D6"/>
    <w:rsid w:val="00520672"/>
    <w:rsid w:val="005314A7"/>
    <w:rsid w:val="005443CD"/>
    <w:rsid w:val="005536E9"/>
    <w:rsid w:val="00554884"/>
    <w:rsid w:val="0055641B"/>
    <w:rsid w:val="005633AC"/>
    <w:rsid w:val="00564209"/>
    <w:rsid w:val="00574619"/>
    <w:rsid w:val="00594F64"/>
    <w:rsid w:val="005A03F5"/>
    <w:rsid w:val="005A0CCC"/>
    <w:rsid w:val="005A1964"/>
    <w:rsid w:val="005A4396"/>
    <w:rsid w:val="005B2055"/>
    <w:rsid w:val="005B58C0"/>
    <w:rsid w:val="005B6DB3"/>
    <w:rsid w:val="005C06EE"/>
    <w:rsid w:val="005C304B"/>
    <w:rsid w:val="005C5C51"/>
    <w:rsid w:val="005C61F3"/>
    <w:rsid w:val="005D090F"/>
    <w:rsid w:val="005D1FAD"/>
    <w:rsid w:val="005D7DBC"/>
    <w:rsid w:val="005E051F"/>
    <w:rsid w:val="005E0F71"/>
    <w:rsid w:val="005E14DF"/>
    <w:rsid w:val="005E3020"/>
    <w:rsid w:val="005E3110"/>
    <w:rsid w:val="005E3FF6"/>
    <w:rsid w:val="005E5AD7"/>
    <w:rsid w:val="005E6547"/>
    <w:rsid w:val="005F20D9"/>
    <w:rsid w:val="005F7D89"/>
    <w:rsid w:val="00601A1B"/>
    <w:rsid w:val="006047CD"/>
    <w:rsid w:val="00606F68"/>
    <w:rsid w:val="006070C1"/>
    <w:rsid w:val="00612D3B"/>
    <w:rsid w:val="006143D1"/>
    <w:rsid w:val="00620FC8"/>
    <w:rsid w:val="0062113D"/>
    <w:rsid w:val="00624261"/>
    <w:rsid w:val="006251E5"/>
    <w:rsid w:val="00627462"/>
    <w:rsid w:val="00636E9A"/>
    <w:rsid w:val="00640372"/>
    <w:rsid w:val="00645C3A"/>
    <w:rsid w:val="00651550"/>
    <w:rsid w:val="00651EB7"/>
    <w:rsid w:val="00654547"/>
    <w:rsid w:val="006603D3"/>
    <w:rsid w:val="00662744"/>
    <w:rsid w:val="00662832"/>
    <w:rsid w:val="00670035"/>
    <w:rsid w:val="00674EFD"/>
    <w:rsid w:val="0068088A"/>
    <w:rsid w:val="006841B9"/>
    <w:rsid w:val="00684738"/>
    <w:rsid w:val="00690556"/>
    <w:rsid w:val="006A5A9A"/>
    <w:rsid w:val="006A6822"/>
    <w:rsid w:val="006A6B65"/>
    <w:rsid w:val="006A7787"/>
    <w:rsid w:val="006A78DB"/>
    <w:rsid w:val="006B5693"/>
    <w:rsid w:val="006C4944"/>
    <w:rsid w:val="006C6159"/>
    <w:rsid w:val="006E3CFC"/>
    <w:rsid w:val="006E49F4"/>
    <w:rsid w:val="006E6D81"/>
    <w:rsid w:val="006E74C0"/>
    <w:rsid w:val="00700152"/>
    <w:rsid w:val="00706A61"/>
    <w:rsid w:val="00714910"/>
    <w:rsid w:val="00715999"/>
    <w:rsid w:val="00716D8D"/>
    <w:rsid w:val="007216A1"/>
    <w:rsid w:val="00722654"/>
    <w:rsid w:val="00722D60"/>
    <w:rsid w:val="007248EF"/>
    <w:rsid w:val="007271D3"/>
    <w:rsid w:val="007322B7"/>
    <w:rsid w:val="00732D29"/>
    <w:rsid w:val="00736763"/>
    <w:rsid w:val="00741F45"/>
    <w:rsid w:val="00742E01"/>
    <w:rsid w:val="00760FA5"/>
    <w:rsid w:val="007625F7"/>
    <w:rsid w:val="00773285"/>
    <w:rsid w:val="007815F2"/>
    <w:rsid w:val="00793809"/>
    <w:rsid w:val="00796433"/>
    <w:rsid w:val="007A1317"/>
    <w:rsid w:val="007A447B"/>
    <w:rsid w:val="007A44F3"/>
    <w:rsid w:val="007A6ACD"/>
    <w:rsid w:val="007A6D7D"/>
    <w:rsid w:val="007A7059"/>
    <w:rsid w:val="007B0124"/>
    <w:rsid w:val="007B3020"/>
    <w:rsid w:val="007C4458"/>
    <w:rsid w:val="007C659D"/>
    <w:rsid w:val="007C7B09"/>
    <w:rsid w:val="007D2BEC"/>
    <w:rsid w:val="007D37AA"/>
    <w:rsid w:val="007D7618"/>
    <w:rsid w:val="007E5F99"/>
    <w:rsid w:val="007E6C5B"/>
    <w:rsid w:val="007F5430"/>
    <w:rsid w:val="00803873"/>
    <w:rsid w:val="00806D43"/>
    <w:rsid w:val="0081761B"/>
    <w:rsid w:val="00821477"/>
    <w:rsid w:val="00823D81"/>
    <w:rsid w:val="008257E7"/>
    <w:rsid w:val="0083072E"/>
    <w:rsid w:val="0083546C"/>
    <w:rsid w:val="0085117D"/>
    <w:rsid w:val="00857959"/>
    <w:rsid w:val="00860562"/>
    <w:rsid w:val="008625DD"/>
    <w:rsid w:val="00863CFF"/>
    <w:rsid w:val="00865448"/>
    <w:rsid w:val="008665F2"/>
    <w:rsid w:val="00872685"/>
    <w:rsid w:val="00891A81"/>
    <w:rsid w:val="008950F1"/>
    <w:rsid w:val="008A1201"/>
    <w:rsid w:val="008A1385"/>
    <w:rsid w:val="008B2883"/>
    <w:rsid w:val="008B2B0B"/>
    <w:rsid w:val="008C0857"/>
    <w:rsid w:val="008C13A3"/>
    <w:rsid w:val="008C4020"/>
    <w:rsid w:val="008D1A91"/>
    <w:rsid w:val="008D3C6F"/>
    <w:rsid w:val="008D6D76"/>
    <w:rsid w:val="008D78E5"/>
    <w:rsid w:val="008D7F2D"/>
    <w:rsid w:val="008F4B4D"/>
    <w:rsid w:val="008F5783"/>
    <w:rsid w:val="009025E6"/>
    <w:rsid w:val="00903029"/>
    <w:rsid w:val="00904639"/>
    <w:rsid w:val="0091686A"/>
    <w:rsid w:val="00917FDB"/>
    <w:rsid w:val="009345DD"/>
    <w:rsid w:val="00934E4D"/>
    <w:rsid w:val="00935130"/>
    <w:rsid w:val="00946295"/>
    <w:rsid w:val="00964282"/>
    <w:rsid w:val="009677A1"/>
    <w:rsid w:val="00970E1D"/>
    <w:rsid w:val="0097112E"/>
    <w:rsid w:val="00971241"/>
    <w:rsid w:val="00972076"/>
    <w:rsid w:val="00972178"/>
    <w:rsid w:val="009730EC"/>
    <w:rsid w:val="009732A6"/>
    <w:rsid w:val="00976A67"/>
    <w:rsid w:val="0099339A"/>
    <w:rsid w:val="00997780"/>
    <w:rsid w:val="00997CC0"/>
    <w:rsid w:val="00997E06"/>
    <w:rsid w:val="009A409E"/>
    <w:rsid w:val="009A48C1"/>
    <w:rsid w:val="009A71F6"/>
    <w:rsid w:val="009B528B"/>
    <w:rsid w:val="009C05CB"/>
    <w:rsid w:val="009D1FBE"/>
    <w:rsid w:val="009D3DA9"/>
    <w:rsid w:val="009D5284"/>
    <w:rsid w:val="009E30FE"/>
    <w:rsid w:val="009E3941"/>
    <w:rsid w:val="009E3A8F"/>
    <w:rsid w:val="009E7F4A"/>
    <w:rsid w:val="009F018D"/>
    <w:rsid w:val="009F0523"/>
    <w:rsid w:val="009F2C21"/>
    <w:rsid w:val="009F38D8"/>
    <w:rsid w:val="00A00324"/>
    <w:rsid w:val="00A004A2"/>
    <w:rsid w:val="00A0259B"/>
    <w:rsid w:val="00A0334B"/>
    <w:rsid w:val="00A07D31"/>
    <w:rsid w:val="00A12C85"/>
    <w:rsid w:val="00A149D6"/>
    <w:rsid w:val="00A15241"/>
    <w:rsid w:val="00A30DCE"/>
    <w:rsid w:val="00A335F5"/>
    <w:rsid w:val="00A37CD5"/>
    <w:rsid w:val="00A44F9E"/>
    <w:rsid w:val="00A463D0"/>
    <w:rsid w:val="00A471D1"/>
    <w:rsid w:val="00A5494B"/>
    <w:rsid w:val="00A5549C"/>
    <w:rsid w:val="00A60CD3"/>
    <w:rsid w:val="00A6190C"/>
    <w:rsid w:val="00A66BA4"/>
    <w:rsid w:val="00A671BD"/>
    <w:rsid w:val="00A723E7"/>
    <w:rsid w:val="00A75284"/>
    <w:rsid w:val="00A75C40"/>
    <w:rsid w:val="00A76970"/>
    <w:rsid w:val="00A87CA6"/>
    <w:rsid w:val="00A949A7"/>
    <w:rsid w:val="00A9749A"/>
    <w:rsid w:val="00AC516D"/>
    <w:rsid w:val="00AD2AC8"/>
    <w:rsid w:val="00AD46F4"/>
    <w:rsid w:val="00AD478A"/>
    <w:rsid w:val="00AE44CD"/>
    <w:rsid w:val="00AF1FEC"/>
    <w:rsid w:val="00B01D6D"/>
    <w:rsid w:val="00B12F84"/>
    <w:rsid w:val="00B13C75"/>
    <w:rsid w:val="00B2780C"/>
    <w:rsid w:val="00B27E39"/>
    <w:rsid w:val="00B33905"/>
    <w:rsid w:val="00B36B75"/>
    <w:rsid w:val="00B36D18"/>
    <w:rsid w:val="00B4218D"/>
    <w:rsid w:val="00B51444"/>
    <w:rsid w:val="00B70452"/>
    <w:rsid w:val="00B71E6A"/>
    <w:rsid w:val="00B729A1"/>
    <w:rsid w:val="00B823F9"/>
    <w:rsid w:val="00B82C8D"/>
    <w:rsid w:val="00B85CEC"/>
    <w:rsid w:val="00B919D1"/>
    <w:rsid w:val="00B95FCB"/>
    <w:rsid w:val="00B9674D"/>
    <w:rsid w:val="00BA1BCD"/>
    <w:rsid w:val="00BA469D"/>
    <w:rsid w:val="00BA6200"/>
    <w:rsid w:val="00BA7482"/>
    <w:rsid w:val="00BA780F"/>
    <w:rsid w:val="00BB1DBA"/>
    <w:rsid w:val="00BB3CE2"/>
    <w:rsid w:val="00BD5BB0"/>
    <w:rsid w:val="00BE13AD"/>
    <w:rsid w:val="00BE5715"/>
    <w:rsid w:val="00BE6D02"/>
    <w:rsid w:val="00BF4266"/>
    <w:rsid w:val="00BF42C0"/>
    <w:rsid w:val="00BF5611"/>
    <w:rsid w:val="00C139E1"/>
    <w:rsid w:val="00C16449"/>
    <w:rsid w:val="00C3639E"/>
    <w:rsid w:val="00C36A4C"/>
    <w:rsid w:val="00C417D8"/>
    <w:rsid w:val="00C4565D"/>
    <w:rsid w:val="00C45B63"/>
    <w:rsid w:val="00C47465"/>
    <w:rsid w:val="00C52D7D"/>
    <w:rsid w:val="00C53D1D"/>
    <w:rsid w:val="00C5443C"/>
    <w:rsid w:val="00C725F9"/>
    <w:rsid w:val="00C72B99"/>
    <w:rsid w:val="00C8686C"/>
    <w:rsid w:val="00CB3572"/>
    <w:rsid w:val="00CC3CD3"/>
    <w:rsid w:val="00CC636C"/>
    <w:rsid w:val="00CE0B11"/>
    <w:rsid w:val="00CE73D7"/>
    <w:rsid w:val="00CF05D0"/>
    <w:rsid w:val="00CF0DB2"/>
    <w:rsid w:val="00CF74EB"/>
    <w:rsid w:val="00D07DED"/>
    <w:rsid w:val="00D115B9"/>
    <w:rsid w:val="00D225CA"/>
    <w:rsid w:val="00D2675E"/>
    <w:rsid w:val="00D27F35"/>
    <w:rsid w:val="00D30C65"/>
    <w:rsid w:val="00D37CB0"/>
    <w:rsid w:val="00D416E0"/>
    <w:rsid w:val="00D473AB"/>
    <w:rsid w:val="00D47881"/>
    <w:rsid w:val="00D51217"/>
    <w:rsid w:val="00D56F37"/>
    <w:rsid w:val="00D6248B"/>
    <w:rsid w:val="00D717BD"/>
    <w:rsid w:val="00D75E02"/>
    <w:rsid w:val="00D84DEA"/>
    <w:rsid w:val="00D87619"/>
    <w:rsid w:val="00D92E0E"/>
    <w:rsid w:val="00D934A6"/>
    <w:rsid w:val="00D97555"/>
    <w:rsid w:val="00DA07F0"/>
    <w:rsid w:val="00DA265C"/>
    <w:rsid w:val="00DA2A48"/>
    <w:rsid w:val="00DA740D"/>
    <w:rsid w:val="00DA7DC7"/>
    <w:rsid w:val="00DB06AB"/>
    <w:rsid w:val="00DB3BF5"/>
    <w:rsid w:val="00DD777D"/>
    <w:rsid w:val="00DE5850"/>
    <w:rsid w:val="00DF3563"/>
    <w:rsid w:val="00E0583D"/>
    <w:rsid w:val="00E10CDD"/>
    <w:rsid w:val="00E11AB2"/>
    <w:rsid w:val="00E12362"/>
    <w:rsid w:val="00E147E9"/>
    <w:rsid w:val="00E27B28"/>
    <w:rsid w:val="00E40F02"/>
    <w:rsid w:val="00E43EDE"/>
    <w:rsid w:val="00E44CF0"/>
    <w:rsid w:val="00E4654C"/>
    <w:rsid w:val="00E467AA"/>
    <w:rsid w:val="00E46C31"/>
    <w:rsid w:val="00E47EB5"/>
    <w:rsid w:val="00E546F5"/>
    <w:rsid w:val="00E56B12"/>
    <w:rsid w:val="00E6044B"/>
    <w:rsid w:val="00E678A6"/>
    <w:rsid w:val="00E714F1"/>
    <w:rsid w:val="00E760FD"/>
    <w:rsid w:val="00E777E4"/>
    <w:rsid w:val="00E81BDC"/>
    <w:rsid w:val="00E83F23"/>
    <w:rsid w:val="00E85B9D"/>
    <w:rsid w:val="00EA0AF4"/>
    <w:rsid w:val="00EA0E5D"/>
    <w:rsid w:val="00EA13A5"/>
    <w:rsid w:val="00EB636E"/>
    <w:rsid w:val="00EC1B98"/>
    <w:rsid w:val="00ED380D"/>
    <w:rsid w:val="00ED5A4E"/>
    <w:rsid w:val="00ED7BD0"/>
    <w:rsid w:val="00EE4EAB"/>
    <w:rsid w:val="00EF13AD"/>
    <w:rsid w:val="00EF2023"/>
    <w:rsid w:val="00EF27F1"/>
    <w:rsid w:val="00F064DA"/>
    <w:rsid w:val="00F11243"/>
    <w:rsid w:val="00F12E48"/>
    <w:rsid w:val="00F14F75"/>
    <w:rsid w:val="00F233FB"/>
    <w:rsid w:val="00F3061C"/>
    <w:rsid w:val="00F3424B"/>
    <w:rsid w:val="00F3488C"/>
    <w:rsid w:val="00F40BFA"/>
    <w:rsid w:val="00F45349"/>
    <w:rsid w:val="00F45AFB"/>
    <w:rsid w:val="00F53C55"/>
    <w:rsid w:val="00F543ED"/>
    <w:rsid w:val="00F55E19"/>
    <w:rsid w:val="00F56118"/>
    <w:rsid w:val="00F56BF2"/>
    <w:rsid w:val="00F56EFA"/>
    <w:rsid w:val="00F6109E"/>
    <w:rsid w:val="00F677E8"/>
    <w:rsid w:val="00F831E7"/>
    <w:rsid w:val="00F93BED"/>
    <w:rsid w:val="00F954C9"/>
    <w:rsid w:val="00F95C33"/>
    <w:rsid w:val="00F95DE7"/>
    <w:rsid w:val="00FA0803"/>
    <w:rsid w:val="00FB0198"/>
    <w:rsid w:val="00FB5774"/>
    <w:rsid w:val="00FB6D4F"/>
    <w:rsid w:val="00FC2FD3"/>
    <w:rsid w:val="00FC4367"/>
    <w:rsid w:val="00FC489A"/>
    <w:rsid w:val="00FD1C57"/>
    <w:rsid w:val="00FD3C1B"/>
    <w:rsid w:val="00FE063B"/>
    <w:rsid w:val="00FE06A3"/>
    <w:rsid w:val="00FE3E58"/>
    <w:rsid w:val="00FE443A"/>
    <w:rsid w:val="00FE49D2"/>
    <w:rsid w:val="00FF106C"/>
    <w:rsid w:val="00FF4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61B"/>
    <w:rPr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819C7"/>
    <w:pPr>
      <w:keepNext/>
      <w:outlineLvl w:val="0"/>
    </w:pPr>
    <w:rPr>
      <w:rFonts w:ascii="Univers" w:hAnsi="Univers" w:cs="Univers"/>
      <w:b/>
      <w:bCs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D6D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6D76"/>
    <w:pPr>
      <w:keepNext/>
      <w:jc w:val="center"/>
      <w:outlineLvl w:val="4"/>
    </w:pPr>
    <w:rPr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E3FF6"/>
    <w:rPr>
      <w:rFonts w:ascii="Cambria" w:hAnsi="Cambria" w:cs="Cambria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D6D76"/>
    <w:rPr>
      <w:rFonts w:ascii="Arial" w:hAnsi="Arial" w:cs="Arial"/>
      <w:b/>
      <w:bCs/>
      <w:i/>
      <w:iCs/>
      <w:sz w:val="28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E3FF6"/>
    <w:rPr>
      <w:rFonts w:ascii="Calibri" w:hAnsi="Calibri" w:cs="Calibri"/>
      <w:b/>
      <w:bCs/>
      <w:i/>
      <w:iCs/>
      <w:sz w:val="26"/>
      <w:szCs w:val="26"/>
      <w:lang w:val="en-GB"/>
    </w:rPr>
  </w:style>
  <w:style w:type="paragraph" w:styleId="Header">
    <w:name w:val="header"/>
    <w:basedOn w:val="Normal"/>
    <w:link w:val="HeaderChar"/>
    <w:uiPriority w:val="99"/>
    <w:rsid w:val="0081761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E3FF6"/>
    <w:rPr>
      <w:lang w:val="en-GB"/>
    </w:rPr>
  </w:style>
  <w:style w:type="paragraph" w:styleId="Footer">
    <w:name w:val="footer"/>
    <w:basedOn w:val="Normal"/>
    <w:link w:val="FooterChar"/>
    <w:uiPriority w:val="99"/>
    <w:rsid w:val="0081761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E3FF6"/>
    <w:rPr>
      <w:lang w:val="en-GB"/>
    </w:rPr>
  </w:style>
  <w:style w:type="paragraph" w:styleId="Caption">
    <w:name w:val="caption"/>
    <w:basedOn w:val="Normal"/>
    <w:next w:val="Normal"/>
    <w:uiPriority w:val="99"/>
    <w:qFormat/>
    <w:rsid w:val="0081761B"/>
    <w:pPr>
      <w:widowControl w:val="0"/>
    </w:pPr>
    <w:rPr>
      <w:sz w:val="24"/>
      <w:szCs w:val="24"/>
    </w:rPr>
  </w:style>
  <w:style w:type="character" w:styleId="PageNumber">
    <w:name w:val="page number"/>
    <w:basedOn w:val="DefaultParagraphFont"/>
    <w:uiPriority w:val="99"/>
    <w:rsid w:val="0081761B"/>
    <w:rPr>
      <w:rFonts w:ascii="Times New Roman" w:hAnsi="Times New Roman" w:cs="Times New Roman"/>
      <w:sz w:val="20"/>
      <w:szCs w:val="20"/>
    </w:rPr>
  </w:style>
  <w:style w:type="paragraph" w:customStyle="1" w:styleId="Normal-num">
    <w:name w:val="Normal-num"/>
    <w:basedOn w:val="Normal"/>
    <w:next w:val="Normal"/>
    <w:uiPriority w:val="99"/>
    <w:rsid w:val="0081761B"/>
    <w:pPr>
      <w:numPr>
        <w:numId w:val="1"/>
      </w:numPr>
      <w:suppressAutoHyphens/>
    </w:pPr>
    <w:rPr>
      <w:lang w:eastAsia="zh-CN"/>
    </w:rPr>
  </w:style>
  <w:style w:type="paragraph" w:styleId="Title">
    <w:name w:val="Title"/>
    <w:basedOn w:val="Normal"/>
    <w:link w:val="TitleChar"/>
    <w:autoRedefine/>
    <w:uiPriority w:val="99"/>
    <w:qFormat/>
    <w:rsid w:val="001819C7"/>
    <w:pPr>
      <w:spacing w:before="360" w:after="240"/>
      <w:ind w:left="1247" w:right="567"/>
      <w:outlineLvl w:val="0"/>
    </w:pPr>
    <w:rPr>
      <w:b/>
      <w:bCs/>
      <w:color w:val="000000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6E3CFC"/>
    <w:rPr>
      <w:b/>
      <w:bCs/>
      <w:color w:val="000000"/>
      <w:kern w:val="28"/>
      <w:sz w:val="28"/>
      <w:szCs w:val="28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D6D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3FF6"/>
    <w:rPr>
      <w:sz w:val="2"/>
      <w:szCs w:val="2"/>
      <w:lang w:val="en-GB"/>
    </w:rPr>
  </w:style>
  <w:style w:type="paragraph" w:customStyle="1" w:styleId="Anxhead">
    <w:name w:val="Anx head"/>
    <w:basedOn w:val="Normal"/>
    <w:uiPriority w:val="99"/>
    <w:rsid w:val="008D6D76"/>
    <w:rPr>
      <w:b/>
      <w:bCs/>
      <w:sz w:val="28"/>
      <w:szCs w:val="28"/>
    </w:rPr>
  </w:style>
  <w:style w:type="paragraph" w:customStyle="1" w:styleId="Anxsubhead">
    <w:name w:val="Anx subhead"/>
    <w:basedOn w:val="Normal"/>
    <w:uiPriority w:val="99"/>
    <w:rsid w:val="008D6D76"/>
    <w:pPr>
      <w:tabs>
        <w:tab w:val="left" w:pos="1247"/>
      </w:tabs>
      <w:ind w:left="1247"/>
    </w:pPr>
    <w:rPr>
      <w:b/>
      <w:bCs/>
      <w:sz w:val="24"/>
      <w:szCs w:val="24"/>
    </w:rPr>
  </w:style>
  <w:style w:type="paragraph" w:customStyle="1" w:styleId="Anxtitle">
    <w:name w:val="Anx title"/>
    <w:basedOn w:val="Normal"/>
    <w:uiPriority w:val="99"/>
    <w:rsid w:val="008D6D76"/>
    <w:pPr>
      <w:ind w:left="1247"/>
    </w:pPr>
    <w:rPr>
      <w:b/>
      <w:bCs/>
      <w:sz w:val="28"/>
      <w:szCs w:val="28"/>
    </w:rPr>
  </w:style>
  <w:style w:type="paragraph" w:customStyle="1" w:styleId="CH1">
    <w:name w:val="CH1"/>
    <w:basedOn w:val="Heading2"/>
    <w:link w:val="CH1Char"/>
    <w:autoRedefine/>
    <w:uiPriority w:val="99"/>
    <w:rsid w:val="006E49F4"/>
    <w:pPr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</w:tabs>
      <w:suppressAutoHyphens/>
      <w:spacing w:after="240"/>
      <w:ind w:left="1247" w:right="284" w:hanging="1247"/>
      <w:outlineLvl w:val="9"/>
    </w:pPr>
    <w:rPr>
      <w:rFonts w:ascii="Times New Roman" w:hAnsi="Times New Roman" w:cs="Times New Roman"/>
      <w:i w:val="0"/>
      <w:iCs w:val="0"/>
      <w:lang w:eastAsia="ja-JP"/>
    </w:rPr>
  </w:style>
  <w:style w:type="paragraph" w:customStyle="1" w:styleId="CH2">
    <w:name w:val="CH2"/>
    <w:basedOn w:val="Normal"/>
    <w:link w:val="CH2Char"/>
    <w:autoRedefine/>
    <w:uiPriority w:val="99"/>
    <w:rsid w:val="006E3CFC"/>
    <w:pPr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</w:tabs>
      <w:suppressAutoHyphens/>
      <w:spacing w:before="240" w:after="120"/>
      <w:ind w:left="1247" w:right="284" w:hanging="1247"/>
    </w:pPr>
    <w:rPr>
      <w:b/>
      <w:bCs/>
      <w:sz w:val="24"/>
      <w:szCs w:val="24"/>
    </w:rPr>
  </w:style>
  <w:style w:type="paragraph" w:customStyle="1" w:styleId="CH3">
    <w:name w:val="CH3"/>
    <w:basedOn w:val="Normal"/>
    <w:autoRedefine/>
    <w:uiPriority w:val="99"/>
    <w:rsid w:val="008D6D76"/>
    <w:pPr>
      <w:keepNext/>
      <w:numPr>
        <w:numId w:val="2"/>
      </w:numPr>
      <w:suppressAutoHyphens/>
      <w:spacing w:before="120" w:after="240"/>
    </w:pPr>
    <w:rPr>
      <w:b/>
      <w:bCs/>
      <w:sz w:val="20"/>
      <w:szCs w:val="20"/>
    </w:rPr>
  </w:style>
  <w:style w:type="paragraph" w:customStyle="1" w:styleId="CH4">
    <w:name w:val="CH4"/>
    <w:basedOn w:val="CH3"/>
    <w:autoRedefine/>
    <w:uiPriority w:val="99"/>
    <w:rsid w:val="008D6D76"/>
    <w:pPr>
      <w:keepLines/>
      <w:numPr>
        <w:numId w:val="3"/>
      </w:numPr>
      <w:suppressAutoHyphens w:val="0"/>
    </w:pPr>
  </w:style>
  <w:style w:type="paragraph" w:customStyle="1" w:styleId="Paralevel1">
    <w:name w:val="Para level1"/>
    <w:basedOn w:val="Normal"/>
    <w:autoRedefine/>
    <w:uiPriority w:val="99"/>
    <w:rsid w:val="001819C7"/>
    <w:pPr>
      <w:numPr>
        <w:numId w:val="4"/>
      </w:numPr>
      <w:suppressAutoHyphens/>
      <w:spacing w:after="120"/>
    </w:pPr>
    <w:rPr>
      <w:sz w:val="20"/>
      <w:szCs w:val="20"/>
    </w:rPr>
  </w:style>
  <w:style w:type="paragraph" w:customStyle="1" w:styleId="Paralevel2">
    <w:name w:val="Para level2"/>
    <w:basedOn w:val="Paralevel1"/>
    <w:autoRedefine/>
    <w:uiPriority w:val="99"/>
    <w:rsid w:val="008D6D76"/>
    <w:pPr>
      <w:numPr>
        <w:numId w:val="5"/>
      </w:numPr>
    </w:pPr>
  </w:style>
  <w:style w:type="paragraph" w:customStyle="1" w:styleId="Paralevel3">
    <w:name w:val="Para level3"/>
    <w:basedOn w:val="Paralevel2"/>
    <w:uiPriority w:val="99"/>
    <w:rsid w:val="008D6D76"/>
    <w:pPr>
      <w:numPr>
        <w:numId w:val="6"/>
      </w:numPr>
    </w:pPr>
  </w:style>
  <w:style w:type="paragraph" w:customStyle="1" w:styleId="Subtitle">
    <w:name w:val="Sub title"/>
    <w:basedOn w:val="Heading2"/>
    <w:uiPriority w:val="99"/>
    <w:rsid w:val="008D6D76"/>
    <w:pPr>
      <w:spacing w:before="0" w:after="0"/>
      <w:ind w:left="1247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FootnoteText">
    <w:name w:val="footnote text"/>
    <w:aliases w:val="Fußnotentextf"/>
    <w:basedOn w:val="Normal"/>
    <w:link w:val="FootnoteTextChar"/>
    <w:uiPriority w:val="99"/>
    <w:semiHidden/>
    <w:rsid w:val="001819C7"/>
  </w:style>
  <w:style w:type="character" w:customStyle="1" w:styleId="FootnoteTextChar">
    <w:name w:val="Footnote Text Char"/>
    <w:aliases w:val="Fußnotentextf Char"/>
    <w:basedOn w:val="DefaultParagraphFont"/>
    <w:link w:val="FootnoteText"/>
    <w:uiPriority w:val="99"/>
    <w:semiHidden/>
    <w:locked/>
    <w:rsid w:val="005E3FF6"/>
    <w:rPr>
      <w:sz w:val="20"/>
      <w:szCs w:val="20"/>
      <w:lang w:val="en-GB"/>
    </w:rPr>
  </w:style>
  <w:style w:type="character" w:styleId="FootnoteReference">
    <w:name w:val="footnote reference"/>
    <w:aliases w:val="Footnote text"/>
    <w:basedOn w:val="DefaultParagraphFont"/>
    <w:uiPriority w:val="99"/>
    <w:semiHidden/>
    <w:rsid w:val="001819C7"/>
    <w:rPr>
      <w:vertAlign w:val="superscript"/>
    </w:rPr>
  </w:style>
  <w:style w:type="paragraph" w:customStyle="1" w:styleId="Level1">
    <w:name w:val="Level1"/>
    <w:basedOn w:val="Normal"/>
    <w:uiPriority w:val="99"/>
    <w:rsid w:val="001819C7"/>
    <w:pPr>
      <w:tabs>
        <w:tab w:val="left" w:pos="578"/>
        <w:tab w:val="left" w:pos="1157"/>
      </w:tabs>
      <w:spacing w:after="240"/>
    </w:pPr>
  </w:style>
  <w:style w:type="paragraph" w:styleId="BodyText">
    <w:name w:val="Body Text"/>
    <w:basedOn w:val="Normal"/>
    <w:link w:val="BodyTextChar"/>
    <w:uiPriority w:val="99"/>
    <w:rsid w:val="001819C7"/>
    <w:pPr>
      <w:jc w:val="center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E3FF6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1819C7"/>
    <w:pPr>
      <w:ind w:left="720" w:hanging="720"/>
    </w:pPr>
    <w:rPr>
      <w:color w:val="00000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E3FF6"/>
    <w:rPr>
      <w:lang w:val="en-GB"/>
    </w:rPr>
  </w:style>
  <w:style w:type="paragraph" w:styleId="BodyText2">
    <w:name w:val="Body Text 2"/>
    <w:basedOn w:val="Normal"/>
    <w:link w:val="BodyText2Char"/>
    <w:uiPriority w:val="99"/>
    <w:rsid w:val="001819C7"/>
    <w:rPr>
      <w:color w:val="FF0000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5E3FF6"/>
    <w:rPr>
      <w:lang w:val="en-GB"/>
    </w:rPr>
  </w:style>
  <w:style w:type="paragraph" w:customStyle="1" w:styleId="Default">
    <w:name w:val="Default"/>
    <w:uiPriority w:val="99"/>
    <w:rsid w:val="008D6D7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lorfulList-Accent11">
    <w:name w:val="Colorful List - Accent 11"/>
    <w:basedOn w:val="Normal"/>
    <w:uiPriority w:val="99"/>
    <w:rsid w:val="008D6D76"/>
    <w:pPr>
      <w:spacing w:after="200" w:line="276" w:lineRule="auto"/>
      <w:ind w:left="720"/>
    </w:pPr>
    <w:rPr>
      <w:rFonts w:ascii="Calibri" w:hAnsi="Calibri" w:cs="Calibri"/>
      <w:lang w:val="en-US"/>
    </w:rPr>
  </w:style>
  <w:style w:type="paragraph" w:styleId="NormalWeb">
    <w:name w:val="Normal (Web)"/>
    <w:basedOn w:val="Normal"/>
    <w:uiPriority w:val="99"/>
    <w:rsid w:val="008D6D76"/>
    <w:pPr>
      <w:spacing w:before="100" w:beforeAutospacing="1" w:after="100" w:afterAutospacing="1"/>
    </w:pPr>
    <w:rPr>
      <w:sz w:val="24"/>
      <w:szCs w:val="24"/>
      <w:lang w:eastAsia="en-GB"/>
    </w:rPr>
  </w:style>
  <w:style w:type="paragraph" w:customStyle="1" w:styleId="BBTitle">
    <w:name w:val="BB_Title"/>
    <w:basedOn w:val="Normal"/>
    <w:uiPriority w:val="99"/>
    <w:rsid w:val="008D6D76"/>
    <w:pPr>
      <w:keepNext/>
      <w:keepLines/>
      <w:tabs>
        <w:tab w:val="left" w:pos="1814"/>
        <w:tab w:val="left" w:pos="2381"/>
        <w:tab w:val="left" w:pos="2948"/>
        <w:tab w:val="left" w:pos="3515"/>
      </w:tabs>
      <w:suppressAutoHyphens/>
      <w:spacing w:before="320" w:after="240"/>
      <w:ind w:left="1247" w:right="284"/>
    </w:pPr>
    <w:rPr>
      <w:b/>
      <w:bCs/>
      <w:sz w:val="28"/>
      <w:szCs w:val="28"/>
      <w:lang w:val="fr-FR"/>
    </w:rPr>
  </w:style>
  <w:style w:type="paragraph" w:customStyle="1" w:styleId="T1">
    <w:name w:val="T1"/>
    <w:basedOn w:val="Header"/>
    <w:uiPriority w:val="99"/>
    <w:rsid w:val="009E3941"/>
    <w:pPr>
      <w:tabs>
        <w:tab w:val="clear" w:pos="4320"/>
        <w:tab w:val="clear" w:pos="8640"/>
      </w:tabs>
      <w:spacing w:after="120" w:line="240" w:lineRule="atLeast"/>
      <w:jc w:val="both"/>
    </w:pPr>
    <w:rPr>
      <w:rFonts w:ascii="Arial" w:hAnsi="Arial" w:cs="Arial"/>
      <w:b/>
      <w:bCs/>
      <w:sz w:val="24"/>
      <w:szCs w:val="24"/>
      <w:lang w:eastAsia="de-DE"/>
    </w:rPr>
  </w:style>
  <w:style w:type="character" w:customStyle="1" w:styleId="style2">
    <w:name w:val="style2"/>
    <w:basedOn w:val="DefaultParagraphFont"/>
    <w:uiPriority w:val="99"/>
    <w:rsid w:val="009E3941"/>
  </w:style>
  <w:style w:type="paragraph" w:customStyle="1" w:styleId="ColorfulList-Accent12">
    <w:name w:val="Colorful List - Accent 12"/>
    <w:basedOn w:val="Normal"/>
    <w:uiPriority w:val="99"/>
    <w:rsid w:val="00A37CD5"/>
    <w:pPr>
      <w:ind w:left="708"/>
    </w:pPr>
    <w:rPr>
      <w:sz w:val="24"/>
      <w:szCs w:val="24"/>
      <w:lang w:val="en-US"/>
    </w:rPr>
  </w:style>
  <w:style w:type="paragraph" w:customStyle="1" w:styleId="Normalnumber">
    <w:name w:val="Normal_number"/>
    <w:basedOn w:val="Normal"/>
    <w:uiPriority w:val="99"/>
    <w:rsid w:val="00EF27F1"/>
    <w:pPr>
      <w:numPr>
        <w:numId w:val="9"/>
      </w:numPr>
      <w:spacing w:after="120"/>
    </w:pPr>
    <w:rPr>
      <w:sz w:val="20"/>
      <w:szCs w:val="20"/>
      <w:lang w:val="en-US" w:eastAsia="en-GB"/>
    </w:rPr>
  </w:style>
  <w:style w:type="paragraph" w:customStyle="1" w:styleId="NormalNonumber">
    <w:name w:val="Normal_No_number"/>
    <w:basedOn w:val="Normal"/>
    <w:uiPriority w:val="99"/>
    <w:rsid w:val="00EF27F1"/>
    <w:pPr>
      <w:spacing w:after="120"/>
      <w:ind w:left="1247"/>
    </w:pPr>
    <w:rPr>
      <w:sz w:val="20"/>
      <w:szCs w:val="20"/>
      <w:lang w:eastAsia="en-GB"/>
    </w:rPr>
  </w:style>
  <w:style w:type="character" w:styleId="Strong">
    <w:name w:val="Strong"/>
    <w:basedOn w:val="DefaultParagraphFont"/>
    <w:uiPriority w:val="99"/>
    <w:qFormat/>
    <w:rsid w:val="00C36A4C"/>
    <w:rPr>
      <w:b/>
      <w:bCs/>
    </w:rPr>
  </w:style>
  <w:style w:type="character" w:customStyle="1" w:styleId="CH2Char">
    <w:name w:val="CH2 Char"/>
    <w:link w:val="CH2"/>
    <w:uiPriority w:val="99"/>
    <w:locked/>
    <w:rsid w:val="00FC4367"/>
    <w:rPr>
      <w:b/>
      <w:bCs/>
      <w:sz w:val="24"/>
      <w:szCs w:val="24"/>
      <w:lang w:val="en-GB" w:eastAsia="en-US"/>
    </w:rPr>
  </w:style>
  <w:style w:type="paragraph" w:customStyle="1" w:styleId="ZZAnxheader">
    <w:name w:val="ZZ_Anx_header"/>
    <w:basedOn w:val="Normal"/>
    <w:uiPriority w:val="99"/>
    <w:rsid w:val="00C52D7D"/>
    <w:rPr>
      <w:b/>
      <w:bCs/>
      <w:sz w:val="28"/>
      <w:szCs w:val="28"/>
      <w:lang w:eastAsia="en-GB"/>
    </w:rPr>
  </w:style>
  <w:style w:type="paragraph" w:customStyle="1" w:styleId="ZZAnxtitle">
    <w:name w:val="ZZ_Anx_title"/>
    <w:basedOn w:val="Normal"/>
    <w:uiPriority w:val="99"/>
    <w:rsid w:val="00C52D7D"/>
    <w:pPr>
      <w:spacing w:before="360" w:after="120"/>
      <w:ind w:left="1247"/>
    </w:pPr>
    <w:rPr>
      <w:b/>
      <w:bCs/>
      <w:sz w:val="28"/>
      <w:szCs w:val="28"/>
      <w:lang w:eastAsia="en-GB"/>
    </w:rPr>
  </w:style>
  <w:style w:type="paragraph" w:customStyle="1" w:styleId="WW-Default">
    <w:name w:val="WW-Default"/>
    <w:uiPriority w:val="99"/>
    <w:rsid w:val="00964282"/>
    <w:pPr>
      <w:suppressAutoHyphens/>
      <w:autoSpaceDE w:val="0"/>
    </w:pPr>
    <w:rPr>
      <w:rFonts w:eastAsia="MS Minngs"/>
      <w:color w:val="000000"/>
      <w:sz w:val="24"/>
      <w:szCs w:val="24"/>
      <w:lang w:eastAsia="ar-SA"/>
    </w:rPr>
  </w:style>
  <w:style w:type="paragraph" w:styleId="CommentText">
    <w:name w:val="annotation text"/>
    <w:basedOn w:val="Normal"/>
    <w:link w:val="CommentTextChar"/>
    <w:uiPriority w:val="99"/>
    <w:semiHidden/>
    <w:rsid w:val="00964282"/>
    <w:pPr>
      <w:suppressAutoHyphens/>
    </w:pPr>
    <w:rPr>
      <w:sz w:val="24"/>
      <w:szCs w:val="24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6E3CFC"/>
    <w:rPr>
      <w:sz w:val="24"/>
      <w:szCs w:val="24"/>
      <w:lang w:val="en-GB" w:eastAsia="ar-SA" w:bidi="ar-SA"/>
    </w:rPr>
  </w:style>
  <w:style w:type="paragraph" w:customStyle="1" w:styleId="Normal-pool">
    <w:name w:val="Normal-pool"/>
    <w:link w:val="Normal-poolChar"/>
    <w:uiPriority w:val="99"/>
    <w:rsid w:val="00651550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en-GB"/>
    </w:rPr>
  </w:style>
  <w:style w:type="table" w:styleId="TableGrid">
    <w:name w:val="Table Grid"/>
    <w:basedOn w:val="TableNormal"/>
    <w:uiPriority w:val="99"/>
    <w:rsid w:val="0065155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Title">
    <w:name w:val="AA_Title"/>
    <w:basedOn w:val="Normal"/>
    <w:uiPriority w:val="99"/>
    <w:rsid w:val="00406A29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ind w:right="5103"/>
    </w:pPr>
    <w:rPr>
      <w:b/>
      <w:bCs/>
      <w:sz w:val="20"/>
      <w:szCs w:val="20"/>
    </w:rPr>
  </w:style>
  <w:style w:type="paragraph" w:customStyle="1" w:styleId="AATitle2">
    <w:name w:val="AA_Title2"/>
    <w:basedOn w:val="AATitle"/>
    <w:uiPriority w:val="99"/>
    <w:rsid w:val="00406A29"/>
    <w:pPr>
      <w:tabs>
        <w:tab w:val="clear" w:pos="4082"/>
      </w:tabs>
      <w:spacing w:before="120" w:after="120"/>
      <w:ind w:right="4536"/>
    </w:pPr>
  </w:style>
  <w:style w:type="character" w:customStyle="1" w:styleId="CH1Char">
    <w:name w:val="CH1 Char"/>
    <w:link w:val="CH1"/>
    <w:uiPriority w:val="99"/>
    <w:locked/>
    <w:rsid w:val="008D6D76"/>
    <w:rPr>
      <w:b/>
      <w:bCs/>
      <w:sz w:val="28"/>
      <w:szCs w:val="28"/>
      <w:lang w:val="en-GB"/>
    </w:rPr>
  </w:style>
  <w:style w:type="character" w:customStyle="1" w:styleId="Normal-poolChar">
    <w:name w:val="Normal-pool Char"/>
    <w:link w:val="Normal-pool"/>
    <w:uiPriority w:val="99"/>
    <w:locked/>
    <w:rsid w:val="008D6D76"/>
    <w:rPr>
      <w:sz w:val="22"/>
      <w:szCs w:val="22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rsid w:val="008D6D7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D6D76"/>
    <w:pPr>
      <w:suppressAutoHyphens w:val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6E3CFC"/>
    <w:rPr>
      <w:b/>
      <w:bCs/>
    </w:rPr>
  </w:style>
  <w:style w:type="paragraph" w:customStyle="1" w:styleId="ListParagraph1">
    <w:name w:val="List Paragraph1"/>
    <w:basedOn w:val="Normal"/>
    <w:uiPriority w:val="99"/>
    <w:rsid w:val="006E3CFC"/>
    <w:pPr>
      <w:ind w:left="708"/>
    </w:pPr>
    <w:rPr>
      <w:sz w:val="24"/>
      <w:szCs w:val="24"/>
      <w:lang w:val="en-US"/>
    </w:rPr>
  </w:style>
  <w:style w:type="numbering" w:customStyle="1" w:styleId="Normallist">
    <w:name w:val="Normal_list"/>
    <w:rsid w:val="00F041B9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49910EBF5A544AB5B52FC3CD267FFF" ma:contentTypeVersion="0" ma:contentTypeDescription="Create a new document." ma:contentTypeScope="" ma:versionID="13dec8f3b0a14057df63ce4380040c9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C2438B-C509-479C-930A-890BAA30FA62}"/>
</file>

<file path=customXml/itemProps2.xml><?xml version="1.0" encoding="utf-8"?>
<ds:datastoreItem xmlns:ds="http://schemas.openxmlformats.org/officeDocument/2006/customXml" ds:itemID="{6F4863EE-7C30-4B54-B685-873DECAD4E68}"/>
</file>

<file path=customXml/itemProps3.xml><?xml version="1.0" encoding="utf-8"?>
<ds:datastoreItem xmlns:ds="http://schemas.openxmlformats.org/officeDocument/2006/customXml" ds:itemID="{619A9147-BB7F-4E48-866C-55169B8C5A55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2</Pages>
  <Words>813</Words>
  <Characters>4640</Characters>
  <Application>Microsoft Office Outlook</Application>
  <DocSecurity>0</DocSecurity>
  <Lines>0</Lines>
  <Paragraphs>0</Paragraphs>
  <ScaleCrop>false</ScaleCrop>
  <Company>Bundesverwaltung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Pastore</dc:creator>
  <cp:keywords/>
  <dc:description/>
  <cp:lastModifiedBy> ozone</cp:lastModifiedBy>
  <cp:revision>4</cp:revision>
  <cp:lastPrinted>2012-10-10T11:50:00Z</cp:lastPrinted>
  <dcterms:created xsi:type="dcterms:W3CDTF">2013-06-28T01:43:00Z</dcterms:created>
  <dcterms:modified xsi:type="dcterms:W3CDTF">2013-06-28T04:59:00Z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Tilte">
    <vt:lpwstr>Draft decisions for the consideration of the Twenty-Fourth Meeting of the Parties to the Montreal Protocol</vt:lpwstr>
  </property>
  <property fmtid="{D5CDD505-2E9C-101B-9397-08002B2CF9AE}" pid="3" name="ContentType">
    <vt:lpwstr>Document</vt:lpwstr>
  </property>
  <property fmtid="{D5CDD505-2E9C-101B-9397-08002B2CF9AE}" pid="4" name="Order Number">
    <vt:lpwstr>81.0000000000000</vt:lpwstr>
  </property>
  <property fmtid="{D5CDD505-2E9C-101B-9397-08002B2CF9AE}" pid="5" name="Date">
    <vt:lpwstr>2013-06-28T04:00:00Z</vt:lpwstr>
  </property>
  <property fmtid="{D5CDD505-2E9C-101B-9397-08002B2CF9AE}" pid="6" name="ContentTypeId">
    <vt:lpwstr>0x0101000449910EBF5A544AB5B52FC3CD267FFF</vt:lpwstr>
  </property>
</Properties>
</file>