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E5F9A" w14:textId="77777777" w:rsidR="00995610" w:rsidRPr="006308D9" w:rsidRDefault="00995610" w:rsidP="007F5411">
      <w:pPr>
        <w:pStyle w:val="CH1"/>
      </w:pPr>
      <w:r>
        <w:tab/>
      </w:r>
      <w:r>
        <w:tab/>
      </w:r>
      <w:r w:rsidRPr="00533FB6">
        <w:t>Draft decision XXIX/[E]: Issues related to financial and technical support for energy efficiency in countries operatin</w:t>
      </w:r>
      <w:r w:rsidR="00314CE0">
        <w:t>g under paragraph 1 of Article 5</w:t>
      </w:r>
    </w:p>
    <w:p w14:paraId="55A672E2" w14:textId="77777777" w:rsidR="00995610" w:rsidRPr="003E6E6C" w:rsidRDefault="00995610" w:rsidP="00995610">
      <w:pPr>
        <w:pStyle w:val="CH2"/>
        <w:rPr>
          <w:sz w:val="20"/>
          <w:szCs w:val="20"/>
        </w:rPr>
      </w:pPr>
      <w:r w:rsidRPr="006308D9">
        <w:tab/>
      </w:r>
      <w:r w:rsidRPr="006308D9">
        <w:tab/>
      </w:r>
      <w:r w:rsidRPr="003E6E6C">
        <w:rPr>
          <w:sz w:val="20"/>
          <w:szCs w:val="20"/>
        </w:rPr>
        <w:t>Submission by India, Bahrain, Kuwait, Lebanon, Saudi Arabia and the African Group</w:t>
      </w:r>
    </w:p>
    <w:p w14:paraId="6D921D11" w14:textId="77777777" w:rsidR="00995610" w:rsidRPr="006308D9" w:rsidRDefault="00995610" w:rsidP="00995610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197214A2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Recalling</w:t>
      </w:r>
      <w:r w:rsidRPr="006308D9">
        <w:rPr>
          <w:i/>
        </w:rPr>
        <w:t xml:space="preserve"> </w:t>
      </w:r>
      <w:r w:rsidRPr="006308D9">
        <w:t>decision XXVIII/2, which</w:t>
      </w:r>
      <w:r w:rsidRPr="00533FB6">
        <w:t xml:space="preserve"> </w:t>
      </w:r>
      <w:r w:rsidRPr="00533FB6">
        <w:rPr>
          <w:iCs/>
        </w:rPr>
        <w:t>inter alia</w:t>
      </w:r>
      <w:r w:rsidRPr="00533FB6">
        <w:t xml:space="preserve"> mentions development of cost guidance associated with maintaining and/or enhancing the energy efficiency of low global warming potential </w:t>
      </w:r>
      <w:r w:rsidRPr="006308D9">
        <w:t>(GWP) or zero</w:t>
      </w:r>
      <w:r w:rsidRPr="00533FB6">
        <w:t>-GWP replacement technologies and equipment</w:t>
      </w:r>
      <w:r w:rsidRPr="006308D9">
        <w:t xml:space="preserve">, when phasing down hydrofluorocarbons, while taking note of the role of other institutions </w:t>
      </w:r>
      <w:r w:rsidRPr="00533FB6">
        <w:t>addressing energy efficiency, when appropriate,</w:t>
      </w:r>
    </w:p>
    <w:p w14:paraId="488E3D47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</w:pPr>
      <w:r w:rsidRPr="006308D9">
        <w:rPr>
          <w:i/>
          <w:iCs/>
        </w:rPr>
        <w:t xml:space="preserve">Recognizing </w:t>
      </w:r>
      <w:r w:rsidRPr="006308D9">
        <w:t>the</w:t>
      </w:r>
      <w:r w:rsidRPr="006308D9">
        <w:rPr>
          <w:iCs/>
        </w:rPr>
        <w:t xml:space="preserve"> </w:t>
      </w:r>
      <w:r w:rsidRPr="006308D9">
        <w:t>need to maintain and/or enhance energy efficiency while transitioning away from high-</w:t>
      </w:r>
      <w:r w:rsidRPr="00533FB6">
        <w:t>GWP hydrofluorocarbons to low-GWP alternatives in the refrigeration, air conditioning and heat pump sectors,</w:t>
      </w:r>
    </w:p>
    <w:p w14:paraId="13D1B000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strike/>
        </w:rPr>
      </w:pPr>
      <w:r w:rsidRPr="006308D9">
        <w:rPr>
          <w:i/>
          <w:iCs/>
        </w:rPr>
        <w:t>Noting</w:t>
      </w:r>
      <w:r w:rsidRPr="006308D9">
        <w:rPr>
          <w:i/>
        </w:rPr>
        <w:t xml:space="preserve"> </w:t>
      </w:r>
      <w:r w:rsidRPr="006308D9">
        <w:t>that the use of air</w:t>
      </w:r>
      <w:r w:rsidRPr="00533FB6">
        <w:t>-conditioning and refrigeration is growing in countries operating under paragraph 1</w:t>
      </w:r>
      <w:r w:rsidRPr="006308D9">
        <w:t xml:space="preserve"> of Article 5,</w:t>
      </w:r>
    </w:p>
    <w:p w14:paraId="6E59B65B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Recognizing</w:t>
      </w:r>
      <w:r w:rsidRPr="006308D9">
        <w:rPr>
          <w:i/>
        </w:rPr>
        <w:t xml:space="preserve"> </w:t>
      </w:r>
      <w:r w:rsidRPr="006308D9">
        <w:t xml:space="preserve">that the impact </w:t>
      </w:r>
      <w:r w:rsidRPr="00533FB6">
        <w:t>of maintaining and/</w:t>
      </w:r>
      <w:r w:rsidRPr="006308D9">
        <w:t>or enhancing energy efficiency would have a</w:t>
      </w:r>
      <w:r w:rsidRPr="00533FB6">
        <w:t xml:space="preserve"> significantly higher impact o</w:t>
      </w:r>
      <w:r w:rsidRPr="006308D9">
        <w:t>n climate than only the</w:t>
      </w:r>
      <w:r w:rsidRPr="006308D9">
        <w:rPr>
          <w:iCs/>
        </w:rPr>
        <w:t xml:space="preserve"> </w:t>
      </w:r>
      <w:r w:rsidRPr="006308D9">
        <w:t>reduction</w:t>
      </w:r>
      <w:r w:rsidRPr="00533FB6">
        <w:t xml:space="preserve"> due to phase-down of high-GWP hydrofluorocarbons under the Montreal Protocol,</w:t>
      </w:r>
    </w:p>
    <w:p w14:paraId="02B5B068" w14:textId="77777777" w:rsidR="00995610" w:rsidRPr="006308D9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1.</w:t>
      </w:r>
      <w:r w:rsidRPr="006308D9">
        <w:tab/>
      </w:r>
      <w:bookmarkStart w:id="0" w:name="_Hlk499059521"/>
      <w:r w:rsidRPr="00533FB6">
        <w:t xml:space="preserve">To request the Technology and Economic Assessment Panel </w:t>
      </w:r>
      <w:bookmarkEnd w:id="0"/>
      <w:r w:rsidRPr="00533FB6">
        <w:t>to assess</w:t>
      </w:r>
      <w:r w:rsidRPr="00533FB6">
        <w:rPr>
          <w:color w:val="FF0000"/>
        </w:rPr>
        <w:t xml:space="preserve"> </w:t>
      </w:r>
      <w:r w:rsidRPr="006308D9">
        <w:t xml:space="preserve">the technology and funding requirements of the parties operating under paragraph 1 of Article 5 to maintain and/or enhance </w:t>
      </w:r>
      <w:bookmarkStart w:id="1" w:name="_Hlk499059608"/>
      <w:r w:rsidRPr="006308D9">
        <w:t xml:space="preserve">energy efficiency in the refrigeration and air-conditioning and heat-pump sectors </w:t>
      </w:r>
      <w:bookmarkEnd w:id="1"/>
      <w:r w:rsidRPr="006308D9">
        <w:t>while phasing down hydrofluorocarbons under the Kigali Amendment to the Montreal Protocol, as well as to develop scenarios,</w:t>
      </w:r>
      <w:r w:rsidRPr="00FB5C59">
        <w:t xml:space="preserve"> </w:t>
      </w:r>
      <w:r w:rsidRPr="00533FB6">
        <w:t xml:space="preserve">and to also </w:t>
      </w:r>
      <w:r w:rsidRPr="006308D9">
        <w:t>assess capacity</w:t>
      </w:r>
      <w:r w:rsidRPr="006308D9">
        <w:noBreakHyphen/>
        <w:t>building and servicing sector requirements in the refrigeration and air-conditioning and heat-pump sectors;</w:t>
      </w:r>
    </w:p>
    <w:p w14:paraId="0F3D3643" w14:textId="77777777" w:rsidR="00632CBF" w:rsidRPr="00632CBF" w:rsidRDefault="00632CB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1440" w:right="127"/>
        <w:contextualSpacing/>
        <w:jc w:val="both"/>
        <w:rPr>
          <w:ins w:id="2" w:author="Agent" w:date="2017-11-21T20:40:00Z"/>
          <w:rFonts w:ascii="Times" w:eastAsiaTheme="minorEastAsia" w:hAnsi="Times"/>
          <w:lang w:val="en-US"/>
        </w:rPr>
        <w:pPrChange w:id="3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napToGrid w:val="0"/>
            <w:ind w:right="127"/>
            <w:contextualSpacing/>
          </w:pPr>
        </w:pPrChange>
      </w:pPr>
      <w:ins w:id="4" w:author="Agent" w:date="2017-11-21T20:40:00Z">
        <w:r w:rsidRPr="00632CBF">
          <w:rPr>
            <w:rFonts w:ascii="Times" w:eastAsiaTheme="minorEastAsia" w:hAnsi="Times"/>
            <w:b/>
            <w:bCs/>
            <w:bdr w:val="none" w:sz="0" w:space="0" w:color="auto" w:frame="1"/>
          </w:rPr>
          <w:t>ALT 1.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 To request the Technology and Economic Assessment Panel in relation to maintaining and/or enhancing energy efficiency in the refrigeration and air-conditioning and heat-pump sectors </w:t>
        </w:r>
        <w:r w:rsidRPr="00632CBF">
          <w:rPr>
            <w:rFonts w:ascii="Times" w:eastAsiaTheme="minorEastAsia" w:hAnsi="Times"/>
            <w:b/>
            <w:bCs/>
            <w:color w:val="C00000"/>
            <w:u w:val="single"/>
            <w:bdr w:val="none" w:sz="0" w:space="0" w:color="auto" w:frame="1"/>
          </w:rPr>
          <w:t>related to</w:t>
        </w:r>
        <w:r w:rsidRPr="00632CBF">
          <w:rPr>
            <w:rFonts w:ascii="Times" w:eastAsiaTheme="minorEastAsia" w:hAnsi="Times"/>
            <w:b/>
            <w:bCs/>
            <w:color w:val="C00000"/>
            <w:bdr w:val="none" w:sz="0" w:space="0" w:color="auto" w:frame="1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>phasing down hydrofluorocarbons under the Kigali Amendment to the Montreal Protocol in parties operating under paragraph 1 of Article 5,</w:t>
        </w:r>
        <w:r w:rsidRPr="00632CBF">
          <w:rPr>
            <w:rFonts w:ascii="Times" w:eastAsiaTheme="minorEastAsia" w:hAnsi="Times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to assess: </w:t>
        </w:r>
      </w:ins>
    </w:p>
    <w:p w14:paraId="3A576FD3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1418"/>
        </w:tabs>
        <w:snapToGrid w:val="0"/>
        <w:ind w:left="1843" w:right="127"/>
        <w:contextualSpacing/>
        <w:jc w:val="both"/>
        <w:textAlignment w:val="baseline"/>
        <w:rPr>
          <w:ins w:id="5" w:author="Agent" w:date="2017-11-21T20:40:00Z"/>
          <w:rFonts w:ascii="Times" w:hAnsi="Times"/>
          <w:lang w:val="en-US"/>
        </w:rPr>
        <w:pPrChange w:id="6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7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technology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options</w:t>
        </w:r>
        <w:r w:rsidRPr="00632CBF">
          <w:rPr>
            <w:rFonts w:ascii="Times" w:hAnsi="Times"/>
            <w:color w:val="C00000"/>
            <w:u w:val="single"/>
          </w:rPr>
          <w:t xml:space="preserve">, </w:t>
        </w:r>
        <w:r w:rsidRPr="00632CBF">
          <w:rPr>
            <w:rFonts w:ascii="Times" w:hAnsi="Times"/>
            <w:b/>
            <w:bCs/>
            <w:color w:val="C00000"/>
            <w:u w:val="single"/>
          </w:rPr>
          <w:t>including on barriers for the uptake of those technologies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;</w:t>
        </w:r>
      </w:ins>
    </w:p>
    <w:p w14:paraId="4769C712" w14:textId="78D484D1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8" w:author="Agent" w:date="2017-11-21T20:40:00Z"/>
          <w:rFonts w:ascii="Times" w:hAnsi="Times"/>
          <w:lang w:val="en-US"/>
        </w:rPr>
        <w:pPrChange w:id="9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0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</w:rPr>
          <w:t xml:space="preserve">environmental and sustainable potential of maintaining and/or enhancing energy efficiency of low-GWP or zero-GWP replacement technologies and equipment, </w:t>
        </w:r>
      </w:ins>
      <w:ins w:id="11" w:author="Agent" w:date="2017-11-22T16:34:00Z">
        <w:r w:rsidR="00F3746B">
          <w:rPr>
            <w:rFonts w:ascii="Times" w:hAnsi="Times"/>
            <w:b/>
            <w:bCs/>
            <w:color w:val="C00000"/>
            <w:u w:val="single"/>
          </w:rPr>
          <w:t>while</w:t>
        </w:r>
      </w:ins>
      <w:ins w:id="12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</w:rPr>
          <w:t xml:space="preserve"> phasing down hydrofluorocarbons</w:t>
        </w:r>
        <w:r w:rsidRPr="00632CBF">
          <w:rPr>
            <w:rFonts w:ascii="Times" w:hAnsi="Times"/>
          </w:rPr>
          <w:t>;</w:t>
        </w:r>
      </w:ins>
    </w:p>
    <w:p w14:paraId="4006DA13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3" w:author="Agent" w:date="2017-11-21T20:40:00Z"/>
          <w:rFonts w:ascii="Times" w:hAnsi="Times"/>
          <w:lang w:val="en-US"/>
        </w:rPr>
        <w:pPrChange w:id="14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5" w:author="Agent" w:date="2017-11-21T20:40:00Z">
        <w:r w:rsidRPr="00632CBF">
          <w:rPr>
            <w:rFonts w:ascii="Times" w:hAnsi="Times"/>
            <w:bdr w:val="none" w:sz="0" w:space="0" w:color="auto" w:frame="1"/>
          </w:rPr>
          <w:t>capacity building and servicing sector needs in the refrigeration and air-conditioning and heat-pump sectors;</w:t>
        </w:r>
      </w:ins>
    </w:p>
    <w:p w14:paraId="61E8F141" w14:textId="185148A1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6" w:author="Agent" w:date="2017-11-21T20:40:00Z"/>
          <w:rFonts w:ascii="Times" w:hAnsi="Times"/>
          <w:lang w:val="en-US"/>
        </w:rPr>
        <w:pPrChange w:id="17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8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related costs</w:t>
        </w:r>
      </w:ins>
      <w:ins w:id="19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[including </w:t>
        </w:r>
      </w:ins>
      <w:ins w:id="20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[</w:t>
        </w:r>
      </w:ins>
      <w:ins w:id="21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incremental</w:t>
        </w:r>
      </w:ins>
      <w:ins w:id="22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]</w:t>
        </w:r>
      </w:ins>
      <w:ins w:id="23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</w:t>
        </w:r>
      </w:ins>
      <w:ins w:id="24" w:author="Agent" w:date="2017-11-22T15:25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capital </w:t>
        </w:r>
      </w:ins>
      <w:ins w:id="25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and operating cost</w:t>
        </w:r>
      </w:ins>
      <w:ins w:id="26" w:author="Agent" w:date="2017-11-22T15:25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s]</w:t>
        </w:r>
      </w:ins>
      <w:ins w:id="27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, cost savings and other co-benefits;</w:t>
        </w:r>
      </w:ins>
    </w:p>
    <w:p w14:paraId="407C2919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28" w:author="Agent" w:date="2017-11-21T20:40:00Z"/>
          <w:rFonts w:ascii="Times" w:hAnsi="Times"/>
          <w:lang w:val="en-US"/>
        </w:rPr>
        <w:pPrChange w:id="29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30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[related funding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impacts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>]</w:t>
        </w:r>
      </w:ins>
    </w:p>
    <w:p w14:paraId="76417FCB" w14:textId="015C03FC" w:rsidR="00F975E6" w:rsidRDefault="00F97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31" w:author="Agent" w:date="2017-11-22T15:32:00Z"/>
        </w:rPr>
      </w:pPr>
    </w:p>
    <w:p w14:paraId="42119691" w14:textId="75218118" w:rsidR="00E33EFC" w:rsidRDefault="00E33EF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32" w:author="Agent" w:date="2017-11-22T15:49:00Z"/>
        </w:rPr>
      </w:pPr>
      <w:ins w:id="33" w:author="Agent" w:date="2017-11-22T15:32:00Z">
        <w:r>
          <w:t>[To request the TEAP to d</w:t>
        </w:r>
      </w:ins>
      <w:ins w:id="34" w:author="Agent" w:date="2017-11-22T15:34:00Z">
        <w:r>
          <w:t>e</w:t>
        </w:r>
      </w:ins>
      <w:ins w:id="35" w:author="Agent" w:date="2017-11-22T15:32:00Z">
        <w:r>
          <w:t>scrib</w:t>
        </w:r>
      </w:ins>
      <w:ins w:id="36" w:author="Agent" w:date="2017-11-22T15:34:00Z">
        <w:r>
          <w:t>e</w:t>
        </w:r>
      </w:ins>
      <w:ins w:id="37" w:author="Agent" w:date="2017-11-22T15:32:00Z">
        <w:r>
          <w:t xml:space="preserve"> specific technology opportunities to maintain or enhance energy effic</w:t>
        </w:r>
      </w:ins>
      <w:ins w:id="38" w:author="Agent" w:date="2017-11-22T15:33:00Z">
        <w:r>
          <w:t>iency for a few categories of equipment within the RACHP sectors, including in the servicing of such equipment, and</w:t>
        </w:r>
      </w:ins>
      <w:ins w:id="39" w:author="Agent" w:date="2017-11-22T15:34:00Z">
        <w:r>
          <w:t>,</w:t>
        </w:r>
      </w:ins>
      <w:ins w:id="40" w:author="Agent" w:date="2017-11-22T15:33:00Z">
        <w:r>
          <w:t xml:space="preserve"> to the extent possible</w:t>
        </w:r>
      </w:ins>
      <w:ins w:id="41" w:author="Agent" w:date="2017-11-22T15:34:00Z">
        <w:r>
          <w:t>,</w:t>
        </w:r>
      </w:ins>
      <w:ins w:id="42" w:author="Agent" w:date="2017-11-22T15:33:00Z">
        <w:r>
          <w:t xml:space="preserve"> provide estimates of the costs and bene</w:t>
        </w:r>
      </w:ins>
      <w:ins w:id="43" w:author="Agent" w:date="2017-11-22T15:34:00Z">
        <w:r>
          <w:t>fits associated with these opportunities;]</w:t>
        </w:r>
      </w:ins>
    </w:p>
    <w:p w14:paraId="216270D4" w14:textId="588F3946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44" w:author="Agent" w:date="2017-11-22T15:49:00Z"/>
        </w:rPr>
      </w:pPr>
    </w:p>
    <w:p w14:paraId="09951E7B" w14:textId="38BF0550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45" w:author="Agent" w:date="2017-11-22T15:49:00Z"/>
        </w:rPr>
      </w:pPr>
    </w:p>
    <w:p w14:paraId="133BA37C" w14:textId="77777777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46" w:author="Agent" w:date="2017-11-21T20:29:00Z"/>
        </w:rPr>
        <w:pPrChange w:id="47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pacing w:after="120"/>
            <w:ind w:left="1247" w:firstLine="624"/>
          </w:pPr>
        </w:pPrChange>
      </w:pPr>
    </w:p>
    <w:p w14:paraId="49D0752C" w14:textId="53D0B984" w:rsidR="00995610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48" w:author="Agent" w:date="2017-11-22T15:46:00Z"/>
        </w:rPr>
      </w:pPr>
      <w:r>
        <w:lastRenderedPageBreak/>
        <w:t>2.</w:t>
      </w:r>
      <w:r w:rsidRPr="006308D9">
        <w:tab/>
      </w:r>
      <w:r w:rsidRPr="00533FB6">
        <w:t>To assess the elements of incremental capital and operating costs for maintaining and/or enhancing energy efficiency on transitioning to low-GWP alternatives from high-GWP hydrofluorocarbons, drawing on international experience;</w:t>
      </w:r>
    </w:p>
    <w:p w14:paraId="0969E209" w14:textId="46018EC4" w:rsidR="009B2D08" w:rsidRDefault="00140E46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49" w:author="Agent" w:date="2017-11-22T16:04:00Z"/>
        </w:rPr>
      </w:pPr>
      <w:ins w:id="50" w:author="Agent" w:date="2017-11-22T15:49:00Z">
        <w:r>
          <w:t>[</w:t>
        </w:r>
      </w:ins>
      <w:ins w:id="51" w:author="Agent" w:date="2017-11-22T15:46:00Z">
        <w:r>
          <w:t xml:space="preserve">2 </w:t>
        </w:r>
        <w:proofErr w:type="spellStart"/>
        <w:r>
          <w:t>bis</w:t>
        </w:r>
        <w:proofErr w:type="spellEnd"/>
        <w:r>
          <w:t xml:space="preserve"> </w:t>
        </w:r>
        <w:proofErr w:type="gramStart"/>
        <w:r>
          <w:t>To</w:t>
        </w:r>
        <w:proofErr w:type="gramEnd"/>
        <w:r>
          <w:t xml:space="preserve"> further request the TEAP to provide an overview of the activities </w:t>
        </w:r>
      </w:ins>
      <w:ins w:id="52" w:author="Agent" w:date="2017-11-22T15:47:00Z">
        <w:r>
          <w:t xml:space="preserve">and funding provided by </w:t>
        </w:r>
      </w:ins>
      <w:ins w:id="53" w:author="Agent" w:date="2017-11-22T15:48:00Z">
        <w:r>
          <w:t>other institutions, such as the GCF and GEF, as well as definitions, criteria and methodologies used in addressing energy efficiency in the RACHP sectors</w:t>
        </w:r>
      </w:ins>
      <w:ins w:id="54" w:author="Agent" w:date="2017-11-22T16:13:00Z">
        <w:r w:rsidR="004B5DC7">
          <w:t xml:space="preserve"> related to low-GWP HFC alternatives</w:t>
        </w:r>
      </w:ins>
      <w:ins w:id="55" w:author="Agent" w:date="2017-11-22T15:48:00Z">
        <w:r>
          <w:t>,</w:t>
        </w:r>
      </w:ins>
      <w:ins w:id="56" w:author="Agent" w:date="2017-11-22T15:49:00Z">
        <w:r>
          <w:t xml:space="preserve"> including on different financing modalities;]</w:t>
        </w:r>
      </w:ins>
    </w:p>
    <w:p w14:paraId="09CA10A2" w14:textId="651C555C" w:rsidR="00E96DE0" w:rsidRPr="006308D9" w:rsidRDefault="00E96DE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ins w:id="57" w:author="Agent" w:date="2017-11-22T16:05:00Z">
        <w:r>
          <w:t>[To request the TEAP to quantify</w:t>
        </w:r>
      </w:ins>
      <w:ins w:id="58" w:author="Agent" w:date="2017-11-22T16:06:00Z">
        <w:r>
          <w:t>,</w:t>
        </w:r>
      </w:ins>
      <w:ins w:id="59" w:author="Agent" w:date="2017-11-22T16:05:00Z">
        <w:r>
          <w:t xml:space="preserve"> to the extent possible</w:t>
        </w:r>
      </w:ins>
      <w:ins w:id="60" w:author="Agent" w:date="2017-11-22T16:06:00Z">
        <w:r>
          <w:t>,</w:t>
        </w:r>
      </w:ins>
      <w:ins w:id="61" w:author="Agent" w:date="2017-11-22T16:05:00Z">
        <w:r>
          <w:t xml:space="preserve"> energy efficiency gains</w:t>
        </w:r>
      </w:ins>
      <w:ins w:id="62" w:author="Agent" w:date="2017-11-22T16:25:00Z">
        <w:r w:rsidR="00790C44">
          <w:t xml:space="preserve"> </w:t>
        </w:r>
      </w:ins>
      <w:ins w:id="63" w:author="Agent" w:date="2017-11-22T16:26:00Z">
        <w:r w:rsidR="00790C44">
          <w:t>[</w:t>
        </w:r>
      </w:ins>
      <w:ins w:id="64" w:author="Agent" w:date="2017-11-22T16:25:00Z">
        <w:r w:rsidR="00790C44">
          <w:t>versus costs when transitioning to low-GWP alter</w:t>
        </w:r>
      </w:ins>
      <w:ins w:id="65" w:author="Agent" w:date="2017-11-22T16:26:00Z">
        <w:r w:rsidR="00790C44">
          <w:t>natives to HFCs]</w:t>
        </w:r>
      </w:ins>
      <w:ins w:id="66" w:author="Agent" w:date="2017-11-22T16:05:00Z">
        <w:r>
          <w:t xml:space="preserve"> from past refrigerant transitions undertaken to implement Montreal Protocol obligations</w:t>
        </w:r>
      </w:ins>
      <w:ins w:id="67" w:author="Agent" w:date="2017-11-22T16:06:00Z">
        <w:r>
          <w:t>;]</w:t>
        </w:r>
      </w:ins>
    </w:p>
    <w:p w14:paraId="5D2BFE83" w14:textId="77777777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3.</w:t>
      </w:r>
      <w:r w:rsidRPr="006308D9">
        <w:tab/>
      </w:r>
      <w:r w:rsidRPr="00533FB6">
        <w:t xml:space="preserve">To request the Technology and Economic Assessment Panel to submit </w:t>
      </w:r>
      <w:r w:rsidRPr="006308D9">
        <w:t xml:space="preserve">the </w:t>
      </w:r>
      <w:r w:rsidRPr="00533FB6">
        <w:t>report by</w:t>
      </w:r>
      <w:r w:rsidRPr="00FB5C59">
        <w:t xml:space="preserve"> </w:t>
      </w:r>
      <w:r w:rsidRPr="00533FB6">
        <w:t>the fortieth meeting of the Open-ended Working Group, to be held in 2018, and to provide annual updates subsequently;</w:t>
      </w:r>
    </w:p>
    <w:p w14:paraId="7BCFC625" w14:textId="50160753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4.</w:t>
      </w:r>
      <w:r w:rsidRPr="006308D9">
        <w:tab/>
      </w:r>
      <w:r w:rsidRPr="00533FB6">
        <w:t xml:space="preserve">To request the Ozone Secretariat to organize a workshop on energy efficiency opportunities with specific reference to the phasing down of hydrofluorocarbons at the </w:t>
      </w:r>
      <w:ins w:id="68" w:author="Agent" w:date="2017-11-22T16:40:00Z">
        <w:r w:rsidR="008A3CB2" w:rsidRPr="00533FB6">
          <w:t>fortieth meeting of the Open-ended Working Group</w:t>
        </w:r>
        <w:r w:rsidR="008A3CB2">
          <w:t xml:space="preserve"> </w:t>
        </w:r>
      </w:ins>
      <w:bookmarkStart w:id="69" w:name="_GoBack"/>
      <w:bookmarkEnd w:id="69"/>
      <w:del w:id="70" w:author="Agent" w:date="2017-11-22T16:30:00Z">
        <w:r w:rsidRPr="00533FB6" w:rsidDel="00F3746B">
          <w:delText>commemoration of the thirtieth anniversary of the Mon</w:delText>
        </w:r>
        <w:r w:rsidRPr="006308D9" w:rsidDel="00F3746B">
          <w:delText>treal Protocol</w:delText>
        </w:r>
      </w:del>
      <w:r w:rsidRPr="00533FB6">
        <w:t>.</w:t>
      </w:r>
      <w:r w:rsidRPr="004B7F34">
        <w:t>]</w:t>
      </w:r>
    </w:p>
    <w:p w14:paraId="6CF1827C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43868"/>
    <w:multiLevelType w:val="multilevel"/>
    <w:tmpl w:val="53346E54"/>
    <w:lvl w:ilvl="0">
      <w:start w:val="1"/>
      <w:numFmt w:val="lowerLetter"/>
      <w:lvlText w:val="%1."/>
      <w:lvlJc w:val="left"/>
      <w:pPr>
        <w:tabs>
          <w:tab w:val="num" w:pos="5040"/>
        </w:tabs>
        <w:ind w:left="50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10800"/>
        </w:tabs>
        <w:ind w:left="108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0"/>
    <w:rsid w:val="00007A26"/>
    <w:rsid w:val="00031D3A"/>
    <w:rsid w:val="000F45B5"/>
    <w:rsid w:val="001103C2"/>
    <w:rsid w:val="00140E46"/>
    <w:rsid w:val="00216962"/>
    <w:rsid w:val="00314CE0"/>
    <w:rsid w:val="004B5DC7"/>
    <w:rsid w:val="00632CBF"/>
    <w:rsid w:val="00790C44"/>
    <w:rsid w:val="007914C1"/>
    <w:rsid w:val="007F5411"/>
    <w:rsid w:val="00877394"/>
    <w:rsid w:val="008A3CB2"/>
    <w:rsid w:val="00995610"/>
    <w:rsid w:val="009B2D08"/>
    <w:rsid w:val="00BF6E34"/>
    <w:rsid w:val="00C15E75"/>
    <w:rsid w:val="00CD2754"/>
    <w:rsid w:val="00E33EFC"/>
    <w:rsid w:val="00E96DE0"/>
    <w:rsid w:val="00F3746B"/>
    <w:rsid w:val="00F941AC"/>
    <w:rsid w:val="00F975E6"/>
    <w:rsid w:val="00FC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E8F77"/>
  <w14:defaultImageDpi w14:val="300"/>
  <w15:docId w15:val="{6771693C-895A-40A9-8FA0-7FEC0205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73A65-BEB2-4765-A38A-7D492642A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7D3832-08A7-49FE-B29E-9040628A6279}">
  <ds:schemaRefs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96533D-9F36-449F-B809-DC3F02BF5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Agent</cp:lastModifiedBy>
  <cp:revision>2</cp:revision>
  <cp:lastPrinted>2017-11-22T14:36:00Z</cp:lastPrinted>
  <dcterms:created xsi:type="dcterms:W3CDTF">2017-11-22T22:06:00Z</dcterms:created>
  <dcterms:modified xsi:type="dcterms:W3CDTF">2017-11-22T22:06:00Z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