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2402E" w14:textId="0DACBBEB" w:rsidR="002C7669" w:rsidRPr="00AC0446" w:rsidRDefault="002C7669" w:rsidP="002C7669">
      <w:pPr>
        <w:keepNext/>
        <w:keepLines/>
        <w:suppressAutoHyphens/>
        <w:ind w:right="3402"/>
        <w:rPr>
          <w:b/>
        </w:rPr>
      </w:pPr>
      <w:r w:rsidRPr="00AC0446">
        <w:rPr>
          <w:b/>
        </w:rPr>
        <w:t xml:space="preserve">Implementation Committee under the </w:t>
      </w:r>
      <w:r w:rsidRPr="00AC0446">
        <w:rPr>
          <w:b/>
        </w:rPr>
        <w:br/>
        <w:t xml:space="preserve">Non-Compliance Procedure for the </w:t>
      </w:r>
      <w:r w:rsidRPr="00AC0446">
        <w:rPr>
          <w:b/>
        </w:rPr>
        <w:br/>
        <w:t>Montreal Protocol</w:t>
      </w:r>
    </w:p>
    <w:p w14:paraId="10E4E394" w14:textId="6F68A28E" w:rsidR="002C7669" w:rsidRPr="00AC0446" w:rsidRDefault="00B532DA" w:rsidP="002C7669">
      <w:pPr>
        <w:keepNext/>
        <w:keepLines/>
        <w:suppressAutoHyphens/>
        <w:ind w:right="3402"/>
        <w:rPr>
          <w:b/>
        </w:rPr>
      </w:pPr>
      <w:r>
        <w:rPr>
          <w:b/>
        </w:rPr>
        <w:t>Sixty-</w:t>
      </w:r>
      <w:r w:rsidR="00314D1E">
        <w:rPr>
          <w:b/>
        </w:rPr>
        <w:t>second</w:t>
      </w:r>
      <w:r w:rsidR="00C71089" w:rsidRPr="00AC0446">
        <w:rPr>
          <w:b/>
        </w:rPr>
        <w:t xml:space="preserve"> </w:t>
      </w:r>
      <w:r w:rsidR="002C7669" w:rsidRPr="00AC0446">
        <w:rPr>
          <w:b/>
        </w:rPr>
        <w:t>meeting</w:t>
      </w:r>
    </w:p>
    <w:p w14:paraId="37FB6774" w14:textId="06275BEA" w:rsidR="002C7669" w:rsidRPr="00AC0446" w:rsidRDefault="00314D1E" w:rsidP="002C7669">
      <w:pPr>
        <w:keepNext/>
        <w:keepLines/>
        <w:suppressAutoHyphens/>
        <w:ind w:right="3402"/>
      </w:pPr>
      <w:r>
        <w:t>Bangkok</w:t>
      </w:r>
      <w:r w:rsidR="006414D2">
        <w:t xml:space="preserve">, </w:t>
      </w:r>
      <w:r>
        <w:t>29 June 2019</w:t>
      </w:r>
    </w:p>
    <w:p w14:paraId="6729EBD5" w14:textId="770DF199" w:rsidR="00781DD9" w:rsidRPr="00AC0446" w:rsidRDefault="00781DD9" w:rsidP="00781DD9">
      <w:pPr>
        <w:keepNext/>
        <w:keepLines/>
        <w:suppressAutoHyphens/>
        <w:spacing w:before="320" w:after="240"/>
        <w:ind w:left="1247" w:right="567"/>
        <w:outlineLvl w:val="0"/>
        <w:rPr>
          <w:b/>
          <w:sz w:val="28"/>
          <w:szCs w:val="28"/>
        </w:rPr>
      </w:pPr>
      <w:r w:rsidRPr="00AC0446">
        <w:rPr>
          <w:b/>
          <w:sz w:val="28"/>
          <w:szCs w:val="28"/>
        </w:rPr>
        <w:t xml:space="preserve">Draft recommendations </w:t>
      </w:r>
    </w:p>
    <w:p w14:paraId="4E4941BD" w14:textId="5042FFFB" w:rsidR="00781DD9" w:rsidRDefault="00ED0AA8" w:rsidP="00A8393E">
      <w:pPr>
        <w:pStyle w:val="CH1"/>
        <w:numPr>
          <w:ilvl w:val="0"/>
          <w:numId w:val="17"/>
        </w:numPr>
        <w:tabs>
          <w:tab w:val="clear" w:pos="851"/>
          <w:tab w:val="clear" w:pos="1247"/>
          <w:tab w:val="clear" w:pos="1814"/>
          <w:tab w:val="clear" w:pos="2381"/>
          <w:tab w:val="clear" w:pos="2948"/>
          <w:tab w:val="clear" w:pos="3515"/>
          <w:tab w:val="clear" w:pos="4082"/>
        </w:tabs>
        <w:ind w:left="1260"/>
        <w:outlineLvl w:val="0"/>
      </w:pPr>
      <w:r>
        <w:t>Conclusions t</w:t>
      </w:r>
      <w:r w:rsidR="00781DD9" w:rsidRPr="00AC0446">
        <w:t>o be noted in the meeting report not in the form of formal recommendations</w:t>
      </w:r>
    </w:p>
    <w:p w14:paraId="229696D9" w14:textId="77777777" w:rsidR="00CB7F1E" w:rsidRPr="00CB7F1E" w:rsidRDefault="00CB7F1E" w:rsidP="00CB7F1E">
      <w:pPr>
        <w:pStyle w:val="CH2"/>
      </w:pPr>
    </w:p>
    <w:p w14:paraId="69D0D52C" w14:textId="029582B5" w:rsidR="00421E99" w:rsidRPr="00AC0446" w:rsidRDefault="002C7669" w:rsidP="00421E99">
      <w:pPr>
        <w:pStyle w:val="CH2"/>
        <w:outlineLvl w:val="0"/>
      </w:pPr>
      <w:r w:rsidRPr="00AC0446">
        <w:tab/>
      </w:r>
      <w:r w:rsidRPr="0027339E">
        <w:t>A.</w:t>
      </w:r>
      <w:r w:rsidRPr="0027339E">
        <w:tab/>
      </w:r>
      <w:r w:rsidR="00CB7F1E">
        <w:t>Central African Republic</w:t>
      </w:r>
    </w:p>
    <w:p w14:paraId="671B903E" w14:textId="1F0AA357" w:rsidR="00CB7F1E" w:rsidRPr="00C7226F" w:rsidRDefault="00CB7F1E" w:rsidP="00CB7F1E">
      <w:pPr>
        <w:pStyle w:val="Normalnumber"/>
        <w:numPr>
          <w:ilvl w:val="0"/>
          <w:numId w:val="0"/>
        </w:numPr>
        <w:ind w:left="1247"/>
      </w:pPr>
      <w:r>
        <w:t>10</w:t>
      </w:r>
      <w:r w:rsidR="00553D82">
        <w:t>.</w:t>
      </w:r>
      <w:r w:rsidR="00553D82">
        <w:tab/>
      </w:r>
      <w:r>
        <w:t>The Committee may wish to note with appreciation that the Central African Republic has submitted all outstanding data in accordance with its data-reporting obligations under Article 7 of the Montreal Protocol and decision XXX/13, and that the data submitted confirmed that the party was in compliance with the Protocol’s control measures for 2017.</w:t>
      </w:r>
      <w:r w:rsidR="003F1A36">
        <w:tab/>
      </w:r>
    </w:p>
    <w:p w14:paraId="7FCFEF48" w14:textId="1290AF93" w:rsidR="00C7226F" w:rsidRPr="00C7226F" w:rsidRDefault="00C7226F" w:rsidP="004215DF">
      <w:pPr>
        <w:pStyle w:val="Normalnumber"/>
        <w:numPr>
          <w:ilvl w:val="0"/>
          <w:numId w:val="0"/>
        </w:numPr>
        <w:ind w:left="1247"/>
      </w:pPr>
      <w:r w:rsidRPr="00C7226F">
        <w:tab/>
      </w:r>
      <w:r w:rsidRPr="00C7226F">
        <w:rPr>
          <w:b/>
        </w:rPr>
        <w:tab/>
      </w:r>
    </w:p>
    <w:p w14:paraId="34B7FEE1" w14:textId="55D4A36B" w:rsidR="00034BCD" w:rsidRDefault="00034BCD" w:rsidP="00034BCD">
      <w:pPr>
        <w:pStyle w:val="CH1"/>
        <w:outlineLvl w:val="0"/>
      </w:pPr>
      <w:r w:rsidRPr="00AC0446">
        <w:tab/>
        <w:t>II.</w:t>
      </w:r>
      <w:r w:rsidRPr="00AC0446">
        <w:tab/>
        <w:t>Formal recommendations</w:t>
      </w:r>
    </w:p>
    <w:p w14:paraId="598E2CF7" w14:textId="037F8991" w:rsidR="00CB7F1E" w:rsidRDefault="00CB7F1E" w:rsidP="00CB7F1E">
      <w:pPr>
        <w:pStyle w:val="CH2"/>
      </w:pPr>
    </w:p>
    <w:p w14:paraId="5260CB1C" w14:textId="690E26BD" w:rsidR="00CB7F1E" w:rsidRPr="00AC0446" w:rsidRDefault="00CB7F1E" w:rsidP="00A8393E">
      <w:pPr>
        <w:pStyle w:val="CH2"/>
        <w:numPr>
          <w:ilvl w:val="0"/>
          <w:numId w:val="16"/>
        </w:numPr>
        <w:ind w:hanging="581"/>
        <w:outlineLvl w:val="0"/>
      </w:pPr>
      <w:r>
        <w:t>Data reporting obligations: non-compliance by</w:t>
      </w:r>
      <w:r w:rsidR="002609CC">
        <w:t xml:space="preserve"> Yemen with </w:t>
      </w:r>
      <w:r>
        <w:t>its data reporting obligations</w:t>
      </w:r>
    </w:p>
    <w:p w14:paraId="665CE53C" w14:textId="77777777" w:rsidR="00CB7F1E" w:rsidRPr="004E71F7" w:rsidRDefault="00CB7F1E" w:rsidP="00CB7F1E">
      <w:pPr>
        <w:tabs>
          <w:tab w:val="clear" w:pos="1247"/>
          <w:tab w:val="clear" w:pos="1814"/>
          <w:tab w:val="clear" w:pos="2381"/>
          <w:tab w:val="clear" w:pos="2948"/>
          <w:tab w:val="clear" w:pos="3515"/>
        </w:tabs>
        <w:autoSpaceDE w:val="0"/>
        <w:autoSpaceDN w:val="0"/>
        <w:adjustRightInd w:val="0"/>
        <w:rPr>
          <w:color w:val="000000"/>
          <w:sz w:val="24"/>
          <w:szCs w:val="24"/>
          <w:lang w:val="en-US"/>
        </w:rPr>
      </w:pPr>
    </w:p>
    <w:p w14:paraId="44785640" w14:textId="561BBFD1" w:rsidR="008F1ECB" w:rsidRDefault="008F1ECB" w:rsidP="00CB7F1E">
      <w:pPr>
        <w:pStyle w:val="Normalnumber"/>
        <w:numPr>
          <w:ilvl w:val="0"/>
          <w:numId w:val="0"/>
        </w:numPr>
        <w:ind w:left="1247"/>
      </w:pPr>
      <w:r>
        <w:tab/>
        <w:t xml:space="preserve">12. The Committee may wish: </w:t>
      </w:r>
    </w:p>
    <w:p w14:paraId="601A28D0" w14:textId="77777777" w:rsidR="008F1ECB" w:rsidRDefault="008F1ECB" w:rsidP="00CB7F1E">
      <w:pPr>
        <w:pStyle w:val="Normalnumber"/>
        <w:numPr>
          <w:ilvl w:val="0"/>
          <w:numId w:val="0"/>
        </w:numPr>
        <w:ind w:left="1247"/>
      </w:pPr>
      <w:r>
        <w:tab/>
      </w:r>
      <w:r>
        <w:tab/>
        <w:t xml:space="preserve">(a) To note with concern that Yemen has not yet submitted its Article 7 data for 2017 to the Secretariat and therefore remains in non-compliance with its data reporting obligations under paragraph 3 of Article 7 of the Montreal Protocol; </w:t>
      </w:r>
    </w:p>
    <w:p w14:paraId="3ECD6815" w14:textId="3D525D25" w:rsidR="008F1ECB" w:rsidRDefault="008F1ECB" w:rsidP="00CB7F1E">
      <w:pPr>
        <w:pStyle w:val="Normalnumber"/>
        <w:numPr>
          <w:ilvl w:val="0"/>
          <w:numId w:val="0"/>
        </w:numPr>
        <w:ind w:left="1247"/>
      </w:pPr>
      <w:r>
        <w:tab/>
      </w:r>
      <w:r>
        <w:tab/>
        <w:t xml:space="preserve">(b) To also note with concern the security </w:t>
      </w:r>
      <w:del w:id="0" w:author="Katherine Theotocatos" w:date="2019-06-29T08:10:00Z">
        <w:r w:rsidDel="00CA7121">
          <w:delText xml:space="preserve">and political </w:delText>
        </w:r>
      </w:del>
      <w:r>
        <w:t xml:space="preserve">situation prevailing in Yemen, which could exacerbate the party’s difficulties in complying with its obligations under the Protocol; </w:t>
      </w:r>
    </w:p>
    <w:p w14:paraId="0112EEF7" w14:textId="7CFDE9AD" w:rsidR="00CB7F1E" w:rsidRPr="004E71F7" w:rsidRDefault="008F1ECB" w:rsidP="00CB7F1E">
      <w:pPr>
        <w:pStyle w:val="Normalnumber"/>
        <w:numPr>
          <w:ilvl w:val="0"/>
          <w:numId w:val="0"/>
        </w:numPr>
        <w:ind w:left="1247"/>
      </w:pPr>
      <w:r>
        <w:tab/>
      </w:r>
      <w:r>
        <w:tab/>
        <w:t>(c) To urge Yemen to work closely with the implementing agencies to report the required data to the Secretariat as quickly as possible and not later than 15 September 2019, for consideration by the Committee at its sixty-third meeting.</w:t>
      </w:r>
    </w:p>
    <w:p w14:paraId="4ECD1FAB" w14:textId="3338B097" w:rsidR="00CB7F1E" w:rsidRPr="003E0117" w:rsidRDefault="00CB7F1E" w:rsidP="003E0117">
      <w:pPr>
        <w:pStyle w:val="Normalnumber"/>
        <w:numPr>
          <w:ilvl w:val="0"/>
          <w:numId w:val="0"/>
        </w:numPr>
        <w:tabs>
          <w:tab w:val="clear" w:pos="1247"/>
          <w:tab w:val="clear" w:pos="1814"/>
          <w:tab w:val="clear" w:pos="2381"/>
          <w:tab w:val="clear" w:pos="2948"/>
          <w:tab w:val="clear" w:pos="3515"/>
          <w:tab w:val="clear" w:pos="4082"/>
          <w:tab w:val="left" w:pos="624"/>
        </w:tabs>
        <w:ind w:left="1247"/>
        <w:jc w:val="center"/>
        <w:rPr>
          <w:b/>
        </w:rPr>
      </w:pPr>
      <w:r>
        <w:rPr>
          <w:b/>
        </w:rPr>
        <w:tab/>
      </w:r>
      <w:r>
        <w:rPr>
          <w:b/>
        </w:rPr>
        <w:tab/>
      </w:r>
      <w:r>
        <w:rPr>
          <w:b/>
        </w:rPr>
        <w:tab/>
      </w:r>
      <w:r>
        <w:rPr>
          <w:b/>
        </w:rPr>
        <w:tab/>
      </w:r>
      <w:r>
        <w:rPr>
          <w:b/>
        </w:rPr>
        <w:tab/>
      </w:r>
      <w:r>
        <w:rPr>
          <w:b/>
        </w:rPr>
        <w:tab/>
      </w:r>
      <w:r>
        <w:rPr>
          <w:b/>
        </w:rPr>
        <w:tab/>
      </w:r>
      <w:r>
        <w:rPr>
          <w:b/>
        </w:rPr>
        <w:tab/>
      </w:r>
      <w:r>
        <w:rPr>
          <w:b/>
        </w:rPr>
        <w:tab/>
      </w:r>
      <w:r>
        <w:rPr>
          <w:b/>
        </w:rPr>
        <w:tab/>
      </w:r>
      <w:r w:rsidRPr="00DC1B28">
        <w:rPr>
          <w:b/>
        </w:rPr>
        <w:t>Recommendation 6</w:t>
      </w:r>
      <w:r>
        <w:rPr>
          <w:b/>
        </w:rPr>
        <w:t>2</w:t>
      </w:r>
      <w:r w:rsidRPr="00DC1B28">
        <w:rPr>
          <w:b/>
        </w:rPr>
        <w:t>/</w:t>
      </w:r>
    </w:p>
    <w:p w14:paraId="68AA19E9" w14:textId="77777777" w:rsidR="004E71F7" w:rsidRPr="00AC0446" w:rsidRDefault="004E71F7" w:rsidP="00A044AE">
      <w:pPr>
        <w:pStyle w:val="Normalnumber"/>
        <w:numPr>
          <w:ilvl w:val="0"/>
          <w:numId w:val="0"/>
        </w:numPr>
        <w:ind w:left="1247"/>
        <w:jc w:val="right"/>
        <w:outlineLvl w:val="0"/>
        <w:rPr>
          <w:b/>
        </w:rPr>
      </w:pPr>
    </w:p>
    <w:p w14:paraId="50C72384" w14:textId="7AC496EC" w:rsidR="00603FF8" w:rsidRPr="00603FF8" w:rsidRDefault="009713A2" w:rsidP="00603FF8">
      <w:pPr>
        <w:pStyle w:val="CH2"/>
        <w:outlineLvl w:val="0"/>
        <w:rPr>
          <w:rFonts w:eastAsia="Calibri"/>
        </w:rPr>
      </w:pPr>
      <w:r w:rsidRPr="00AC0446">
        <w:tab/>
      </w:r>
      <w:r w:rsidR="00CB7F1E">
        <w:t>B</w:t>
      </w:r>
      <w:r w:rsidR="0057707A" w:rsidRPr="0057707A">
        <w:rPr>
          <w:rFonts w:eastAsia="Calibri"/>
        </w:rPr>
        <w:t>.</w:t>
      </w:r>
      <w:r w:rsidR="0057707A" w:rsidRPr="0057707A">
        <w:rPr>
          <w:rFonts w:eastAsia="Calibri"/>
        </w:rPr>
        <w:tab/>
      </w:r>
      <w:r w:rsidR="00603FF8">
        <w:rPr>
          <w:rFonts w:eastAsia="Calibri"/>
        </w:rPr>
        <w:t>Kazakhstan</w:t>
      </w:r>
    </w:p>
    <w:p w14:paraId="0D1004A0" w14:textId="77777777" w:rsidR="0057707A" w:rsidRDefault="0057707A" w:rsidP="00EF28B7">
      <w:pPr>
        <w:tabs>
          <w:tab w:val="clear" w:pos="1247"/>
          <w:tab w:val="clear" w:pos="1814"/>
          <w:tab w:val="clear" w:pos="2381"/>
          <w:tab w:val="clear" w:pos="2948"/>
          <w:tab w:val="clear" w:pos="3515"/>
        </w:tabs>
        <w:rPr>
          <w:rFonts w:eastAsia="Calibri"/>
        </w:rPr>
      </w:pPr>
    </w:p>
    <w:p w14:paraId="469984FD" w14:textId="57388F31" w:rsidR="00603FF8" w:rsidRDefault="00603FF8" w:rsidP="00A8393E">
      <w:pPr>
        <w:pStyle w:val="ListParagraph"/>
        <w:numPr>
          <w:ilvl w:val="0"/>
          <w:numId w:val="13"/>
        </w:numPr>
        <w:tabs>
          <w:tab w:val="left" w:pos="1890"/>
          <w:tab w:val="left" w:pos="1980"/>
        </w:tabs>
        <w:spacing w:after="120"/>
        <w:ind w:left="1170" w:firstLine="720"/>
        <w:rPr>
          <w:sz w:val="20"/>
          <w:szCs w:val="20"/>
        </w:rPr>
      </w:pPr>
      <w:r w:rsidRPr="001E4008">
        <w:rPr>
          <w:sz w:val="20"/>
          <w:szCs w:val="20"/>
        </w:rPr>
        <w:t>The Committee may wish to request Kazakhstan to report to the Secretariat its data for 2018, in accordance with paragraph 3 of Article 7 of the Montreal Protocol, preferably no later than 15 September 2019, in order for the Committee to assess at its sixty-third meeting the status of compliance by Kazakhstan with its commitments as set out in decision XXIX/14.</w:t>
      </w:r>
    </w:p>
    <w:p w14:paraId="2FDA3E91" w14:textId="77777777" w:rsidR="00F258BB" w:rsidRDefault="00F258BB" w:rsidP="001E4008">
      <w:pPr>
        <w:pStyle w:val="ListParagraph"/>
        <w:tabs>
          <w:tab w:val="left" w:pos="1890"/>
          <w:tab w:val="left" w:pos="1980"/>
        </w:tabs>
        <w:spacing w:after="120"/>
        <w:ind w:left="1890"/>
        <w:rPr>
          <w:sz w:val="20"/>
          <w:szCs w:val="20"/>
        </w:rPr>
      </w:pPr>
    </w:p>
    <w:p w14:paraId="61253BB2" w14:textId="178EE21D" w:rsidR="00F258BB" w:rsidRPr="00F258BB" w:rsidRDefault="00F258BB" w:rsidP="001E4008">
      <w:pPr>
        <w:pStyle w:val="Normalnumber"/>
        <w:numPr>
          <w:ilvl w:val="0"/>
          <w:numId w:val="0"/>
        </w:numPr>
        <w:tabs>
          <w:tab w:val="clear" w:pos="1247"/>
          <w:tab w:val="clear" w:pos="1814"/>
          <w:tab w:val="clear" w:pos="2381"/>
          <w:tab w:val="clear" w:pos="2948"/>
          <w:tab w:val="clear" w:pos="3515"/>
          <w:tab w:val="clear" w:pos="4082"/>
          <w:tab w:val="left" w:pos="624"/>
        </w:tabs>
        <w:ind w:left="1247"/>
        <w:jc w:val="center"/>
        <w:rPr>
          <w:b/>
        </w:rPr>
      </w:pPr>
      <w:r>
        <w:rPr>
          <w:b/>
        </w:rPr>
        <w:tab/>
      </w:r>
      <w:r>
        <w:rPr>
          <w:b/>
        </w:rPr>
        <w:tab/>
      </w:r>
      <w:r>
        <w:rPr>
          <w:b/>
        </w:rPr>
        <w:tab/>
      </w:r>
      <w:r>
        <w:rPr>
          <w:b/>
        </w:rPr>
        <w:tab/>
      </w:r>
      <w:r>
        <w:rPr>
          <w:b/>
        </w:rPr>
        <w:tab/>
      </w:r>
      <w:r>
        <w:rPr>
          <w:b/>
        </w:rPr>
        <w:tab/>
      </w:r>
      <w:r>
        <w:rPr>
          <w:b/>
        </w:rPr>
        <w:tab/>
      </w:r>
      <w:r>
        <w:rPr>
          <w:b/>
        </w:rPr>
        <w:tab/>
      </w:r>
      <w:r>
        <w:rPr>
          <w:b/>
        </w:rPr>
        <w:tab/>
      </w:r>
      <w:r>
        <w:rPr>
          <w:b/>
        </w:rPr>
        <w:tab/>
      </w:r>
      <w:r w:rsidRPr="00F258BB">
        <w:rPr>
          <w:b/>
        </w:rPr>
        <w:t>Recommendation 62/</w:t>
      </w:r>
    </w:p>
    <w:p w14:paraId="45F78B98" w14:textId="77777777" w:rsidR="00DC549E" w:rsidRPr="001E4008" w:rsidRDefault="00DC549E" w:rsidP="001E4008">
      <w:pPr>
        <w:pStyle w:val="ListParagraph"/>
        <w:tabs>
          <w:tab w:val="left" w:pos="624"/>
        </w:tabs>
        <w:spacing w:after="120"/>
        <w:ind w:left="2340"/>
        <w:rPr>
          <w:sz w:val="20"/>
          <w:szCs w:val="20"/>
        </w:rPr>
      </w:pPr>
    </w:p>
    <w:p w14:paraId="32135B02" w14:textId="03FEC537" w:rsidR="00603FF8" w:rsidRDefault="00CB7F1E" w:rsidP="001E4008">
      <w:pPr>
        <w:tabs>
          <w:tab w:val="clear" w:pos="1247"/>
          <w:tab w:val="clear" w:pos="1814"/>
          <w:tab w:val="clear" w:pos="2381"/>
          <w:tab w:val="clear" w:pos="2948"/>
          <w:tab w:val="clear" w:pos="3515"/>
        </w:tabs>
        <w:spacing w:after="120"/>
        <w:ind w:left="630"/>
        <w:rPr>
          <w:b/>
          <w:sz w:val="24"/>
          <w:szCs w:val="24"/>
        </w:rPr>
      </w:pPr>
      <w:r>
        <w:rPr>
          <w:b/>
          <w:sz w:val="24"/>
          <w:szCs w:val="24"/>
        </w:rPr>
        <w:t>C</w:t>
      </w:r>
      <w:r w:rsidR="00603FF8" w:rsidRPr="001E4008">
        <w:rPr>
          <w:b/>
          <w:sz w:val="24"/>
          <w:szCs w:val="24"/>
        </w:rPr>
        <w:t>.</w:t>
      </w:r>
      <w:r w:rsidR="00603FF8" w:rsidRPr="001E4008">
        <w:rPr>
          <w:b/>
        </w:rPr>
        <w:t xml:space="preserve"> </w:t>
      </w:r>
      <w:r w:rsidR="00603FF8">
        <w:rPr>
          <w:b/>
        </w:rPr>
        <w:tab/>
      </w:r>
      <w:r w:rsidR="00603FF8" w:rsidRPr="001E4008">
        <w:rPr>
          <w:b/>
          <w:sz w:val="24"/>
          <w:szCs w:val="24"/>
        </w:rPr>
        <w:t>Libya</w:t>
      </w:r>
    </w:p>
    <w:p w14:paraId="6440CC6C" w14:textId="52C72A63" w:rsidR="00603FF8" w:rsidRPr="00603FF8" w:rsidRDefault="00603FF8" w:rsidP="001E4008">
      <w:pPr>
        <w:pStyle w:val="Normalnumber"/>
        <w:numPr>
          <w:ilvl w:val="0"/>
          <w:numId w:val="0"/>
        </w:numPr>
        <w:tabs>
          <w:tab w:val="clear" w:pos="1247"/>
          <w:tab w:val="clear" w:pos="1814"/>
          <w:tab w:val="clear" w:pos="2381"/>
          <w:tab w:val="clear" w:pos="2948"/>
          <w:tab w:val="clear" w:pos="3515"/>
          <w:tab w:val="clear" w:pos="4082"/>
          <w:tab w:val="left" w:pos="624"/>
        </w:tabs>
        <w:ind w:left="540" w:firstLine="1350"/>
      </w:pPr>
      <w:r w:rsidRPr="001E4008">
        <w:t>24.</w:t>
      </w:r>
      <w:r w:rsidRPr="001E4008">
        <w:tab/>
      </w:r>
      <w:r w:rsidRPr="00603FF8">
        <w:t>The Committee may wish:</w:t>
      </w:r>
    </w:p>
    <w:p w14:paraId="24EF351C" w14:textId="77777777" w:rsidR="00603FF8" w:rsidRPr="00603FF8" w:rsidRDefault="00603FF8" w:rsidP="00A8393E">
      <w:pPr>
        <w:numPr>
          <w:ilvl w:val="1"/>
          <w:numId w:val="12"/>
        </w:numPr>
        <w:tabs>
          <w:tab w:val="clear" w:pos="1247"/>
          <w:tab w:val="clear" w:pos="1814"/>
          <w:tab w:val="clear" w:pos="2381"/>
          <w:tab w:val="clear" w:pos="2948"/>
          <w:tab w:val="clear" w:pos="3515"/>
          <w:tab w:val="left" w:pos="624"/>
        </w:tabs>
        <w:spacing w:after="120"/>
        <w:ind w:left="1247" w:firstLine="624"/>
      </w:pPr>
      <w:r w:rsidRPr="00603FF8">
        <w:t>To request Libya to report to the Secretariat its data for 2018 in accordance with paragraph 3 of Article 7 of the Protocol, preferably no later than 15 September 2019, in order for the Committee to assess at its sixty-third meeting the status of compliance by Libya with its commitments as set out in decision XXVII/11;</w:t>
      </w:r>
    </w:p>
    <w:p w14:paraId="07D53FE7" w14:textId="3EF9ADB7" w:rsidR="00603FF8" w:rsidRPr="00603FF8" w:rsidRDefault="00603FF8" w:rsidP="00A8393E">
      <w:pPr>
        <w:numPr>
          <w:ilvl w:val="1"/>
          <w:numId w:val="12"/>
        </w:numPr>
        <w:tabs>
          <w:tab w:val="clear" w:pos="1247"/>
          <w:tab w:val="clear" w:pos="1814"/>
          <w:tab w:val="clear" w:pos="2381"/>
          <w:tab w:val="clear" w:pos="2948"/>
          <w:tab w:val="clear" w:pos="3515"/>
          <w:tab w:val="left" w:pos="624"/>
        </w:tabs>
        <w:spacing w:after="120"/>
        <w:ind w:left="1247" w:firstLine="624"/>
      </w:pPr>
      <w:r w:rsidRPr="00603FF8">
        <w:lastRenderedPageBreak/>
        <w:t xml:space="preserve">To </w:t>
      </w:r>
      <w:del w:id="1" w:author="Katherine Theotocatos" w:date="2019-06-29T08:11:00Z">
        <w:r w:rsidRPr="00603FF8" w:rsidDel="00CA7121">
          <w:delText>note with appreciation</w:delText>
        </w:r>
      </w:del>
      <w:ins w:id="2" w:author="Katherine Theotocatos" w:date="2019-06-29T08:11:00Z">
        <w:r w:rsidR="00CA7121">
          <w:t>welcome</w:t>
        </w:r>
      </w:ins>
      <w:r w:rsidRPr="00603FF8">
        <w:t xml:space="preserve"> the submission by Libya of an update on the progress made towards monitoring the enforcement of its system for licensing imports and exports of ozone-depleting substances, imposing a ban on the procurement of air-conditioning equipment containing HCFCs in the near future and considering a ban on the import of such equipment; </w:t>
      </w:r>
    </w:p>
    <w:p w14:paraId="1B013465" w14:textId="10008D71" w:rsidR="00603FF8" w:rsidRDefault="00603FF8" w:rsidP="00A8393E">
      <w:pPr>
        <w:numPr>
          <w:ilvl w:val="1"/>
          <w:numId w:val="12"/>
        </w:numPr>
        <w:tabs>
          <w:tab w:val="clear" w:pos="1247"/>
          <w:tab w:val="clear" w:pos="1814"/>
          <w:tab w:val="clear" w:pos="2381"/>
          <w:tab w:val="clear" w:pos="2948"/>
          <w:tab w:val="clear" w:pos="3515"/>
          <w:tab w:val="left" w:pos="624"/>
        </w:tabs>
        <w:spacing w:after="120"/>
        <w:ind w:left="1247" w:firstLine="624"/>
      </w:pPr>
      <w:r w:rsidRPr="00603FF8">
        <w:t>To request Libya to submit to the Secretariat by 15 March 2020, for consideration at the Committee’s sixty-fourth meeting, a further update on the progress made towards imposing a ban on the procurement of air-conditioning equipment containing HCFCs and towards considering a ban on the import of such equipment.</w:t>
      </w:r>
    </w:p>
    <w:p w14:paraId="003EEAD1" w14:textId="69E9E781" w:rsidR="00DC549E" w:rsidRDefault="00DC549E" w:rsidP="001E4008">
      <w:pPr>
        <w:tabs>
          <w:tab w:val="clear" w:pos="1247"/>
          <w:tab w:val="clear" w:pos="1814"/>
          <w:tab w:val="clear" w:pos="2381"/>
          <w:tab w:val="clear" w:pos="2948"/>
          <w:tab w:val="clear" w:pos="3515"/>
          <w:tab w:val="left" w:pos="624"/>
        </w:tabs>
        <w:spacing w:after="120"/>
        <w:ind w:left="1871"/>
      </w:pPr>
    </w:p>
    <w:p w14:paraId="4D5CBF52" w14:textId="6652EAE7" w:rsidR="00F258BB" w:rsidRPr="00F258BB" w:rsidRDefault="00F258BB" w:rsidP="001E4008">
      <w:pPr>
        <w:pStyle w:val="Normalnumber"/>
        <w:numPr>
          <w:ilvl w:val="0"/>
          <w:numId w:val="0"/>
        </w:numPr>
        <w:tabs>
          <w:tab w:val="clear" w:pos="1247"/>
          <w:tab w:val="clear" w:pos="1814"/>
          <w:tab w:val="clear" w:pos="2381"/>
          <w:tab w:val="clear" w:pos="2948"/>
          <w:tab w:val="clear" w:pos="3515"/>
          <w:tab w:val="clear" w:pos="4082"/>
          <w:tab w:val="left" w:pos="624"/>
        </w:tabs>
        <w:ind w:left="1247"/>
        <w:jc w:val="center"/>
        <w:rPr>
          <w:b/>
        </w:rPr>
      </w:pPr>
      <w:r>
        <w:rPr>
          <w:b/>
        </w:rPr>
        <w:tab/>
      </w:r>
      <w:r>
        <w:rPr>
          <w:b/>
        </w:rPr>
        <w:tab/>
      </w:r>
      <w:r>
        <w:rPr>
          <w:b/>
        </w:rPr>
        <w:tab/>
      </w:r>
      <w:r>
        <w:rPr>
          <w:b/>
        </w:rPr>
        <w:tab/>
      </w:r>
      <w:r>
        <w:rPr>
          <w:b/>
        </w:rPr>
        <w:tab/>
      </w:r>
      <w:r>
        <w:rPr>
          <w:b/>
        </w:rPr>
        <w:tab/>
      </w:r>
      <w:r>
        <w:rPr>
          <w:b/>
        </w:rPr>
        <w:tab/>
      </w:r>
      <w:r>
        <w:rPr>
          <w:b/>
        </w:rPr>
        <w:tab/>
      </w:r>
      <w:r>
        <w:rPr>
          <w:b/>
        </w:rPr>
        <w:tab/>
      </w:r>
      <w:r>
        <w:rPr>
          <w:b/>
        </w:rPr>
        <w:tab/>
      </w:r>
      <w:r w:rsidRPr="00F258BB">
        <w:rPr>
          <w:b/>
        </w:rPr>
        <w:t>Recommendation 62/</w:t>
      </w:r>
    </w:p>
    <w:p w14:paraId="4D6329A9" w14:textId="77777777" w:rsidR="00F258BB" w:rsidRDefault="00F258BB" w:rsidP="001E4008">
      <w:pPr>
        <w:tabs>
          <w:tab w:val="clear" w:pos="1247"/>
          <w:tab w:val="clear" w:pos="1814"/>
          <w:tab w:val="clear" w:pos="2381"/>
          <w:tab w:val="clear" w:pos="2948"/>
          <w:tab w:val="clear" w:pos="3515"/>
          <w:tab w:val="left" w:pos="624"/>
        </w:tabs>
        <w:spacing w:after="120"/>
        <w:ind w:left="1871"/>
      </w:pPr>
    </w:p>
    <w:p w14:paraId="772B1832" w14:textId="419C2262" w:rsidR="00DC549E" w:rsidRDefault="00CB7F1E" w:rsidP="001E4008">
      <w:pPr>
        <w:tabs>
          <w:tab w:val="clear" w:pos="1247"/>
          <w:tab w:val="clear" w:pos="1814"/>
          <w:tab w:val="clear" w:pos="2381"/>
          <w:tab w:val="clear" w:pos="2948"/>
          <w:tab w:val="clear" w:pos="3515"/>
          <w:tab w:val="left" w:pos="624"/>
        </w:tabs>
        <w:spacing w:after="120"/>
        <w:ind w:left="630"/>
        <w:rPr>
          <w:b/>
          <w:sz w:val="24"/>
          <w:szCs w:val="24"/>
        </w:rPr>
      </w:pPr>
      <w:r>
        <w:rPr>
          <w:b/>
          <w:sz w:val="24"/>
          <w:szCs w:val="24"/>
        </w:rPr>
        <w:t>D</w:t>
      </w:r>
      <w:r w:rsidR="00DC549E" w:rsidRPr="001E4008">
        <w:rPr>
          <w:b/>
          <w:sz w:val="24"/>
          <w:szCs w:val="24"/>
        </w:rPr>
        <w:t>.</w:t>
      </w:r>
      <w:r w:rsidR="00DC549E">
        <w:rPr>
          <w:b/>
          <w:sz w:val="24"/>
          <w:szCs w:val="24"/>
        </w:rPr>
        <w:tab/>
      </w:r>
      <w:r w:rsidR="00DC549E" w:rsidRPr="001E4008">
        <w:rPr>
          <w:b/>
          <w:sz w:val="24"/>
          <w:szCs w:val="24"/>
        </w:rPr>
        <w:t>Ukraine</w:t>
      </w:r>
    </w:p>
    <w:p w14:paraId="66CEFC9F" w14:textId="1E5B2E35" w:rsidR="00DC549E" w:rsidRPr="001E4008" w:rsidRDefault="007D5A06" w:rsidP="00A8393E">
      <w:pPr>
        <w:pStyle w:val="ListParagraph"/>
        <w:numPr>
          <w:ilvl w:val="0"/>
          <w:numId w:val="15"/>
        </w:numPr>
        <w:tabs>
          <w:tab w:val="left" w:pos="624"/>
        </w:tabs>
        <w:spacing w:after="120"/>
        <w:ind w:hanging="450"/>
        <w:rPr>
          <w:sz w:val="20"/>
          <w:szCs w:val="20"/>
        </w:rPr>
      </w:pPr>
      <w:r>
        <w:rPr>
          <w:sz w:val="20"/>
          <w:szCs w:val="20"/>
        </w:rPr>
        <w:t xml:space="preserve">  </w:t>
      </w:r>
      <w:r w:rsidR="00DC549E" w:rsidRPr="001E4008">
        <w:rPr>
          <w:sz w:val="20"/>
          <w:szCs w:val="20"/>
        </w:rPr>
        <w:t>The Committee may wish:</w:t>
      </w:r>
    </w:p>
    <w:p w14:paraId="2DBE5F71" w14:textId="77777777" w:rsidR="00DC549E" w:rsidRPr="00DC549E" w:rsidRDefault="00DC549E" w:rsidP="00A8393E">
      <w:pPr>
        <w:numPr>
          <w:ilvl w:val="1"/>
          <w:numId w:val="14"/>
        </w:numPr>
        <w:tabs>
          <w:tab w:val="clear" w:pos="1247"/>
          <w:tab w:val="clear" w:pos="1814"/>
          <w:tab w:val="clear" w:pos="2381"/>
          <w:tab w:val="clear" w:pos="2948"/>
          <w:tab w:val="clear" w:pos="3515"/>
          <w:tab w:val="left" w:pos="624"/>
        </w:tabs>
        <w:spacing w:after="120"/>
        <w:ind w:left="1247" w:firstLine="624"/>
      </w:pPr>
      <w:r w:rsidRPr="00DC549E">
        <w:t xml:space="preserve">To request Ukraine to report to the Secretariat its data for 2018, in accordance with paragraph 3 of Article 7 of the Protocol, preferably no later than 15 September 2019, in order for the Implementation Committee to assess at its sixty-third meeting the status of compliance by Ukraine with its commitments as set out in decision XXIV/18; </w:t>
      </w:r>
    </w:p>
    <w:p w14:paraId="7B60394E" w14:textId="019BC3D2" w:rsidR="00DC549E" w:rsidRPr="00DC549E" w:rsidRDefault="00DC549E" w:rsidP="00A8393E">
      <w:pPr>
        <w:numPr>
          <w:ilvl w:val="1"/>
          <w:numId w:val="14"/>
        </w:numPr>
        <w:tabs>
          <w:tab w:val="clear" w:pos="1247"/>
          <w:tab w:val="clear" w:pos="1814"/>
          <w:tab w:val="clear" w:pos="2381"/>
          <w:tab w:val="clear" w:pos="2948"/>
          <w:tab w:val="clear" w:pos="3515"/>
          <w:tab w:val="left" w:pos="624"/>
        </w:tabs>
        <w:spacing w:after="120"/>
        <w:ind w:left="1247" w:firstLine="624"/>
      </w:pPr>
      <w:r w:rsidRPr="00DC549E">
        <w:t>To note with appreciation the submission by Ukraine of the information relating to the progress made towards the adoption of the law on ozone-depleting substances and fluorinated greenhouse gases, but to note with concern that the submission did not provide the full range of information requested by the Committee in recommendations 60/2 and 61/2</w:t>
      </w:r>
      <w:del w:id="3" w:author="Katherine Theotocatos" w:date="2019-06-29T08:23:00Z">
        <w:r w:rsidRPr="00DC549E" w:rsidDel="00525B56">
          <w:delText>, in terms of outlining the timing of each stage of the process leading to the entry into force (not merely the adoption) of the law</w:delText>
        </w:r>
      </w:del>
      <w:r w:rsidRPr="00DC549E">
        <w:t>;</w:t>
      </w:r>
    </w:p>
    <w:p w14:paraId="35835B93" w14:textId="5AF23C2A" w:rsidR="00DC549E" w:rsidRPr="00DC549E" w:rsidRDefault="00DC549E" w:rsidP="00A8393E">
      <w:pPr>
        <w:numPr>
          <w:ilvl w:val="1"/>
          <w:numId w:val="14"/>
        </w:numPr>
        <w:tabs>
          <w:tab w:val="clear" w:pos="1247"/>
          <w:tab w:val="clear" w:pos="1814"/>
          <w:tab w:val="clear" w:pos="2381"/>
          <w:tab w:val="clear" w:pos="2948"/>
          <w:tab w:val="clear" w:pos="3515"/>
          <w:tab w:val="left" w:pos="624"/>
        </w:tabs>
        <w:spacing w:after="120"/>
        <w:ind w:left="1247" w:firstLine="624"/>
      </w:pPr>
      <w:r w:rsidRPr="00DC549E">
        <w:t xml:space="preserve">To urge Ukraine to submit to the Secretariat by </w:t>
      </w:r>
      <w:ins w:id="4" w:author="Katherine Theotocatos" w:date="2019-06-29T08:13:00Z">
        <w:r w:rsidR="00CA7121">
          <w:t>[</w:t>
        </w:r>
      </w:ins>
      <w:del w:id="5" w:author="Prabhan Klapajon" w:date="2019-06-29T13:07:00Z">
        <w:r w:rsidRPr="00DC549E" w:rsidDel="00673EDF">
          <w:delText>15 September 2019</w:delText>
        </w:r>
      </w:del>
      <w:ins w:id="6" w:author="Katherine Theotocatos" w:date="2019-06-29T08:14:00Z">
        <w:del w:id="7" w:author="Prabhan Klapajon" w:date="2019-06-29T13:07:00Z">
          <w:r w:rsidR="00CA7121" w:rsidDel="00673EDF">
            <w:delText>]</w:delText>
          </w:r>
        </w:del>
        <w:r w:rsidR="00CA7121">
          <w:t>[15 March 2020]</w:t>
        </w:r>
      </w:ins>
      <w:r w:rsidRPr="00DC549E">
        <w:t xml:space="preserve"> a further update on the progress made towards the adoption of the law and to describe and specify the timing of each </w:t>
      </w:r>
      <w:ins w:id="8" w:author="Katherine Theotocatos" w:date="2019-06-29T08:15:00Z">
        <w:r w:rsidR="00CA7121">
          <w:t xml:space="preserve">[future] </w:t>
        </w:r>
      </w:ins>
      <w:r w:rsidRPr="00DC549E">
        <w:t>stage of the process leading to the entry into force of the law</w:t>
      </w:r>
      <w:del w:id="9" w:author="Prabhan Klapajon" w:date="2019-06-29T13:07:00Z">
        <w:r w:rsidRPr="00DC549E" w:rsidDel="00673EDF">
          <w:delText xml:space="preserve"> (including but not limited to the adoption of the law)</w:delText>
        </w:r>
      </w:del>
      <w:r w:rsidRPr="00DC549E">
        <w:t xml:space="preserve">, for consideration by the Committee at its </w:t>
      </w:r>
      <w:ins w:id="10" w:author="Katherine Theotocatos" w:date="2019-06-29T08:14:00Z">
        <w:r w:rsidR="00CA7121">
          <w:t>[</w:t>
        </w:r>
      </w:ins>
      <w:del w:id="11" w:author="Prabhan Klapajon" w:date="2019-06-29T13:07:00Z">
        <w:r w:rsidRPr="00DC549E" w:rsidDel="00673EDF">
          <w:delText>sixty-third</w:delText>
        </w:r>
      </w:del>
      <w:ins w:id="12" w:author="Katherine Theotocatos" w:date="2019-06-29T08:14:00Z">
        <w:r w:rsidR="00CA7121">
          <w:t>] [sixty-f</w:t>
        </w:r>
      </w:ins>
      <w:ins w:id="13" w:author="Katherine Theotocatos" w:date="2019-06-29T08:15:00Z">
        <w:r w:rsidR="00CA7121">
          <w:t>ourth]</w:t>
        </w:r>
      </w:ins>
      <w:r w:rsidRPr="00DC549E">
        <w:t xml:space="preserve"> meeting;</w:t>
      </w:r>
    </w:p>
    <w:p w14:paraId="251FF9E0" w14:textId="46222848" w:rsidR="00603FF8" w:rsidRDefault="00DC549E" w:rsidP="00A8393E">
      <w:pPr>
        <w:numPr>
          <w:ilvl w:val="1"/>
          <w:numId w:val="14"/>
        </w:numPr>
        <w:tabs>
          <w:tab w:val="clear" w:pos="1247"/>
          <w:tab w:val="clear" w:pos="1814"/>
          <w:tab w:val="clear" w:pos="2381"/>
          <w:tab w:val="clear" w:pos="2948"/>
          <w:tab w:val="clear" w:pos="3515"/>
          <w:tab w:val="left" w:pos="624"/>
        </w:tabs>
        <w:spacing w:after="120"/>
        <w:ind w:left="1247" w:firstLine="624"/>
      </w:pPr>
      <w:r w:rsidRPr="00DC549E">
        <w:t xml:space="preserve">In the light of the difficulties encountered in receiving the information requested in previous recommendations, to invite Ukraine to send a representative to the </w:t>
      </w:r>
      <w:ins w:id="14" w:author="Katherine Theotocatos" w:date="2019-06-29T08:15:00Z">
        <w:r w:rsidR="00CA7121">
          <w:t>[</w:t>
        </w:r>
      </w:ins>
      <w:bookmarkStart w:id="15" w:name="_GoBack"/>
      <w:bookmarkEnd w:id="15"/>
      <w:del w:id="16" w:author="Prabhan Klapajon" w:date="2019-06-29T13:08:00Z">
        <w:r w:rsidRPr="00DC549E" w:rsidDel="00311876">
          <w:delText>sixty-third</w:delText>
        </w:r>
      </w:del>
      <w:ins w:id="17" w:author="Katherine Theotocatos" w:date="2019-06-29T08:15:00Z">
        <w:r w:rsidR="00CA7121">
          <w:t>][</w:t>
        </w:r>
        <w:r w:rsidR="00CA7121" w:rsidRPr="00CA7121">
          <w:t xml:space="preserve"> </w:t>
        </w:r>
        <w:r w:rsidR="00CA7121">
          <w:t>sixty-fourth]</w:t>
        </w:r>
      </w:ins>
      <w:r w:rsidRPr="00DC549E">
        <w:t xml:space="preserve"> meeting of the Implementation Committee to discuss the matter with the Committee.</w:t>
      </w:r>
    </w:p>
    <w:p w14:paraId="5768E7F9" w14:textId="77777777" w:rsidR="001E4008" w:rsidRPr="001E4008" w:rsidRDefault="001E4008" w:rsidP="001E4008">
      <w:pPr>
        <w:tabs>
          <w:tab w:val="clear" w:pos="1247"/>
          <w:tab w:val="clear" w:pos="1814"/>
          <w:tab w:val="clear" w:pos="2381"/>
          <w:tab w:val="clear" w:pos="2948"/>
          <w:tab w:val="clear" w:pos="3515"/>
          <w:tab w:val="left" w:pos="624"/>
        </w:tabs>
        <w:spacing w:after="120"/>
        <w:ind w:left="1871"/>
      </w:pPr>
    </w:p>
    <w:p w14:paraId="487A55FA" w14:textId="18413555" w:rsidR="00CA7121" w:rsidRDefault="00F258BB" w:rsidP="003E4D8F">
      <w:pPr>
        <w:pStyle w:val="Normalnumber"/>
        <w:numPr>
          <w:ilvl w:val="0"/>
          <w:numId w:val="0"/>
        </w:numPr>
        <w:tabs>
          <w:tab w:val="clear" w:pos="1247"/>
          <w:tab w:val="clear" w:pos="1814"/>
          <w:tab w:val="clear" w:pos="2381"/>
          <w:tab w:val="clear" w:pos="2948"/>
          <w:tab w:val="clear" w:pos="3515"/>
          <w:tab w:val="clear" w:pos="4082"/>
          <w:tab w:val="left" w:pos="624"/>
        </w:tabs>
        <w:ind w:left="1247"/>
        <w:jc w:val="center"/>
        <w:rPr>
          <w:ins w:id="18" w:author="Katherine Theotocatos" w:date="2019-06-29T08:17:00Z"/>
          <w:b/>
        </w:rPr>
      </w:pPr>
      <w:del w:id="19" w:author="Katherine Theotocatos" w:date="2019-06-29T08:17:00Z">
        <w:r w:rsidDel="00CA7121">
          <w:rPr>
            <w:b/>
          </w:rPr>
          <w:tab/>
        </w:r>
      </w:del>
    </w:p>
    <w:p w14:paraId="0A3A4E7D" w14:textId="2597B7FE" w:rsidR="00F258BB" w:rsidRDefault="00F258BB" w:rsidP="001E4008">
      <w:pPr>
        <w:pStyle w:val="Normalnumber"/>
        <w:numPr>
          <w:ilvl w:val="0"/>
          <w:numId w:val="0"/>
        </w:numPr>
        <w:tabs>
          <w:tab w:val="clear" w:pos="1247"/>
          <w:tab w:val="clear" w:pos="1814"/>
          <w:tab w:val="clear" w:pos="2381"/>
          <w:tab w:val="clear" w:pos="2948"/>
          <w:tab w:val="clear" w:pos="3515"/>
          <w:tab w:val="clear" w:pos="4082"/>
          <w:tab w:val="left" w:pos="624"/>
        </w:tabs>
        <w:ind w:left="1080"/>
        <w:jc w:val="center"/>
        <w:rPr>
          <w:b/>
        </w:rPr>
      </w:pPr>
      <w:r>
        <w:rPr>
          <w:b/>
        </w:rPr>
        <w:tab/>
      </w:r>
      <w:r>
        <w:rPr>
          <w:b/>
        </w:rPr>
        <w:tab/>
      </w:r>
      <w:r>
        <w:rPr>
          <w:b/>
        </w:rPr>
        <w:tab/>
      </w:r>
      <w:r>
        <w:rPr>
          <w:b/>
        </w:rPr>
        <w:tab/>
      </w:r>
      <w:r>
        <w:rPr>
          <w:b/>
        </w:rPr>
        <w:tab/>
      </w:r>
      <w:r>
        <w:rPr>
          <w:b/>
        </w:rPr>
        <w:tab/>
      </w:r>
      <w:r>
        <w:rPr>
          <w:b/>
        </w:rPr>
        <w:tab/>
      </w:r>
      <w:r>
        <w:rPr>
          <w:b/>
        </w:rPr>
        <w:tab/>
      </w:r>
      <w:r>
        <w:rPr>
          <w:b/>
        </w:rPr>
        <w:tab/>
      </w:r>
      <w:r>
        <w:rPr>
          <w:b/>
        </w:rPr>
        <w:tab/>
      </w:r>
      <w:r w:rsidRPr="00DC1B28">
        <w:rPr>
          <w:b/>
        </w:rPr>
        <w:t>Recommendation 6</w:t>
      </w:r>
      <w:r>
        <w:rPr>
          <w:b/>
        </w:rPr>
        <w:t>2</w:t>
      </w:r>
      <w:r w:rsidRPr="00DC1B28">
        <w:rPr>
          <w:b/>
        </w:rPr>
        <w:t>/</w:t>
      </w:r>
    </w:p>
    <w:p w14:paraId="3DE24EF6" w14:textId="18A7CBBB" w:rsidR="00472201" w:rsidRDefault="00472201" w:rsidP="001E4008">
      <w:pPr>
        <w:pStyle w:val="Normalnumber"/>
        <w:numPr>
          <w:ilvl w:val="0"/>
          <w:numId w:val="0"/>
        </w:numPr>
        <w:tabs>
          <w:tab w:val="clear" w:pos="1247"/>
          <w:tab w:val="clear" w:pos="1814"/>
          <w:tab w:val="clear" w:pos="2381"/>
          <w:tab w:val="clear" w:pos="2948"/>
          <w:tab w:val="clear" w:pos="3515"/>
          <w:tab w:val="clear" w:pos="4082"/>
          <w:tab w:val="left" w:pos="624"/>
        </w:tabs>
        <w:ind w:left="630"/>
        <w:rPr>
          <w:ins w:id="20" w:author="Katherine Theotocatos" w:date="2019-06-29T08:17:00Z"/>
          <w:b/>
          <w:sz w:val="24"/>
          <w:szCs w:val="24"/>
        </w:rPr>
      </w:pPr>
      <w:r>
        <w:rPr>
          <w:b/>
          <w:sz w:val="24"/>
          <w:szCs w:val="24"/>
        </w:rPr>
        <w:tab/>
      </w:r>
    </w:p>
    <w:p w14:paraId="783F9434" w14:textId="3A2595D6" w:rsidR="00CA7121" w:rsidRDefault="00CA7121" w:rsidP="001E4008">
      <w:pPr>
        <w:pStyle w:val="Normalnumber"/>
        <w:numPr>
          <w:ilvl w:val="0"/>
          <w:numId w:val="0"/>
        </w:numPr>
        <w:tabs>
          <w:tab w:val="clear" w:pos="1247"/>
          <w:tab w:val="clear" w:pos="1814"/>
          <w:tab w:val="clear" w:pos="2381"/>
          <w:tab w:val="clear" w:pos="2948"/>
          <w:tab w:val="clear" w:pos="3515"/>
          <w:tab w:val="clear" w:pos="4082"/>
          <w:tab w:val="left" w:pos="624"/>
        </w:tabs>
        <w:ind w:left="630"/>
        <w:rPr>
          <w:ins w:id="21" w:author="Katherine Theotocatos" w:date="2019-06-29T08:17:00Z"/>
          <w:b/>
          <w:sz w:val="24"/>
          <w:szCs w:val="24"/>
        </w:rPr>
      </w:pPr>
    </w:p>
    <w:p w14:paraId="4EF211D3" w14:textId="37A2B8C0" w:rsidR="00CA7121" w:rsidRDefault="00CA7121" w:rsidP="001E4008">
      <w:pPr>
        <w:pStyle w:val="Normalnumber"/>
        <w:numPr>
          <w:ilvl w:val="0"/>
          <w:numId w:val="0"/>
        </w:numPr>
        <w:tabs>
          <w:tab w:val="clear" w:pos="1247"/>
          <w:tab w:val="clear" w:pos="1814"/>
          <w:tab w:val="clear" w:pos="2381"/>
          <w:tab w:val="clear" w:pos="2948"/>
          <w:tab w:val="clear" w:pos="3515"/>
          <w:tab w:val="clear" w:pos="4082"/>
          <w:tab w:val="left" w:pos="624"/>
        </w:tabs>
        <w:ind w:left="630"/>
        <w:rPr>
          <w:ins w:id="22" w:author="Katherine Theotocatos" w:date="2019-06-29T08:17:00Z"/>
          <w:b/>
          <w:sz w:val="24"/>
          <w:szCs w:val="24"/>
        </w:rPr>
      </w:pPr>
    </w:p>
    <w:p w14:paraId="78966335" w14:textId="3C68D0B4" w:rsidR="00CA7121" w:rsidRDefault="00CA7121" w:rsidP="001E4008">
      <w:pPr>
        <w:pStyle w:val="Normalnumber"/>
        <w:numPr>
          <w:ilvl w:val="0"/>
          <w:numId w:val="0"/>
        </w:numPr>
        <w:tabs>
          <w:tab w:val="clear" w:pos="1247"/>
          <w:tab w:val="clear" w:pos="1814"/>
          <w:tab w:val="clear" w:pos="2381"/>
          <w:tab w:val="clear" w:pos="2948"/>
          <w:tab w:val="clear" w:pos="3515"/>
          <w:tab w:val="clear" w:pos="4082"/>
          <w:tab w:val="left" w:pos="624"/>
        </w:tabs>
        <w:ind w:left="630"/>
        <w:rPr>
          <w:ins w:id="23" w:author="Katherine Theotocatos" w:date="2019-06-29T08:17:00Z"/>
          <w:b/>
          <w:sz w:val="24"/>
          <w:szCs w:val="24"/>
        </w:rPr>
      </w:pPr>
    </w:p>
    <w:p w14:paraId="1C1B6B53" w14:textId="62F11223" w:rsidR="00CA7121" w:rsidRDefault="00CA7121" w:rsidP="001E4008">
      <w:pPr>
        <w:pStyle w:val="Normalnumber"/>
        <w:numPr>
          <w:ilvl w:val="0"/>
          <w:numId w:val="0"/>
        </w:numPr>
        <w:tabs>
          <w:tab w:val="clear" w:pos="1247"/>
          <w:tab w:val="clear" w:pos="1814"/>
          <w:tab w:val="clear" w:pos="2381"/>
          <w:tab w:val="clear" w:pos="2948"/>
          <w:tab w:val="clear" w:pos="3515"/>
          <w:tab w:val="clear" w:pos="4082"/>
          <w:tab w:val="left" w:pos="624"/>
        </w:tabs>
        <w:ind w:left="630"/>
        <w:rPr>
          <w:ins w:id="24" w:author="Katherine Theotocatos" w:date="2019-06-29T08:17:00Z"/>
          <w:b/>
          <w:sz w:val="24"/>
          <w:szCs w:val="24"/>
        </w:rPr>
      </w:pPr>
    </w:p>
    <w:p w14:paraId="5551B164" w14:textId="3A0F19A7" w:rsidR="00CA7121" w:rsidRDefault="00CA7121" w:rsidP="001E4008">
      <w:pPr>
        <w:pStyle w:val="Normalnumber"/>
        <w:numPr>
          <w:ilvl w:val="0"/>
          <w:numId w:val="0"/>
        </w:numPr>
        <w:tabs>
          <w:tab w:val="clear" w:pos="1247"/>
          <w:tab w:val="clear" w:pos="1814"/>
          <w:tab w:val="clear" w:pos="2381"/>
          <w:tab w:val="clear" w:pos="2948"/>
          <w:tab w:val="clear" w:pos="3515"/>
          <w:tab w:val="clear" w:pos="4082"/>
          <w:tab w:val="left" w:pos="624"/>
        </w:tabs>
        <w:ind w:left="630"/>
        <w:rPr>
          <w:ins w:id="25" w:author="Katherine Theotocatos" w:date="2019-06-29T08:17:00Z"/>
          <w:b/>
          <w:sz w:val="24"/>
          <w:szCs w:val="24"/>
        </w:rPr>
      </w:pPr>
    </w:p>
    <w:p w14:paraId="7057EAB7" w14:textId="77D46085" w:rsidR="00CA7121" w:rsidRDefault="00CA7121" w:rsidP="001E4008">
      <w:pPr>
        <w:pStyle w:val="Normalnumber"/>
        <w:numPr>
          <w:ilvl w:val="0"/>
          <w:numId w:val="0"/>
        </w:numPr>
        <w:tabs>
          <w:tab w:val="clear" w:pos="1247"/>
          <w:tab w:val="clear" w:pos="1814"/>
          <w:tab w:val="clear" w:pos="2381"/>
          <w:tab w:val="clear" w:pos="2948"/>
          <w:tab w:val="clear" w:pos="3515"/>
          <w:tab w:val="clear" w:pos="4082"/>
          <w:tab w:val="left" w:pos="624"/>
        </w:tabs>
        <w:ind w:left="630"/>
        <w:rPr>
          <w:ins w:id="26" w:author="Katherine Theotocatos" w:date="2019-06-29T08:17:00Z"/>
          <w:b/>
          <w:sz w:val="24"/>
          <w:szCs w:val="24"/>
        </w:rPr>
      </w:pPr>
    </w:p>
    <w:p w14:paraId="2987B9D7" w14:textId="56F139C2" w:rsidR="00CA7121" w:rsidRDefault="00CA7121" w:rsidP="001E4008">
      <w:pPr>
        <w:pStyle w:val="Normalnumber"/>
        <w:numPr>
          <w:ilvl w:val="0"/>
          <w:numId w:val="0"/>
        </w:numPr>
        <w:tabs>
          <w:tab w:val="clear" w:pos="1247"/>
          <w:tab w:val="clear" w:pos="1814"/>
          <w:tab w:val="clear" w:pos="2381"/>
          <w:tab w:val="clear" w:pos="2948"/>
          <w:tab w:val="clear" w:pos="3515"/>
          <w:tab w:val="clear" w:pos="4082"/>
          <w:tab w:val="left" w:pos="624"/>
        </w:tabs>
        <w:ind w:left="630"/>
        <w:rPr>
          <w:ins w:id="27" w:author="Katherine Theotocatos" w:date="2019-06-29T08:17:00Z"/>
          <w:b/>
          <w:sz w:val="24"/>
          <w:szCs w:val="24"/>
        </w:rPr>
      </w:pPr>
    </w:p>
    <w:p w14:paraId="7F419A58" w14:textId="77777777" w:rsidR="00CA7121" w:rsidRDefault="00CA7121" w:rsidP="001E4008">
      <w:pPr>
        <w:pStyle w:val="Normalnumber"/>
        <w:numPr>
          <w:ilvl w:val="0"/>
          <w:numId w:val="0"/>
        </w:numPr>
        <w:tabs>
          <w:tab w:val="clear" w:pos="1247"/>
          <w:tab w:val="clear" w:pos="1814"/>
          <w:tab w:val="clear" w:pos="2381"/>
          <w:tab w:val="clear" w:pos="2948"/>
          <w:tab w:val="clear" w:pos="3515"/>
          <w:tab w:val="clear" w:pos="4082"/>
          <w:tab w:val="left" w:pos="624"/>
        </w:tabs>
        <w:ind w:left="630"/>
        <w:rPr>
          <w:b/>
          <w:sz w:val="24"/>
          <w:szCs w:val="24"/>
        </w:rPr>
      </w:pPr>
    </w:p>
    <w:p w14:paraId="0AA8D787" w14:textId="126886B7" w:rsidR="00017700" w:rsidRDefault="00017700" w:rsidP="00762827">
      <w:pPr>
        <w:pStyle w:val="Normalnumber"/>
        <w:numPr>
          <w:ilvl w:val="0"/>
          <w:numId w:val="0"/>
        </w:numPr>
        <w:tabs>
          <w:tab w:val="clear" w:pos="1247"/>
          <w:tab w:val="clear" w:pos="1814"/>
          <w:tab w:val="clear" w:pos="2381"/>
          <w:tab w:val="clear" w:pos="2948"/>
          <w:tab w:val="clear" w:pos="3515"/>
          <w:tab w:val="clear" w:pos="4082"/>
          <w:tab w:val="left" w:pos="624"/>
        </w:tabs>
        <w:ind w:left="1080"/>
        <w:jc w:val="right"/>
      </w:pPr>
    </w:p>
    <w:sectPr w:rsidR="00017700" w:rsidSect="009D6ADA">
      <w:headerReference w:type="even" r:id="rId13"/>
      <w:headerReference w:type="default" r:id="rId14"/>
      <w:footerReference w:type="even" r:id="rId15"/>
      <w:footerReference w:type="default" r:id="rId16"/>
      <w:headerReference w:type="first" r:id="rId17"/>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88C08" w14:textId="77777777" w:rsidR="0026569A" w:rsidRDefault="0026569A">
      <w:r>
        <w:separator/>
      </w:r>
    </w:p>
  </w:endnote>
  <w:endnote w:type="continuationSeparator" w:id="0">
    <w:p w14:paraId="1A9D156C" w14:textId="77777777" w:rsidR="0026569A" w:rsidRDefault="0026569A">
      <w:r>
        <w:continuationSeparator/>
      </w:r>
    </w:p>
  </w:endnote>
  <w:endnote w:type="continuationNotice" w:id="1">
    <w:p w14:paraId="4BABD961" w14:textId="77777777" w:rsidR="0026569A" w:rsidRDefault="00265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3D112" w14:textId="078BB13D" w:rsidR="009D6ADA" w:rsidRDefault="009D6ADA" w:rsidP="009D6A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F1ECB">
      <w:rPr>
        <w:rStyle w:val="PageNumber"/>
        <w:noProof/>
      </w:rPr>
      <w:t>2</w:t>
    </w:r>
    <w:r>
      <w:rPr>
        <w:rStyle w:val="PageNumber"/>
      </w:rPr>
      <w:fldChar w:fldCharType="end"/>
    </w:r>
  </w:p>
  <w:p w14:paraId="5DE4D9D1" w14:textId="15E73902" w:rsidR="001928D7" w:rsidRPr="00017B1D" w:rsidRDefault="001928D7">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19E8B" w14:textId="428DAC17" w:rsidR="009D6ADA" w:rsidRDefault="009D6ADA" w:rsidP="009D6A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F1ECB">
      <w:rPr>
        <w:rStyle w:val="PageNumber"/>
        <w:noProof/>
      </w:rPr>
      <w:t>1</w:t>
    </w:r>
    <w:r>
      <w:rPr>
        <w:rStyle w:val="PageNumber"/>
      </w:rPr>
      <w:fldChar w:fldCharType="end"/>
    </w:r>
  </w:p>
  <w:p w14:paraId="1F3B7131" w14:textId="77984BD2" w:rsidR="001928D7" w:rsidRDefault="001928D7" w:rsidP="00F90B8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6A333" w14:textId="77777777" w:rsidR="0026569A" w:rsidRDefault="0026569A" w:rsidP="00002D73">
      <w:pPr>
        <w:spacing w:before="60"/>
        <w:ind w:left="624"/>
      </w:pPr>
      <w:r>
        <w:separator/>
      </w:r>
    </w:p>
  </w:footnote>
  <w:footnote w:type="continuationSeparator" w:id="0">
    <w:p w14:paraId="003BE2D2" w14:textId="77777777" w:rsidR="0026569A" w:rsidRDefault="0026569A">
      <w:r>
        <w:continuationSeparator/>
      </w:r>
    </w:p>
  </w:footnote>
  <w:footnote w:type="continuationNotice" w:id="1">
    <w:p w14:paraId="090C3DAF" w14:textId="77777777" w:rsidR="0026569A" w:rsidRDefault="002656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0E103" w14:textId="3C9382FF" w:rsidR="001928D7" w:rsidRPr="009D6ADA" w:rsidRDefault="001928D7" w:rsidP="009D6ADA">
    <w:pPr>
      <w:pStyle w:val="Header"/>
      <w:jc w:val="right"/>
      <w:rPr>
        <w:lang w:val="es-C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FA1B8" w14:textId="1004EE2F" w:rsidR="001928D7" w:rsidRPr="009D6ADA" w:rsidRDefault="001928D7" w:rsidP="009D6AD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4211C" w14:textId="77777777" w:rsidR="001928D7" w:rsidRDefault="001928D7" w:rsidP="001530C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7069FE8"/>
    <w:styleLink w:val="Normallist13"/>
    <w:lvl w:ilvl="0">
      <w:start w:val="1"/>
      <w:numFmt w:val="bullet"/>
      <w:pStyle w:val="ListBullet"/>
      <w:lvlText w:val=""/>
      <w:lvlJc w:val="left"/>
      <w:pPr>
        <w:tabs>
          <w:tab w:val="num" w:pos="643"/>
        </w:tabs>
        <w:ind w:left="643" w:hanging="360"/>
      </w:pPr>
      <w:rPr>
        <w:rFonts w:ascii="Symbol" w:hAnsi="Symbol" w:hint="default"/>
      </w:rPr>
    </w:lvl>
  </w:abstractNum>
  <w:abstractNum w:abstractNumId="1" w15:restartNumberingAfterBreak="0">
    <w:nsid w:val="0B782807"/>
    <w:multiLevelType w:val="multilevel"/>
    <w:tmpl w:val="8AB6E8FE"/>
    <w:lvl w:ilvl="0">
      <w:start w:val="1"/>
      <w:numFmt w:val="decimal"/>
      <w:lvlText w:val="%1."/>
      <w:lvlJc w:val="left"/>
      <w:pPr>
        <w:ind w:left="1080" w:hanging="360"/>
      </w:pPr>
      <w:rPr>
        <w:rFonts w:ascii="Times New Roman" w:hAnsi="Times New Roman" w:hint="default"/>
        <w:sz w:val="20"/>
      </w:rPr>
    </w:lvl>
    <w:lvl w:ilvl="1">
      <w:start w:val="1"/>
      <w:numFmt w:val="lowerLetter"/>
      <w:lvlText w:val="(%2)"/>
      <w:lvlJc w:val="left"/>
      <w:pPr>
        <w:ind w:left="1704" w:hanging="360"/>
      </w:pPr>
      <w:rPr>
        <w:rFonts w:hint="default"/>
      </w:rPr>
    </w:lvl>
    <w:lvl w:ilvl="2">
      <w:start w:val="1"/>
      <w:numFmt w:val="lowerLetter"/>
      <w:lvlText w:val="(%3)"/>
      <w:lvlJc w:val="right"/>
      <w:pPr>
        <w:ind w:left="2424" w:hanging="180"/>
      </w:pPr>
      <w:rPr>
        <w:rFonts w:ascii="Times New Roman" w:eastAsia="Times New Roman" w:hAnsi="Times New Roman" w:cs="Times New Roman"/>
      </w:rPr>
    </w:lvl>
    <w:lvl w:ilvl="3">
      <w:start w:val="1"/>
      <w:numFmt w:val="decimal"/>
      <w:lvlText w:val="%4."/>
      <w:lvlJc w:val="left"/>
      <w:pPr>
        <w:ind w:left="3144" w:hanging="360"/>
      </w:pPr>
    </w:lvl>
    <w:lvl w:ilvl="4">
      <w:start w:val="1"/>
      <w:numFmt w:val="lowerLetter"/>
      <w:lvlText w:val="%5."/>
      <w:lvlJc w:val="left"/>
      <w:pPr>
        <w:ind w:left="3864" w:hanging="360"/>
      </w:pPr>
    </w:lvl>
    <w:lvl w:ilvl="5">
      <w:start w:val="1"/>
      <w:numFmt w:val="upperLetter"/>
      <w:lvlText w:val="%6."/>
      <w:lvlJc w:val="left"/>
      <w:pPr>
        <w:ind w:left="4764" w:hanging="360"/>
      </w:pPr>
      <w:rPr>
        <w:rFonts w:hint="default"/>
      </w:rPr>
    </w:lvl>
    <w:lvl w:ilvl="6">
      <w:start w:val="1"/>
      <w:numFmt w:val="upperLetter"/>
      <w:lvlText w:val="%7."/>
      <w:lvlJc w:val="left"/>
      <w:pPr>
        <w:ind w:left="5304" w:hanging="360"/>
      </w:pPr>
      <w:rPr>
        <w:rFonts w:hint="default"/>
      </w:rPr>
    </w:lvl>
    <w:lvl w:ilvl="7">
      <w:start w:val="1"/>
      <w:numFmt w:val="upperLetter"/>
      <w:lvlText w:val="%8."/>
      <w:lvlJc w:val="left"/>
      <w:pPr>
        <w:ind w:left="6024" w:hanging="360"/>
      </w:pPr>
      <w:rPr>
        <w:rFonts w:hint="default"/>
      </w:rPr>
    </w:lvl>
    <w:lvl w:ilvl="8" w:tentative="1">
      <w:start w:val="1"/>
      <w:numFmt w:val="lowerRoman"/>
      <w:lvlText w:val="%9."/>
      <w:lvlJc w:val="right"/>
      <w:pPr>
        <w:ind w:left="6744" w:hanging="180"/>
      </w:pPr>
    </w:lvl>
  </w:abstractNum>
  <w:abstractNum w:abstractNumId="2" w15:restartNumberingAfterBreak="0">
    <w:nsid w:val="12EA432C"/>
    <w:multiLevelType w:val="multilevel"/>
    <w:tmpl w:val="709EC2A6"/>
    <w:lvl w:ilvl="0">
      <w:start w:val="1"/>
      <w:numFmt w:val="decimal"/>
      <w:lvlText w:val="%1."/>
      <w:lvlJc w:val="left"/>
      <w:pPr>
        <w:ind w:left="1080" w:hanging="360"/>
      </w:pPr>
      <w:rPr>
        <w:rFonts w:ascii="Times New Roman" w:hAnsi="Times New Roman" w:hint="default"/>
        <w:sz w:val="20"/>
      </w:rPr>
    </w:lvl>
    <w:lvl w:ilvl="1">
      <w:start w:val="1"/>
      <w:numFmt w:val="lowerLetter"/>
      <w:lvlText w:val="(%2)"/>
      <w:lvlJc w:val="left"/>
      <w:pPr>
        <w:ind w:left="1704" w:hanging="360"/>
      </w:pPr>
      <w:rPr>
        <w:rFonts w:hint="default"/>
      </w:rPr>
    </w:lvl>
    <w:lvl w:ilvl="2">
      <w:start w:val="1"/>
      <w:numFmt w:val="lowerLetter"/>
      <w:lvlText w:val="(%3)"/>
      <w:lvlJc w:val="right"/>
      <w:pPr>
        <w:ind w:left="2424" w:hanging="180"/>
      </w:pPr>
      <w:rPr>
        <w:rFonts w:ascii="Times New Roman" w:eastAsia="Times New Roman" w:hAnsi="Times New Roman" w:cs="Times New Roman"/>
      </w:rPr>
    </w:lvl>
    <w:lvl w:ilvl="3">
      <w:start w:val="1"/>
      <w:numFmt w:val="decimal"/>
      <w:lvlText w:val="%4."/>
      <w:lvlJc w:val="left"/>
      <w:pPr>
        <w:ind w:left="3144" w:hanging="360"/>
      </w:pPr>
    </w:lvl>
    <w:lvl w:ilvl="4">
      <w:start w:val="1"/>
      <w:numFmt w:val="lowerLetter"/>
      <w:lvlText w:val="%5."/>
      <w:lvlJc w:val="left"/>
      <w:pPr>
        <w:ind w:left="3864" w:hanging="360"/>
      </w:pPr>
    </w:lvl>
    <w:lvl w:ilvl="5">
      <w:start w:val="1"/>
      <w:numFmt w:val="upperLetter"/>
      <w:lvlText w:val="%6."/>
      <w:lvlJc w:val="left"/>
      <w:pPr>
        <w:ind w:left="4764" w:hanging="360"/>
      </w:pPr>
      <w:rPr>
        <w:rFonts w:hint="default"/>
      </w:rPr>
    </w:lvl>
    <w:lvl w:ilvl="6">
      <w:start w:val="1"/>
      <w:numFmt w:val="upperLetter"/>
      <w:lvlText w:val="%7."/>
      <w:lvlJc w:val="left"/>
      <w:pPr>
        <w:ind w:left="5304" w:hanging="360"/>
      </w:pPr>
      <w:rPr>
        <w:rFonts w:hint="default"/>
      </w:rPr>
    </w:lvl>
    <w:lvl w:ilvl="7">
      <w:start w:val="1"/>
      <w:numFmt w:val="upperLetter"/>
      <w:lvlText w:val="%8."/>
      <w:lvlJc w:val="left"/>
      <w:pPr>
        <w:ind w:left="6024" w:hanging="360"/>
      </w:pPr>
      <w:rPr>
        <w:rFonts w:hint="default"/>
      </w:rPr>
    </w:lvl>
    <w:lvl w:ilvl="8" w:tentative="1">
      <w:start w:val="1"/>
      <w:numFmt w:val="lowerRoman"/>
      <w:lvlText w:val="%9."/>
      <w:lvlJc w:val="right"/>
      <w:pPr>
        <w:ind w:left="6744" w:hanging="180"/>
      </w:pPr>
    </w:lvl>
  </w:abstractNum>
  <w:abstractNum w:abstractNumId="3" w15:restartNumberingAfterBreak="0">
    <w:nsid w:val="14665479"/>
    <w:multiLevelType w:val="multilevel"/>
    <w:tmpl w:val="CA1874D4"/>
    <w:name w:val="WW8Num15"/>
    <w:styleLink w:val="Normallist4"/>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tentative="1">
      <w:start w:val="1"/>
      <w:numFmt w:val="decimal"/>
      <w:lvlText w:val="%3."/>
      <w:lvlJc w:val="left"/>
      <w:pPr>
        <w:tabs>
          <w:tab w:val="num" w:pos="2869"/>
        </w:tabs>
        <w:ind w:left="2869" w:hanging="360"/>
      </w:pPr>
      <w:rPr>
        <w:rFonts w:cs="Times New Roman"/>
      </w:rPr>
    </w:lvl>
    <w:lvl w:ilvl="3" w:tentative="1">
      <w:start w:val="1"/>
      <w:numFmt w:val="decimal"/>
      <w:lvlText w:val="%4."/>
      <w:lvlJc w:val="left"/>
      <w:pPr>
        <w:tabs>
          <w:tab w:val="num" w:pos="3589"/>
        </w:tabs>
        <w:ind w:left="3589" w:hanging="360"/>
      </w:pPr>
      <w:rPr>
        <w:rFonts w:cs="Times New Roman"/>
      </w:rPr>
    </w:lvl>
    <w:lvl w:ilvl="4" w:tentative="1">
      <w:start w:val="1"/>
      <w:numFmt w:val="decimal"/>
      <w:lvlText w:val="%5."/>
      <w:lvlJc w:val="left"/>
      <w:pPr>
        <w:tabs>
          <w:tab w:val="num" w:pos="4309"/>
        </w:tabs>
        <w:ind w:left="4309" w:hanging="360"/>
      </w:pPr>
      <w:rPr>
        <w:rFonts w:cs="Times New Roman"/>
      </w:rPr>
    </w:lvl>
    <w:lvl w:ilvl="5" w:tentative="1">
      <w:start w:val="1"/>
      <w:numFmt w:val="decimal"/>
      <w:lvlText w:val="%6."/>
      <w:lvlJc w:val="left"/>
      <w:pPr>
        <w:tabs>
          <w:tab w:val="num" w:pos="5029"/>
        </w:tabs>
        <w:ind w:left="5029" w:hanging="360"/>
      </w:pPr>
      <w:rPr>
        <w:rFonts w:cs="Times New Roman"/>
      </w:rPr>
    </w:lvl>
    <w:lvl w:ilvl="6" w:tentative="1">
      <w:start w:val="1"/>
      <w:numFmt w:val="decimal"/>
      <w:lvlText w:val="%7."/>
      <w:lvlJc w:val="left"/>
      <w:pPr>
        <w:tabs>
          <w:tab w:val="num" w:pos="5749"/>
        </w:tabs>
        <w:ind w:left="5749" w:hanging="360"/>
      </w:pPr>
      <w:rPr>
        <w:rFonts w:cs="Times New Roman"/>
      </w:rPr>
    </w:lvl>
    <w:lvl w:ilvl="7" w:tentative="1">
      <w:start w:val="1"/>
      <w:numFmt w:val="decimal"/>
      <w:lvlText w:val="%8."/>
      <w:lvlJc w:val="left"/>
      <w:pPr>
        <w:tabs>
          <w:tab w:val="num" w:pos="6469"/>
        </w:tabs>
        <w:ind w:left="6469" w:hanging="360"/>
      </w:pPr>
      <w:rPr>
        <w:rFonts w:cs="Times New Roman"/>
      </w:rPr>
    </w:lvl>
    <w:lvl w:ilvl="8" w:tentative="1">
      <w:start w:val="1"/>
      <w:numFmt w:val="decimal"/>
      <w:lvlText w:val="%9."/>
      <w:lvlJc w:val="left"/>
      <w:pPr>
        <w:tabs>
          <w:tab w:val="num" w:pos="7189"/>
        </w:tabs>
        <w:ind w:left="7189" w:hanging="360"/>
      </w:pPr>
      <w:rPr>
        <w:rFonts w:cs="Times New Roman"/>
      </w:rPr>
    </w:lvl>
  </w:abstractNum>
  <w:abstractNum w:abstractNumId="4" w15:restartNumberingAfterBreak="0">
    <w:nsid w:val="157136CA"/>
    <w:multiLevelType w:val="hybridMultilevel"/>
    <w:tmpl w:val="766A3418"/>
    <w:lvl w:ilvl="0" w:tplc="04090015">
      <w:start w:val="1"/>
      <w:numFmt w:val="upp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15D00E3D"/>
    <w:multiLevelType w:val="hybridMultilevel"/>
    <w:tmpl w:val="0C36EAC6"/>
    <w:lvl w:ilvl="0" w:tplc="194A69A2">
      <w:start w:val="16"/>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7" w15:restartNumberingAfterBreak="0">
    <w:nsid w:val="231C3085"/>
    <w:multiLevelType w:val="singleLevel"/>
    <w:tmpl w:val="BFA0F994"/>
    <w:styleLink w:val="Normallist11"/>
    <w:lvl w:ilvl="0">
      <w:start w:val="1"/>
      <w:numFmt w:val="lowerLetter"/>
      <w:pStyle w:val="Paralevel2"/>
      <w:lvlText w:val="(%1)"/>
      <w:lvlJc w:val="left"/>
      <w:pPr>
        <w:tabs>
          <w:tab w:val="num" w:pos="644"/>
        </w:tabs>
        <w:ind w:left="-294" w:firstLine="578"/>
      </w:pPr>
      <w:rPr>
        <w:rFonts w:cs="Times New Roman"/>
      </w:rPr>
    </w:lvl>
  </w:abstractNum>
  <w:abstractNum w:abstractNumId="8" w15:restartNumberingAfterBreak="0">
    <w:nsid w:val="27EC4392"/>
    <w:multiLevelType w:val="multilevel"/>
    <w:tmpl w:val="8AB6E8FE"/>
    <w:lvl w:ilvl="0">
      <w:start w:val="1"/>
      <w:numFmt w:val="decimal"/>
      <w:lvlText w:val="%1."/>
      <w:lvlJc w:val="left"/>
      <w:pPr>
        <w:ind w:left="1080" w:hanging="360"/>
      </w:pPr>
      <w:rPr>
        <w:rFonts w:ascii="Times New Roman" w:hAnsi="Times New Roman" w:hint="default"/>
        <w:sz w:val="20"/>
      </w:rPr>
    </w:lvl>
    <w:lvl w:ilvl="1">
      <w:start w:val="1"/>
      <w:numFmt w:val="lowerLetter"/>
      <w:lvlText w:val="(%2)"/>
      <w:lvlJc w:val="left"/>
      <w:pPr>
        <w:ind w:left="1704" w:hanging="360"/>
      </w:pPr>
      <w:rPr>
        <w:rFonts w:hint="default"/>
      </w:rPr>
    </w:lvl>
    <w:lvl w:ilvl="2">
      <w:start w:val="1"/>
      <w:numFmt w:val="lowerLetter"/>
      <w:lvlText w:val="(%3)"/>
      <w:lvlJc w:val="right"/>
      <w:pPr>
        <w:ind w:left="2424" w:hanging="180"/>
      </w:pPr>
      <w:rPr>
        <w:rFonts w:ascii="Times New Roman" w:eastAsia="Times New Roman" w:hAnsi="Times New Roman" w:cs="Times New Roman"/>
      </w:rPr>
    </w:lvl>
    <w:lvl w:ilvl="3">
      <w:start w:val="1"/>
      <w:numFmt w:val="decimal"/>
      <w:lvlText w:val="%4."/>
      <w:lvlJc w:val="left"/>
      <w:pPr>
        <w:ind w:left="3144" w:hanging="360"/>
      </w:pPr>
    </w:lvl>
    <w:lvl w:ilvl="4">
      <w:start w:val="1"/>
      <w:numFmt w:val="lowerLetter"/>
      <w:lvlText w:val="%5."/>
      <w:lvlJc w:val="left"/>
      <w:pPr>
        <w:ind w:left="3864" w:hanging="360"/>
      </w:pPr>
    </w:lvl>
    <w:lvl w:ilvl="5">
      <w:start w:val="1"/>
      <w:numFmt w:val="upperLetter"/>
      <w:lvlText w:val="%6."/>
      <w:lvlJc w:val="left"/>
      <w:pPr>
        <w:ind w:left="4764" w:hanging="360"/>
      </w:pPr>
      <w:rPr>
        <w:rFonts w:hint="default"/>
      </w:rPr>
    </w:lvl>
    <w:lvl w:ilvl="6">
      <w:start w:val="1"/>
      <w:numFmt w:val="upperLetter"/>
      <w:lvlText w:val="%7."/>
      <w:lvlJc w:val="left"/>
      <w:pPr>
        <w:ind w:left="5304" w:hanging="360"/>
      </w:pPr>
      <w:rPr>
        <w:rFonts w:hint="default"/>
      </w:rPr>
    </w:lvl>
    <w:lvl w:ilvl="7">
      <w:start w:val="1"/>
      <w:numFmt w:val="upperLetter"/>
      <w:lvlText w:val="%8."/>
      <w:lvlJc w:val="left"/>
      <w:pPr>
        <w:ind w:left="6024" w:hanging="360"/>
      </w:pPr>
      <w:rPr>
        <w:rFonts w:hint="default"/>
      </w:rPr>
    </w:lvl>
    <w:lvl w:ilvl="8" w:tentative="1">
      <w:start w:val="1"/>
      <w:numFmt w:val="lowerRoman"/>
      <w:lvlText w:val="%9."/>
      <w:lvlJc w:val="right"/>
      <w:pPr>
        <w:ind w:left="6744" w:hanging="180"/>
      </w:pPr>
    </w:lvl>
  </w:abstractNum>
  <w:abstractNum w:abstractNumId="9" w15:restartNumberingAfterBreak="0">
    <w:nsid w:val="2B3F5D91"/>
    <w:multiLevelType w:val="multilevel"/>
    <w:tmpl w:val="CAC0A044"/>
    <w:styleLink w:val="Normallist24"/>
    <w:lvl w:ilvl="0">
      <w:start w:val="1"/>
      <w:numFmt w:val="decimal"/>
      <w:lvlText w:val="%1."/>
      <w:lvlJc w:val="left"/>
      <w:pPr>
        <w:ind w:left="1080" w:hanging="360"/>
      </w:pPr>
      <w:rPr>
        <w:rFonts w:ascii="Times New Roman" w:hAnsi="Times New Roman" w:hint="default"/>
        <w:sz w:val="20"/>
      </w:rPr>
    </w:lvl>
    <w:lvl w:ilvl="1">
      <w:start w:val="1"/>
      <w:numFmt w:val="lowerLetter"/>
      <w:lvlText w:val="%2."/>
      <w:lvlJc w:val="left"/>
      <w:pPr>
        <w:ind w:left="1704" w:hanging="360"/>
      </w:pPr>
    </w:lvl>
    <w:lvl w:ilvl="2">
      <w:start w:val="1"/>
      <w:numFmt w:val="lowerLetter"/>
      <w:lvlText w:val="(%3)"/>
      <w:lvlJc w:val="right"/>
      <w:pPr>
        <w:ind w:left="2424" w:hanging="180"/>
      </w:pPr>
      <w:rPr>
        <w:rFonts w:ascii="Times New Roman" w:eastAsia="Times New Roman" w:hAnsi="Times New Roman" w:cs="Times New Roman"/>
      </w:rPr>
    </w:lvl>
    <w:lvl w:ilvl="3">
      <w:start w:val="1"/>
      <w:numFmt w:val="decimal"/>
      <w:lvlText w:val="%4."/>
      <w:lvlJc w:val="left"/>
      <w:pPr>
        <w:ind w:left="3144" w:hanging="360"/>
      </w:pPr>
    </w:lvl>
    <w:lvl w:ilvl="4">
      <w:start w:val="1"/>
      <w:numFmt w:val="lowerLetter"/>
      <w:lvlText w:val="%5."/>
      <w:lvlJc w:val="left"/>
      <w:pPr>
        <w:ind w:left="3864" w:hanging="360"/>
      </w:pPr>
    </w:lvl>
    <w:lvl w:ilvl="5" w:tentative="1">
      <w:start w:val="1"/>
      <w:numFmt w:val="lowerRoman"/>
      <w:lvlText w:val="%6."/>
      <w:lvlJc w:val="right"/>
      <w:pPr>
        <w:ind w:left="4584" w:hanging="180"/>
      </w:pPr>
    </w:lvl>
    <w:lvl w:ilvl="6" w:tentative="1">
      <w:start w:val="1"/>
      <w:numFmt w:val="decimal"/>
      <w:lvlText w:val="%7."/>
      <w:lvlJc w:val="left"/>
      <w:pPr>
        <w:ind w:left="5304" w:hanging="360"/>
      </w:pPr>
    </w:lvl>
    <w:lvl w:ilvl="7" w:tentative="1">
      <w:start w:val="1"/>
      <w:numFmt w:val="lowerLetter"/>
      <w:lvlText w:val="%8."/>
      <w:lvlJc w:val="left"/>
      <w:pPr>
        <w:ind w:left="6024" w:hanging="360"/>
      </w:pPr>
    </w:lvl>
    <w:lvl w:ilvl="8" w:tentative="1">
      <w:start w:val="1"/>
      <w:numFmt w:val="lowerRoman"/>
      <w:lvlText w:val="%9."/>
      <w:lvlJc w:val="right"/>
      <w:pPr>
        <w:ind w:left="6744" w:hanging="180"/>
      </w:pPr>
    </w:lvl>
  </w:abstractNum>
  <w:abstractNum w:abstractNumId="10" w15:restartNumberingAfterBreak="0">
    <w:nsid w:val="34462907"/>
    <w:multiLevelType w:val="singleLevel"/>
    <w:tmpl w:val="8EAE15CA"/>
    <w:lvl w:ilvl="0">
      <w:start w:val="1"/>
      <w:numFmt w:val="decimal"/>
      <w:pStyle w:val="Level1"/>
      <w:lvlText w:val="%1."/>
      <w:lvlJc w:val="left"/>
      <w:pPr>
        <w:tabs>
          <w:tab w:val="num" w:pos="360"/>
        </w:tabs>
      </w:pPr>
      <w:rPr>
        <w:rFonts w:ascii="Times New Roman" w:hAnsi="Times New Roman" w:cs="Times New Roman" w:hint="default"/>
        <w:b w:val="0"/>
        <w:i w:val="0"/>
        <w:sz w:val="22"/>
      </w:r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356238A1"/>
    <w:multiLevelType w:val="hybridMultilevel"/>
    <w:tmpl w:val="1CC07BD4"/>
    <w:lvl w:ilvl="0" w:tplc="5B006FEC">
      <w:start w:val="1"/>
      <w:numFmt w:val="upperRoman"/>
      <w:lvlText w:val="%1."/>
      <w:lvlJc w:val="left"/>
      <w:pPr>
        <w:ind w:left="1395" w:hanging="72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3" w15:restartNumberingAfterBreak="0">
    <w:nsid w:val="4EBD6056"/>
    <w:multiLevelType w:val="singleLevel"/>
    <w:tmpl w:val="22D82B4C"/>
    <w:lvl w:ilvl="0">
      <w:start w:val="1"/>
      <w:numFmt w:val="lowerRoman"/>
      <w:pStyle w:val="Paralevel3"/>
      <w:lvlText w:val="(%1)"/>
      <w:lvlJc w:val="left"/>
      <w:pPr>
        <w:tabs>
          <w:tab w:val="num" w:pos="2892"/>
        </w:tabs>
        <w:ind w:left="2892" w:hanging="579"/>
      </w:pPr>
      <w:rPr>
        <w:rFonts w:cs="Times New Roman" w:hint="default"/>
      </w:rPr>
    </w:lvl>
  </w:abstractNum>
  <w:abstractNum w:abstractNumId="14" w15:restartNumberingAfterBreak="0">
    <w:nsid w:val="50895292"/>
    <w:multiLevelType w:val="singleLevel"/>
    <w:tmpl w:val="F612B654"/>
    <w:styleLink w:val="Normallist18"/>
    <w:lvl w:ilvl="0">
      <w:start w:val="1"/>
      <w:numFmt w:val="decimal"/>
      <w:pStyle w:val="Normal-num"/>
      <w:lvlText w:val="%1."/>
      <w:lvlJc w:val="left"/>
      <w:pPr>
        <w:tabs>
          <w:tab w:val="num" w:pos="720"/>
        </w:tabs>
        <w:ind w:left="720" w:hanging="720"/>
      </w:pPr>
      <w:rPr>
        <w:rFonts w:cs="Times New Roman" w:hint="default"/>
      </w:rPr>
    </w:lvl>
  </w:abstractNum>
  <w:abstractNum w:abstractNumId="15"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305"/>
        </w:tabs>
        <w:ind w:left="1418"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616"/>
        </w:tabs>
        <w:ind w:left="2997"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53273BF4"/>
    <w:multiLevelType w:val="hybridMultilevel"/>
    <w:tmpl w:val="F36045DE"/>
    <w:lvl w:ilvl="0" w:tplc="FDEE3432">
      <w:start w:val="29"/>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num w:numId="1">
    <w:abstractNumId w:val="15"/>
  </w:num>
  <w:num w:numId="2">
    <w:abstractNumId w:val="6"/>
  </w:num>
  <w:num w:numId="3">
    <w:abstractNumId w:val="11"/>
  </w:num>
  <w:num w:numId="4">
    <w:abstractNumId w:val="15"/>
  </w:num>
  <w:num w:numId="5">
    <w:abstractNumId w:val="10"/>
  </w:num>
  <w:num w:numId="6">
    <w:abstractNumId w:val="14"/>
  </w:num>
  <w:num w:numId="7">
    <w:abstractNumId w:val="7"/>
  </w:num>
  <w:num w:numId="8">
    <w:abstractNumId w:val="13"/>
  </w:num>
  <w:num w:numId="9">
    <w:abstractNumId w:val="3"/>
  </w:num>
  <w:num w:numId="10">
    <w:abstractNumId w:val="0"/>
  </w:num>
  <w:num w:numId="11">
    <w:abstractNumId w:val="9"/>
  </w:num>
  <w:num w:numId="12">
    <w:abstractNumId w:val="2"/>
  </w:num>
  <w:num w:numId="13">
    <w:abstractNumId w:val="5"/>
  </w:num>
  <w:num w:numId="14">
    <w:abstractNumId w:val="1"/>
  </w:num>
  <w:num w:numId="15">
    <w:abstractNumId w:val="16"/>
  </w:num>
  <w:num w:numId="16">
    <w:abstractNumId w:val="4"/>
  </w:num>
  <w:num w:numId="17">
    <w:abstractNumId w:val="12"/>
  </w:num>
  <w:num w:numId="18">
    <w:abstractNumId w:val="8"/>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herine Theotocatos">
    <w15:presenceInfo w15:providerId="None" w15:userId="Katherine Theotocatos"/>
  </w15:person>
  <w15:person w15:author="Prabhan Klapajon">
    <w15:presenceInfo w15:providerId="None" w15:userId="Prabhan Klapaj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oNotDisplayPageBoundaries/>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s-CL" w:vendorID="64" w:dllVersion="0" w:nlCheck="1" w:checkStyle="1"/>
  <w:activeWritingStyle w:appName="MSWord" w:lang="es-ES_tradnl" w:vendorID="64" w:dllVersion="0"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619"/>
  <w:hyphenationZone w:val="425"/>
  <w:evenAndOddHeaders/>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057"/>
    <w:rsid w:val="00002D73"/>
    <w:rsid w:val="00011959"/>
    <w:rsid w:val="0001308D"/>
    <w:rsid w:val="00014FF7"/>
    <w:rsid w:val="00017700"/>
    <w:rsid w:val="00017B1D"/>
    <w:rsid w:val="0002738F"/>
    <w:rsid w:val="00034529"/>
    <w:rsid w:val="00034BCD"/>
    <w:rsid w:val="00036B21"/>
    <w:rsid w:val="00042F9F"/>
    <w:rsid w:val="00050E73"/>
    <w:rsid w:val="00066B83"/>
    <w:rsid w:val="0007654D"/>
    <w:rsid w:val="000817AE"/>
    <w:rsid w:val="00082BCC"/>
    <w:rsid w:val="00083418"/>
    <w:rsid w:val="000847C8"/>
    <w:rsid w:val="000870D9"/>
    <w:rsid w:val="00087E2B"/>
    <w:rsid w:val="00092BA2"/>
    <w:rsid w:val="00095E4A"/>
    <w:rsid w:val="00096759"/>
    <w:rsid w:val="000B5B3D"/>
    <w:rsid w:val="000D109A"/>
    <w:rsid w:val="000E1088"/>
    <w:rsid w:val="000F02D2"/>
    <w:rsid w:val="000F7105"/>
    <w:rsid w:val="001027CF"/>
    <w:rsid w:val="0010590D"/>
    <w:rsid w:val="00117C50"/>
    <w:rsid w:val="00126A29"/>
    <w:rsid w:val="00130E2B"/>
    <w:rsid w:val="0013209E"/>
    <w:rsid w:val="001441D6"/>
    <w:rsid w:val="001466FC"/>
    <w:rsid w:val="00147CCC"/>
    <w:rsid w:val="0015125A"/>
    <w:rsid w:val="001530CC"/>
    <w:rsid w:val="00156E46"/>
    <w:rsid w:val="0015750F"/>
    <w:rsid w:val="00157D28"/>
    <w:rsid w:val="00160754"/>
    <w:rsid w:val="00161E33"/>
    <w:rsid w:val="00171C30"/>
    <w:rsid w:val="00176516"/>
    <w:rsid w:val="001839C7"/>
    <w:rsid w:val="00184994"/>
    <w:rsid w:val="001928D7"/>
    <w:rsid w:val="001933E9"/>
    <w:rsid w:val="00195AAF"/>
    <w:rsid w:val="001967B8"/>
    <w:rsid w:val="0019757B"/>
    <w:rsid w:val="001A5850"/>
    <w:rsid w:val="001A763F"/>
    <w:rsid w:val="001A7856"/>
    <w:rsid w:val="001B4D58"/>
    <w:rsid w:val="001B6547"/>
    <w:rsid w:val="001C0853"/>
    <w:rsid w:val="001C1CB7"/>
    <w:rsid w:val="001C1DFE"/>
    <w:rsid w:val="001C1F64"/>
    <w:rsid w:val="001C2A20"/>
    <w:rsid w:val="001C7002"/>
    <w:rsid w:val="001D521D"/>
    <w:rsid w:val="001E4008"/>
    <w:rsid w:val="001F2981"/>
    <w:rsid w:val="00200447"/>
    <w:rsid w:val="00203EA4"/>
    <w:rsid w:val="00207C95"/>
    <w:rsid w:val="00213A59"/>
    <w:rsid w:val="0021643B"/>
    <w:rsid w:val="00216608"/>
    <w:rsid w:val="00220156"/>
    <w:rsid w:val="00222144"/>
    <w:rsid w:val="00224434"/>
    <w:rsid w:val="002277CF"/>
    <w:rsid w:val="0023197C"/>
    <w:rsid w:val="00233036"/>
    <w:rsid w:val="00233AD2"/>
    <w:rsid w:val="00241793"/>
    <w:rsid w:val="00251591"/>
    <w:rsid w:val="00252638"/>
    <w:rsid w:val="002609CC"/>
    <w:rsid w:val="00264717"/>
    <w:rsid w:val="0026569A"/>
    <w:rsid w:val="002659BA"/>
    <w:rsid w:val="0027036D"/>
    <w:rsid w:val="0027287A"/>
    <w:rsid w:val="0027339E"/>
    <w:rsid w:val="002768E3"/>
    <w:rsid w:val="00276F8A"/>
    <w:rsid w:val="002852C8"/>
    <w:rsid w:val="00285A81"/>
    <w:rsid w:val="002874EA"/>
    <w:rsid w:val="0029158A"/>
    <w:rsid w:val="00292252"/>
    <w:rsid w:val="00294C42"/>
    <w:rsid w:val="002A1632"/>
    <w:rsid w:val="002A6C0B"/>
    <w:rsid w:val="002B0543"/>
    <w:rsid w:val="002B1DC3"/>
    <w:rsid w:val="002B2F34"/>
    <w:rsid w:val="002C1077"/>
    <w:rsid w:val="002C1501"/>
    <w:rsid w:val="002C1FD4"/>
    <w:rsid w:val="002C7669"/>
    <w:rsid w:val="002D76DA"/>
    <w:rsid w:val="00311876"/>
    <w:rsid w:val="00314396"/>
    <w:rsid w:val="00314D1E"/>
    <w:rsid w:val="00324164"/>
    <w:rsid w:val="00332AA5"/>
    <w:rsid w:val="00332F50"/>
    <w:rsid w:val="00342C13"/>
    <w:rsid w:val="00345C32"/>
    <w:rsid w:val="0034772E"/>
    <w:rsid w:val="003571CD"/>
    <w:rsid w:val="00357CFF"/>
    <w:rsid w:val="0036123D"/>
    <w:rsid w:val="003618F1"/>
    <w:rsid w:val="0037730F"/>
    <w:rsid w:val="0038160A"/>
    <w:rsid w:val="00384D5A"/>
    <w:rsid w:val="00385352"/>
    <w:rsid w:val="00392218"/>
    <w:rsid w:val="00394FFB"/>
    <w:rsid w:val="003959B0"/>
    <w:rsid w:val="003A21B9"/>
    <w:rsid w:val="003A3DAC"/>
    <w:rsid w:val="003A6940"/>
    <w:rsid w:val="003B17AE"/>
    <w:rsid w:val="003B535E"/>
    <w:rsid w:val="003E0117"/>
    <w:rsid w:val="003E4D8F"/>
    <w:rsid w:val="003E616F"/>
    <w:rsid w:val="003F1A36"/>
    <w:rsid w:val="004215DF"/>
    <w:rsid w:val="00421E99"/>
    <w:rsid w:val="00422B00"/>
    <w:rsid w:val="00432544"/>
    <w:rsid w:val="0043263B"/>
    <w:rsid w:val="00443D42"/>
    <w:rsid w:val="0045038D"/>
    <w:rsid w:val="00453162"/>
    <w:rsid w:val="004550BE"/>
    <w:rsid w:val="00455F91"/>
    <w:rsid w:val="00464551"/>
    <w:rsid w:val="00472201"/>
    <w:rsid w:val="00474941"/>
    <w:rsid w:val="00477A1B"/>
    <w:rsid w:val="004831F8"/>
    <w:rsid w:val="00491FCE"/>
    <w:rsid w:val="00497C3E"/>
    <w:rsid w:val="004A2D3A"/>
    <w:rsid w:val="004B1342"/>
    <w:rsid w:val="004B6064"/>
    <w:rsid w:val="004D585C"/>
    <w:rsid w:val="004E71F7"/>
    <w:rsid w:val="004F1F0D"/>
    <w:rsid w:val="004F2112"/>
    <w:rsid w:val="004F6837"/>
    <w:rsid w:val="0050224B"/>
    <w:rsid w:val="005115DD"/>
    <w:rsid w:val="0051444F"/>
    <w:rsid w:val="00516CE8"/>
    <w:rsid w:val="00525B56"/>
    <w:rsid w:val="0053607F"/>
    <w:rsid w:val="00541F73"/>
    <w:rsid w:val="00544120"/>
    <w:rsid w:val="00552899"/>
    <w:rsid w:val="00553D82"/>
    <w:rsid w:val="00554500"/>
    <w:rsid w:val="00556498"/>
    <w:rsid w:val="00557ABD"/>
    <w:rsid w:val="005663A7"/>
    <w:rsid w:val="00566D29"/>
    <w:rsid w:val="0057057E"/>
    <w:rsid w:val="00573535"/>
    <w:rsid w:val="0057707A"/>
    <w:rsid w:val="00587DC8"/>
    <w:rsid w:val="0059151B"/>
    <w:rsid w:val="00597CD9"/>
    <w:rsid w:val="005A655F"/>
    <w:rsid w:val="005B0BB3"/>
    <w:rsid w:val="005B10CD"/>
    <w:rsid w:val="005B6107"/>
    <w:rsid w:val="005C49E1"/>
    <w:rsid w:val="005C54F6"/>
    <w:rsid w:val="005D342F"/>
    <w:rsid w:val="005F0644"/>
    <w:rsid w:val="005F12ED"/>
    <w:rsid w:val="005F3784"/>
    <w:rsid w:val="005F5135"/>
    <w:rsid w:val="00602829"/>
    <w:rsid w:val="006033F7"/>
    <w:rsid w:val="00603FF8"/>
    <w:rsid w:val="00610F3F"/>
    <w:rsid w:val="006117A7"/>
    <w:rsid w:val="00614DB2"/>
    <w:rsid w:val="00616CB3"/>
    <w:rsid w:val="00622484"/>
    <w:rsid w:val="0062487A"/>
    <w:rsid w:val="00624A31"/>
    <w:rsid w:val="00626C03"/>
    <w:rsid w:val="00630074"/>
    <w:rsid w:val="006324D1"/>
    <w:rsid w:val="006367B6"/>
    <w:rsid w:val="00637014"/>
    <w:rsid w:val="0063733B"/>
    <w:rsid w:val="006414D2"/>
    <w:rsid w:val="00644119"/>
    <w:rsid w:val="00647173"/>
    <w:rsid w:val="006522DE"/>
    <w:rsid w:val="00655110"/>
    <w:rsid w:val="00657762"/>
    <w:rsid w:val="00661391"/>
    <w:rsid w:val="0066355B"/>
    <w:rsid w:val="006652E6"/>
    <w:rsid w:val="00672885"/>
    <w:rsid w:val="00672AE8"/>
    <w:rsid w:val="00673C40"/>
    <w:rsid w:val="00673EDF"/>
    <w:rsid w:val="00676A9B"/>
    <w:rsid w:val="00681ECF"/>
    <w:rsid w:val="006853C6"/>
    <w:rsid w:val="00687C37"/>
    <w:rsid w:val="006A10BC"/>
    <w:rsid w:val="006B5D63"/>
    <w:rsid w:val="006B6208"/>
    <w:rsid w:val="006C18BA"/>
    <w:rsid w:val="006C4839"/>
    <w:rsid w:val="006C660B"/>
    <w:rsid w:val="006C73FB"/>
    <w:rsid w:val="006D2DAA"/>
    <w:rsid w:val="006D5896"/>
    <w:rsid w:val="006F15B8"/>
    <w:rsid w:val="006F2268"/>
    <w:rsid w:val="006F4DE2"/>
    <w:rsid w:val="006F58CD"/>
    <w:rsid w:val="00703D0A"/>
    <w:rsid w:val="007124BE"/>
    <w:rsid w:val="00712D50"/>
    <w:rsid w:val="00714076"/>
    <w:rsid w:val="00714508"/>
    <w:rsid w:val="007166BD"/>
    <w:rsid w:val="007179ED"/>
    <w:rsid w:val="00732FE8"/>
    <w:rsid w:val="00745F72"/>
    <w:rsid w:val="00747846"/>
    <w:rsid w:val="007505D8"/>
    <w:rsid w:val="00753D54"/>
    <w:rsid w:val="00753F74"/>
    <w:rsid w:val="00757BCC"/>
    <w:rsid w:val="00762827"/>
    <w:rsid w:val="00762CA4"/>
    <w:rsid w:val="007719AF"/>
    <w:rsid w:val="007750E3"/>
    <w:rsid w:val="00775873"/>
    <w:rsid w:val="0077794D"/>
    <w:rsid w:val="00781DD9"/>
    <w:rsid w:val="00782F61"/>
    <w:rsid w:val="00786016"/>
    <w:rsid w:val="007938CE"/>
    <w:rsid w:val="007A2CAB"/>
    <w:rsid w:val="007B22F0"/>
    <w:rsid w:val="007C02C0"/>
    <w:rsid w:val="007D1870"/>
    <w:rsid w:val="007D5A06"/>
    <w:rsid w:val="007D7B76"/>
    <w:rsid w:val="007E154D"/>
    <w:rsid w:val="007E6FB2"/>
    <w:rsid w:val="007F06EC"/>
    <w:rsid w:val="007F2662"/>
    <w:rsid w:val="00802678"/>
    <w:rsid w:val="00802744"/>
    <w:rsid w:val="00813112"/>
    <w:rsid w:val="00815050"/>
    <w:rsid w:val="008152D5"/>
    <w:rsid w:val="0081534A"/>
    <w:rsid w:val="00815D3B"/>
    <w:rsid w:val="00820E15"/>
    <w:rsid w:val="008224A1"/>
    <w:rsid w:val="00825784"/>
    <w:rsid w:val="008323FC"/>
    <w:rsid w:val="0083407B"/>
    <w:rsid w:val="00844710"/>
    <w:rsid w:val="00845FF9"/>
    <w:rsid w:val="0085257A"/>
    <w:rsid w:val="00853935"/>
    <w:rsid w:val="0085518C"/>
    <w:rsid w:val="00865F8B"/>
    <w:rsid w:val="00874EF0"/>
    <w:rsid w:val="0088312E"/>
    <w:rsid w:val="00887B4C"/>
    <w:rsid w:val="008A0875"/>
    <w:rsid w:val="008A3784"/>
    <w:rsid w:val="008A60C0"/>
    <w:rsid w:val="008C250C"/>
    <w:rsid w:val="008C25BE"/>
    <w:rsid w:val="008D7D90"/>
    <w:rsid w:val="008E31A3"/>
    <w:rsid w:val="008E79F9"/>
    <w:rsid w:val="008F1ECB"/>
    <w:rsid w:val="008F772F"/>
    <w:rsid w:val="00900F3B"/>
    <w:rsid w:val="009110C9"/>
    <w:rsid w:val="00912530"/>
    <w:rsid w:val="0091346E"/>
    <w:rsid w:val="00914B57"/>
    <w:rsid w:val="00923DA7"/>
    <w:rsid w:val="00924199"/>
    <w:rsid w:val="00933980"/>
    <w:rsid w:val="009419A8"/>
    <w:rsid w:val="009458FB"/>
    <w:rsid w:val="009476DD"/>
    <w:rsid w:val="00951E29"/>
    <w:rsid w:val="0096637F"/>
    <w:rsid w:val="009713A2"/>
    <w:rsid w:val="009744E6"/>
    <w:rsid w:val="0097454F"/>
    <w:rsid w:val="009822BA"/>
    <w:rsid w:val="0099249B"/>
    <w:rsid w:val="009948D6"/>
    <w:rsid w:val="009B7D93"/>
    <w:rsid w:val="009C3CCD"/>
    <w:rsid w:val="009C3EDA"/>
    <w:rsid w:val="009C3F06"/>
    <w:rsid w:val="009C7F4A"/>
    <w:rsid w:val="009D3671"/>
    <w:rsid w:val="009D64D4"/>
    <w:rsid w:val="009D6ADA"/>
    <w:rsid w:val="009E0DC2"/>
    <w:rsid w:val="009E5803"/>
    <w:rsid w:val="009F15A9"/>
    <w:rsid w:val="009F1E4C"/>
    <w:rsid w:val="00A0023E"/>
    <w:rsid w:val="00A021CF"/>
    <w:rsid w:val="00A044AE"/>
    <w:rsid w:val="00A054CE"/>
    <w:rsid w:val="00A10833"/>
    <w:rsid w:val="00A222FF"/>
    <w:rsid w:val="00A225E2"/>
    <w:rsid w:val="00A26D5A"/>
    <w:rsid w:val="00A41547"/>
    <w:rsid w:val="00A476EE"/>
    <w:rsid w:val="00A52A69"/>
    <w:rsid w:val="00A62F8A"/>
    <w:rsid w:val="00A63F59"/>
    <w:rsid w:val="00A721A0"/>
    <w:rsid w:val="00A82B6E"/>
    <w:rsid w:val="00A8393E"/>
    <w:rsid w:val="00AA4C36"/>
    <w:rsid w:val="00AA4EF6"/>
    <w:rsid w:val="00AC0446"/>
    <w:rsid w:val="00AC0591"/>
    <w:rsid w:val="00AD33C3"/>
    <w:rsid w:val="00AD5D4A"/>
    <w:rsid w:val="00AE1397"/>
    <w:rsid w:val="00AE55BB"/>
    <w:rsid w:val="00AF372A"/>
    <w:rsid w:val="00AF455A"/>
    <w:rsid w:val="00B24BF0"/>
    <w:rsid w:val="00B25F62"/>
    <w:rsid w:val="00B26977"/>
    <w:rsid w:val="00B271C6"/>
    <w:rsid w:val="00B305DD"/>
    <w:rsid w:val="00B319ED"/>
    <w:rsid w:val="00B401D7"/>
    <w:rsid w:val="00B42BEA"/>
    <w:rsid w:val="00B52AA9"/>
    <w:rsid w:val="00B52B29"/>
    <w:rsid w:val="00B532DA"/>
    <w:rsid w:val="00B5502C"/>
    <w:rsid w:val="00B5570F"/>
    <w:rsid w:val="00B64E42"/>
    <w:rsid w:val="00B7276A"/>
    <w:rsid w:val="00B7420E"/>
    <w:rsid w:val="00B82723"/>
    <w:rsid w:val="00B848DC"/>
    <w:rsid w:val="00B96C3E"/>
    <w:rsid w:val="00B97F8E"/>
    <w:rsid w:val="00BA1231"/>
    <w:rsid w:val="00BB0AA3"/>
    <w:rsid w:val="00BB0D9F"/>
    <w:rsid w:val="00BB31A9"/>
    <w:rsid w:val="00BB628D"/>
    <w:rsid w:val="00BC31C9"/>
    <w:rsid w:val="00BD3998"/>
    <w:rsid w:val="00BE276F"/>
    <w:rsid w:val="00BE6807"/>
    <w:rsid w:val="00BF71E4"/>
    <w:rsid w:val="00C05D9F"/>
    <w:rsid w:val="00C149F2"/>
    <w:rsid w:val="00C25206"/>
    <w:rsid w:val="00C31509"/>
    <w:rsid w:val="00C5116A"/>
    <w:rsid w:val="00C51DE3"/>
    <w:rsid w:val="00C5273D"/>
    <w:rsid w:val="00C57CBF"/>
    <w:rsid w:val="00C60117"/>
    <w:rsid w:val="00C65781"/>
    <w:rsid w:val="00C71089"/>
    <w:rsid w:val="00C7226F"/>
    <w:rsid w:val="00C779ED"/>
    <w:rsid w:val="00C77E62"/>
    <w:rsid w:val="00C87C85"/>
    <w:rsid w:val="00C9127D"/>
    <w:rsid w:val="00C942B9"/>
    <w:rsid w:val="00C96949"/>
    <w:rsid w:val="00C97A00"/>
    <w:rsid w:val="00CA0BD2"/>
    <w:rsid w:val="00CA7121"/>
    <w:rsid w:val="00CA745C"/>
    <w:rsid w:val="00CB1F80"/>
    <w:rsid w:val="00CB7F1E"/>
    <w:rsid w:val="00CC2057"/>
    <w:rsid w:val="00CC292B"/>
    <w:rsid w:val="00CD3746"/>
    <w:rsid w:val="00CD46A3"/>
    <w:rsid w:val="00CD4875"/>
    <w:rsid w:val="00CE0AFC"/>
    <w:rsid w:val="00CE6720"/>
    <w:rsid w:val="00D04BEB"/>
    <w:rsid w:val="00D07E7C"/>
    <w:rsid w:val="00D12B09"/>
    <w:rsid w:val="00D21AF8"/>
    <w:rsid w:val="00D24797"/>
    <w:rsid w:val="00D26AAE"/>
    <w:rsid w:val="00D318E2"/>
    <w:rsid w:val="00D36FAC"/>
    <w:rsid w:val="00D52F96"/>
    <w:rsid w:val="00D57158"/>
    <w:rsid w:val="00D60920"/>
    <w:rsid w:val="00D6200E"/>
    <w:rsid w:val="00D745AC"/>
    <w:rsid w:val="00D80DE5"/>
    <w:rsid w:val="00D852AB"/>
    <w:rsid w:val="00D936C9"/>
    <w:rsid w:val="00DA25E3"/>
    <w:rsid w:val="00DA5CD4"/>
    <w:rsid w:val="00DB3E89"/>
    <w:rsid w:val="00DC1B28"/>
    <w:rsid w:val="00DC549E"/>
    <w:rsid w:val="00DD47DC"/>
    <w:rsid w:val="00DD54EA"/>
    <w:rsid w:val="00DE0460"/>
    <w:rsid w:val="00DE0FD1"/>
    <w:rsid w:val="00DE2EB2"/>
    <w:rsid w:val="00DE690B"/>
    <w:rsid w:val="00DF695E"/>
    <w:rsid w:val="00E075FC"/>
    <w:rsid w:val="00E16720"/>
    <w:rsid w:val="00E242DE"/>
    <w:rsid w:val="00E25199"/>
    <w:rsid w:val="00E46B2C"/>
    <w:rsid w:val="00E50584"/>
    <w:rsid w:val="00E52CE1"/>
    <w:rsid w:val="00E53710"/>
    <w:rsid w:val="00E60075"/>
    <w:rsid w:val="00E61E97"/>
    <w:rsid w:val="00E6545F"/>
    <w:rsid w:val="00E654F0"/>
    <w:rsid w:val="00E66B74"/>
    <w:rsid w:val="00E677DD"/>
    <w:rsid w:val="00E87D6B"/>
    <w:rsid w:val="00E92392"/>
    <w:rsid w:val="00E94278"/>
    <w:rsid w:val="00E96B6E"/>
    <w:rsid w:val="00EB17EB"/>
    <w:rsid w:val="00EB7672"/>
    <w:rsid w:val="00EC5920"/>
    <w:rsid w:val="00ED0AA8"/>
    <w:rsid w:val="00EF125D"/>
    <w:rsid w:val="00EF28B7"/>
    <w:rsid w:val="00EF335E"/>
    <w:rsid w:val="00EF65D9"/>
    <w:rsid w:val="00F15FA5"/>
    <w:rsid w:val="00F17082"/>
    <w:rsid w:val="00F2100B"/>
    <w:rsid w:val="00F223E3"/>
    <w:rsid w:val="00F225B6"/>
    <w:rsid w:val="00F258BB"/>
    <w:rsid w:val="00F3416B"/>
    <w:rsid w:val="00F34370"/>
    <w:rsid w:val="00F34533"/>
    <w:rsid w:val="00F35068"/>
    <w:rsid w:val="00F35657"/>
    <w:rsid w:val="00F4497F"/>
    <w:rsid w:val="00F549B1"/>
    <w:rsid w:val="00F73E2A"/>
    <w:rsid w:val="00F75354"/>
    <w:rsid w:val="00F84EDF"/>
    <w:rsid w:val="00F90B8D"/>
    <w:rsid w:val="00F975FA"/>
    <w:rsid w:val="00FA2526"/>
    <w:rsid w:val="00FB4FA4"/>
    <w:rsid w:val="00FB5B55"/>
    <w:rsid w:val="00FC6B08"/>
    <w:rsid w:val="00FD36F5"/>
    <w:rsid w:val="00FD3786"/>
    <w:rsid w:val="00FD6C3A"/>
    <w:rsid w:val="00FD7ECF"/>
    <w:rsid w:val="00FF14D1"/>
    <w:rsid w:val="00FF54F6"/>
    <w:rsid w:val="00FF619F"/>
    <w:rsid w:val="00FF61D9"/>
    <w:rsid w:val="00FF7DF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E6ED5BC"/>
  <w15:docId w15:val="{788F9BA8-663F-471E-90A9-7D6A3B529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40FF"/>
    <w:pPr>
      <w:tabs>
        <w:tab w:val="left" w:pos="1247"/>
        <w:tab w:val="left" w:pos="1814"/>
        <w:tab w:val="left" w:pos="2381"/>
        <w:tab w:val="left" w:pos="2948"/>
        <w:tab w:val="left" w:pos="3515"/>
      </w:tabs>
    </w:pPr>
    <w:rPr>
      <w:lang w:val="en-GB"/>
    </w:rPr>
  </w:style>
  <w:style w:type="paragraph" w:styleId="Heading1">
    <w:name w:val="heading 1"/>
    <w:aliases w:val="Para (1),Heading 1 Char3,Heading 1 Char2 Char,Para (1) Char Char,Heading 1 Char Char Char,Heading 1 Char1 Char Char Char,Heading 1 Char Char Char Char Char,Heading 1 Char1 Char Char Char Char Char,Heading 1 Char Char Char Char Char Char Char"/>
    <w:basedOn w:val="Normal"/>
    <w:next w:val="Normalnumber"/>
    <w:uiPriority w:val="9"/>
    <w:qFormat/>
    <w:rsid w:val="000D6941"/>
    <w:pPr>
      <w:keepNext/>
      <w:spacing w:before="240" w:after="120"/>
      <w:ind w:left="1247" w:hanging="680"/>
      <w:outlineLvl w:val="0"/>
    </w:pPr>
    <w:rPr>
      <w:b/>
      <w:sz w:val="28"/>
    </w:rPr>
  </w:style>
  <w:style w:type="paragraph" w:styleId="Heading2">
    <w:name w:val="heading 2"/>
    <w:aliases w:val="Heading 2 Char,Heading 2 Char1 Char,SubPara (a) Char1 Char,Heading 2 Char Char Char,Heading 2 Char1 Char Char Char,Heading 2 Char Char Char Char Char,SubPara (a) Char Char Char Char Char,Heading 2 Char1 Char Char Char Char Char,SubPara (a)"/>
    <w:basedOn w:val="Normal"/>
    <w:next w:val="Normalnumber"/>
    <w:uiPriority w:val="9"/>
    <w:qFormat/>
    <w:rsid w:val="000D6941"/>
    <w:pPr>
      <w:keepNext/>
      <w:spacing w:before="240" w:after="120"/>
      <w:ind w:left="1247" w:hanging="680"/>
      <w:outlineLvl w:val="1"/>
    </w:pPr>
    <w:rPr>
      <w:b/>
      <w:sz w:val="24"/>
      <w:szCs w:val="24"/>
    </w:rPr>
  </w:style>
  <w:style w:type="paragraph" w:styleId="Heading3">
    <w:name w:val="heading 3"/>
    <w:aliases w:val="Char"/>
    <w:basedOn w:val="Normal"/>
    <w:next w:val="Normalnumber"/>
    <w:uiPriority w:val="9"/>
    <w:qFormat/>
    <w:rsid w:val="000D6941"/>
    <w:pPr>
      <w:spacing w:after="120"/>
      <w:ind w:left="1247" w:hanging="680"/>
      <w:outlineLvl w:val="2"/>
    </w:pPr>
    <w:rPr>
      <w:b/>
    </w:rPr>
  </w:style>
  <w:style w:type="paragraph" w:styleId="Heading4">
    <w:name w:val="heading 4"/>
    <w:aliases w:val="Heading 11"/>
    <w:basedOn w:val="Heading3"/>
    <w:next w:val="Normalnumber"/>
    <w:uiPriority w:val="9"/>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uiPriority w:val="9"/>
    <w:qFormat/>
    <w:rsid w:val="000D6941"/>
    <w:pPr>
      <w:keepNext/>
      <w:ind w:left="578"/>
      <w:outlineLvl w:val="5"/>
    </w:pPr>
    <w:rPr>
      <w:b/>
      <w:bCs/>
      <w:sz w:val="24"/>
    </w:rPr>
  </w:style>
  <w:style w:type="paragraph" w:styleId="Heading7">
    <w:name w:val="heading 7"/>
    <w:basedOn w:val="Normal"/>
    <w:next w:val="Normal"/>
    <w:uiPriority w:val="9"/>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uiPriority w:val="9"/>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
    <w:semiHidden/>
    <w:rsid w:val="000D6941"/>
    <w:rPr>
      <w:rFonts w:ascii="Times New Roman" w:hAnsi="Times New Roman"/>
      <w:color w:val="auto"/>
      <w:sz w:val="20"/>
      <w:szCs w:val="18"/>
      <w:vertAlign w:val="superscript"/>
    </w:rPr>
  </w:style>
  <w:style w:type="paragraph" w:styleId="FootnoteText">
    <w:name w:val="footnote text"/>
    <w:aliases w:val="Fußnotentextf"/>
    <w:basedOn w:val="Normalpool"/>
    <w:link w:val="FootnoteTextChar"/>
    <w:rsid w:val="000D6941"/>
    <w:pPr>
      <w:spacing w:before="20" w:after="40"/>
      <w:ind w:left="1247"/>
    </w:pPr>
    <w:rPr>
      <w:sz w:val="18"/>
    </w:rPr>
  </w:style>
  <w:style w:type="character" w:customStyle="1" w:styleId="NormalnumberChar">
    <w:name w:val="Normal_number Char"/>
    <w:link w:val="Normalnumber"/>
    <w:rsid w:val="00BF40FF"/>
    <w:rPr>
      <w:lang w:val="en-GB"/>
    </w:rPr>
  </w:style>
  <w:style w:type="character" w:customStyle="1" w:styleId="HeaderChar">
    <w:name w:val="Header Char"/>
    <w:link w:val="Header"/>
    <w:semiHidden/>
    <w:locked/>
    <w:rsid w:val="00BF40FF"/>
    <w:rPr>
      <w:b/>
      <w:sz w:val="18"/>
      <w:lang w:val="en-GB" w:eastAsia="en-US" w:bidi="ar-SA"/>
    </w:rPr>
  </w:style>
  <w:style w:type="character" w:customStyle="1" w:styleId="FooterChar">
    <w:name w:val="Footer Char"/>
    <w:link w:val="Footer"/>
    <w:uiPriority w:val="99"/>
    <w:locked/>
    <w:rsid w:val="00BF40FF"/>
    <w:rPr>
      <w:sz w:val="18"/>
      <w:lang w:val="en-GB" w:eastAsia="en-US" w:bidi="ar-SA"/>
    </w:rPr>
  </w:style>
  <w:style w:type="paragraph" w:styleId="BalloonText">
    <w:name w:val="Balloon Text"/>
    <w:basedOn w:val="Normal"/>
    <w:link w:val="BalloonTextChar"/>
    <w:rsid w:val="00130E2B"/>
    <w:rPr>
      <w:rFonts w:ascii="Tahoma" w:hAnsi="Tahoma" w:cs="Tahoma"/>
      <w:sz w:val="16"/>
      <w:szCs w:val="16"/>
    </w:rPr>
  </w:style>
  <w:style w:type="character" w:customStyle="1" w:styleId="BalloonTextChar">
    <w:name w:val="Balloon Text Char"/>
    <w:link w:val="BalloonText"/>
    <w:rsid w:val="00130E2B"/>
    <w:rPr>
      <w:rFonts w:ascii="Tahoma" w:hAnsi="Tahoma" w:cs="Tahoma"/>
      <w:sz w:val="16"/>
      <w:szCs w:val="16"/>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spacing w:afterLines="0" w:after="240" w:afterAutospacing="0"/>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table" w:customStyle="1" w:styleId="57">
    <w:name w:val="57"/>
    <w:rsid w:val="00EF28B7"/>
    <w:pPr>
      <w:widowControl w:val="0"/>
      <w:autoSpaceDE w:val="0"/>
      <w:autoSpaceDN w:val="0"/>
      <w:adjustRightInd w:val="0"/>
    </w:pPr>
    <w:rPr>
      <w:sz w:val="24"/>
      <w:szCs w:val="24"/>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table" w:customStyle="1" w:styleId="28">
    <w:name w:val="28"/>
    <w:rsid w:val="00EF28B7"/>
    <w:pPr>
      <w:widowControl w:val="0"/>
      <w:autoSpaceDE w:val="0"/>
      <w:autoSpaceDN w:val="0"/>
      <w:adjustRightInd w:val="0"/>
    </w:pPr>
    <w:rPr>
      <w:sz w:val="24"/>
      <w:szCs w:val="24"/>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paragraph" w:styleId="DocumentMap">
    <w:name w:val="Document Map"/>
    <w:basedOn w:val="Normal"/>
    <w:link w:val="DocumentMapChar"/>
    <w:rsid w:val="00EF28B7"/>
    <w:pPr>
      <w:shd w:val="clear" w:color="auto" w:fill="000080"/>
    </w:pPr>
    <w:rPr>
      <w:rFonts w:ascii="Tahoma" w:hAnsi="Tahoma"/>
      <w:lang w:val="fr-FR" w:eastAsia="zh-CN"/>
    </w:rPr>
  </w:style>
  <w:style w:type="character" w:customStyle="1" w:styleId="DocumentMapChar">
    <w:name w:val="Document Map Char"/>
    <w:basedOn w:val="DefaultParagraphFont"/>
    <w:link w:val="DocumentMap"/>
    <w:rsid w:val="00EF28B7"/>
    <w:rPr>
      <w:rFonts w:ascii="Tahoma" w:hAnsi="Tahoma"/>
      <w:shd w:val="clear" w:color="auto" w:fill="000080"/>
      <w:lang w:val="fr-FR" w:eastAsia="zh-CN"/>
    </w:rPr>
  </w:style>
  <w:style w:type="paragraph" w:customStyle="1" w:styleId="Level2">
    <w:name w:val="Level2"/>
    <w:basedOn w:val="Normal"/>
    <w:autoRedefine/>
    <w:rsid w:val="00EF28B7"/>
    <w:pPr>
      <w:widowControl w:val="0"/>
      <w:spacing w:after="120"/>
      <w:ind w:firstLine="360"/>
      <w:jc w:val="both"/>
    </w:pPr>
    <w:rPr>
      <w:iCs/>
      <w:lang w:val="fr-FR" w:eastAsia="zh-CN"/>
    </w:rPr>
  </w:style>
  <w:style w:type="paragraph" w:styleId="Caption">
    <w:name w:val="caption"/>
    <w:basedOn w:val="Normal"/>
    <w:next w:val="Normal"/>
    <w:qFormat/>
    <w:rsid w:val="00EF28B7"/>
    <w:pPr>
      <w:widowControl w:val="0"/>
    </w:pPr>
    <w:rPr>
      <w:sz w:val="24"/>
      <w:lang w:val="fr-FR" w:eastAsia="zh-CN"/>
    </w:rPr>
  </w:style>
  <w:style w:type="paragraph" w:customStyle="1" w:styleId="Level3">
    <w:name w:val="Level3"/>
    <w:basedOn w:val="Level2"/>
    <w:autoRedefine/>
    <w:rsid w:val="00EF28B7"/>
  </w:style>
  <w:style w:type="paragraph" w:customStyle="1" w:styleId="Level1">
    <w:name w:val="Level1"/>
    <w:basedOn w:val="Normal"/>
    <w:rsid w:val="00EF28B7"/>
    <w:pPr>
      <w:numPr>
        <w:numId w:val="5"/>
      </w:numPr>
      <w:tabs>
        <w:tab w:val="left" w:pos="578"/>
        <w:tab w:val="left" w:pos="1157"/>
      </w:tabs>
      <w:spacing w:after="240"/>
    </w:pPr>
    <w:rPr>
      <w:lang w:val="fr-FR" w:eastAsia="zh-CN"/>
    </w:rPr>
  </w:style>
  <w:style w:type="paragraph" w:styleId="BodyText">
    <w:name w:val="Body Text"/>
    <w:basedOn w:val="Normal"/>
    <w:link w:val="BodyTextChar"/>
    <w:rsid w:val="00EF28B7"/>
    <w:pPr>
      <w:jc w:val="center"/>
    </w:pPr>
    <w:rPr>
      <w:lang w:val="fr-FR" w:eastAsia="zh-CN"/>
    </w:rPr>
  </w:style>
  <w:style w:type="character" w:customStyle="1" w:styleId="BodyTextChar">
    <w:name w:val="Body Text Char"/>
    <w:basedOn w:val="DefaultParagraphFont"/>
    <w:link w:val="BodyText"/>
    <w:rsid w:val="00EF28B7"/>
    <w:rPr>
      <w:lang w:val="fr-FR" w:eastAsia="zh-CN"/>
    </w:rPr>
  </w:style>
  <w:style w:type="paragraph" w:styleId="BodyTextIndent3">
    <w:name w:val="Body Text Indent 3"/>
    <w:basedOn w:val="Normal"/>
    <w:link w:val="BodyTextIndent3Char"/>
    <w:rsid w:val="00EF28B7"/>
    <w:pPr>
      <w:ind w:left="432"/>
    </w:pPr>
    <w:rPr>
      <w:lang w:val="fr-FR" w:eastAsia="zh-CN"/>
    </w:rPr>
  </w:style>
  <w:style w:type="character" w:customStyle="1" w:styleId="BodyTextIndent3Char">
    <w:name w:val="Body Text Indent 3 Char"/>
    <w:basedOn w:val="DefaultParagraphFont"/>
    <w:link w:val="BodyTextIndent3"/>
    <w:rsid w:val="00EF28B7"/>
    <w:rPr>
      <w:lang w:val="fr-FR" w:eastAsia="zh-CN"/>
    </w:rPr>
  </w:style>
  <w:style w:type="paragraph" w:styleId="BodyTextIndent">
    <w:name w:val="Body Text Indent"/>
    <w:basedOn w:val="Normal"/>
    <w:link w:val="BodyTextIndentChar"/>
    <w:rsid w:val="00EF28B7"/>
    <w:pPr>
      <w:ind w:left="720" w:hanging="720"/>
    </w:pPr>
    <w:rPr>
      <w:color w:val="000000"/>
      <w:lang w:val="en-US" w:eastAsia="zh-CN"/>
    </w:rPr>
  </w:style>
  <w:style w:type="character" w:customStyle="1" w:styleId="BodyTextIndentChar">
    <w:name w:val="Body Text Indent Char"/>
    <w:basedOn w:val="DefaultParagraphFont"/>
    <w:link w:val="BodyTextIndent"/>
    <w:rsid w:val="00EF28B7"/>
    <w:rPr>
      <w:color w:val="000000"/>
      <w:lang w:eastAsia="zh-CN"/>
    </w:rPr>
  </w:style>
  <w:style w:type="paragraph" w:customStyle="1" w:styleId="Anxhead">
    <w:name w:val="Anx head"/>
    <w:basedOn w:val="Normal"/>
    <w:rsid w:val="00EF28B7"/>
    <w:rPr>
      <w:b/>
      <w:bCs/>
      <w:sz w:val="28"/>
      <w:szCs w:val="22"/>
      <w:lang w:val="fr-FR"/>
    </w:rPr>
  </w:style>
  <w:style w:type="paragraph" w:customStyle="1" w:styleId="Anxsubhead">
    <w:name w:val="Anx subhead"/>
    <w:basedOn w:val="Normal"/>
    <w:rsid w:val="00EF28B7"/>
    <w:pPr>
      <w:ind w:left="1247"/>
    </w:pPr>
    <w:rPr>
      <w:b/>
      <w:bCs/>
      <w:sz w:val="24"/>
      <w:szCs w:val="24"/>
      <w:lang w:val="fr-FR"/>
    </w:rPr>
  </w:style>
  <w:style w:type="paragraph" w:customStyle="1" w:styleId="Anxtitle">
    <w:name w:val="Anx title"/>
    <w:basedOn w:val="Normal"/>
    <w:rsid w:val="00EF28B7"/>
    <w:pPr>
      <w:ind w:left="1247"/>
    </w:pPr>
    <w:rPr>
      <w:b/>
      <w:bCs/>
      <w:sz w:val="28"/>
      <w:szCs w:val="26"/>
      <w:lang w:val="fr-FR"/>
    </w:rPr>
  </w:style>
  <w:style w:type="paragraph" w:customStyle="1" w:styleId="Paralevel1">
    <w:name w:val="Para level1"/>
    <w:basedOn w:val="Normal"/>
    <w:link w:val="Paralevel1Char"/>
    <w:autoRedefine/>
    <w:rsid w:val="00EF28B7"/>
    <w:pPr>
      <w:suppressAutoHyphens/>
      <w:spacing w:after="120"/>
      <w:ind w:left="1248" w:firstLine="12"/>
    </w:pPr>
    <w:rPr>
      <w:lang w:val="fr-FR" w:eastAsia="zh-CN"/>
    </w:rPr>
  </w:style>
  <w:style w:type="character" w:customStyle="1" w:styleId="Paralevel1Char">
    <w:name w:val="Para level1 Char"/>
    <w:link w:val="Paralevel1"/>
    <w:locked/>
    <w:rsid w:val="00EF28B7"/>
    <w:rPr>
      <w:lang w:val="fr-FR" w:eastAsia="zh-CN"/>
    </w:rPr>
  </w:style>
  <w:style w:type="paragraph" w:customStyle="1" w:styleId="Paralevel2">
    <w:name w:val="Para level2"/>
    <w:basedOn w:val="Paralevel1"/>
    <w:link w:val="Paralevel2Char"/>
    <w:autoRedefine/>
    <w:rsid w:val="00EF28B7"/>
    <w:pPr>
      <w:numPr>
        <w:numId w:val="7"/>
      </w:numPr>
      <w:tabs>
        <w:tab w:val="clear" w:pos="644"/>
      </w:tabs>
      <w:ind w:left="1248" w:firstLine="12"/>
    </w:pPr>
  </w:style>
  <w:style w:type="character" w:customStyle="1" w:styleId="Paralevel2Char">
    <w:name w:val="Para level2 Char"/>
    <w:link w:val="Paralevel2"/>
    <w:locked/>
    <w:rsid w:val="00EF28B7"/>
    <w:rPr>
      <w:lang w:val="fr-FR" w:eastAsia="zh-CN"/>
    </w:rPr>
  </w:style>
  <w:style w:type="paragraph" w:customStyle="1" w:styleId="Paralevel3">
    <w:name w:val="Para level3"/>
    <w:basedOn w:val="Paralevel2"/>
    <w:rsid w:val="00EF28B7"/>
    <w:pPr>
      <w:numPr>
        <w:numId w:val="8"/>
      </w:numPr>
      <w:tabs>
        <w:tab w:val="clear" w:pos="2892"/>
        <w:tab w:val="num" w:pos="720"/>
        <w:tab w:val="num" w:pos="938"/>
      </w:tabs>
      <w:ind w:left="360" w:hanging="360"/>
    </w:pPr>
    <w:rPr>
      <w:lang w:eastAsia="en-US"/>
    </w:rPr>
  </w:style>
  <w:style w:type="paragraph" w:customStyle="1" w:styleId="Subtitle">
    <w:name w:val="Sub title"/>
    <w:basedOn w:val="Heading2"/>
    <w:rsid w:val="00EF28B7"/>
    <w:pPr>
      <w:spacing w:before="0" w:after="0"/>
      <w:ind w:firstLine="0"/>
    </w:pPr>
    <w:rPr>
      <w:lang w:val="fr-FR"/>
    </w:rPr>
  </w:style>
  <w:style w:type="paragraph" w:styleId="Title">
    <w:name w:val="Title"/>
    <w:basedOn w:val="Normal"/>
    <w:link w:val="TitleChar"/>
    <w:autoRedefine/>
    <w:qFormat/>
    <w:rsid w:val="00EF28B7"/>
    <w:pPr>
      <w:spacing w:before="360" w:after="240"/>
      <w:ind w:left="1134" w:right="567"/>
      <w:outlineLvl w:val="0"/>
    </w:pPr>
    <w:rPr>
      <w:rFonts w:cs="Arial"/>
      <w:b/>
      <w:bCs/>
      <w:kern w:val="28"/>
      <w:sz w:val="28"/>
      <w:szCs w:val="28"/>
      <w:lang w:val="fr-FR"/>
    </w:rPr>
  </w:style>
  <w:style w:type="character" w:customStyle="1" w:styleId="TitleChar">
    <w:name w:val="Title Char"/>
    <w:basedOn w:val="DefaultParagraphFont"/>
    <w:link w:val="Title"/>
    <w:rsid w:val="00EF28B7"/>
    <w:rPr>
      <w:rFonts w:cs="Arial"/>
      <w:b/>
      <w:bCs/>
      <w:kern w:val="28"/>
      <w:sz w:val="28"/>
      <w:szCs w:val="28"/>
      <w:lang w:val="fr-FR"/>
    </w:rPr>
  </w:style>
  <w:style w:type="paragraph" w:customStyle="1" w:styleId="Annex">
    <w:name w:val="Annex"/>
    <w:basedOn w:val="Normal"/>
    <w:next w:val="Normal"/>
    <w:autoRedefine/>
    <w:rsid w:val="00EF28B7"/>
    <w:rPr>
      <w:b/>
      <w:lang w:val="fr-FR" w:eastAsia="zh-CN"/>
    </w:rPr>
  </w:style>
  <w:style w:type="paragraph" w:customStyle="1" w:styleId="Paralevel1CharCharCharCharCharCharCharCharChar">
    <w:name w:val="Para level1 Char Char Char Char Char Char Char Char Char"/>
    <w:basedOn w:val="Normal"/>
    <w:autoRedefine/>
    <w:rsid w:val="00EF28B7"/>
    <w:pPr>
      <w:tabs>
        <w:tab w:val="left" w:pos="3119"/>
      </w:tabs>
      <w:suppressAutoHyphens/>
      <w:spacing w:after="120"/>
    </w:pPr>
    <w:rPr>
      <w:lang w:val="fr-FR" w:eastAsia="zh-CN"/>
    </w:rPr>
  </w:style>
  <w:style w:type="paragraph" w:customStyle="1" w:styleId="Paralevel1CharChar">
    <w:name w:val="Para level1 Char Char"/>
    <w:basedOn w:val="Normal"/>
    <w:link w:val="Paralevel1CharCharChar"/>
    <w:autoRedefine/>
    <w:rsid w:val="00EF28B7"/>
    <w:pPr>
      <w:suppressAutoHyphens/>
      <w:spacing w:after="120"/>
    </w:pPr>
    <w:rPr>
      <w:rFonts w:eastAsia="MS Mincho"/>
      <w:lang w:val="en-US" w:eastAsia="ja-JP"/>
    </w:rPr>
  </w:style>
  <w:style w:type="paragraph" w:styleId="E-mailSignature">
    <w:name w:val="E-mail Signature"/>
    <w:basedOn w:val="Normal"/>
    <w:link w:val="E-mailSignatureChar"/>
    <w:rsid w:val="00EF28B7"/>
    <w:pPr>
      <w:jc w:val="both"/>
    </w:pPr>
    <w:rPr>
      <w:sz w:val="24"/>
      <w:lang w:val="fr-FR" w:eastAsia="zh-CN"/>
    </w:rPr>
  </w:style>
  <w:style w:type="character" w:customStyle="1" w:styleId="E-mailSignatureChar">
    <w:name w:val="E-mail Signature Char"/>
    <w:basedOn w:val="DefaultParagraphFont"/>
    <w:link w:val="E-mailSignature"/>
    <w:rsid w:val="00EF28B7"/>
    <w:rPr>
      <w:sz w:val="24"/>
      <w:lang w:val="fr-FR" w:eastAsia="zh-CN"/>
    </w:rPr>
  </w:style>
  <w:style w:type="paragraph" w:customStyle="1" w:styleId="H1">
    <w:name w:val="_ H_1"/>
    <w:basedOn w:val="Normal"/>
    <w:next w:val="SingleTxt"/>
    <w:rsid w:val="00EF28B7"/>
    <w:pPr>
      <w:keepNext/>
      <w:keepLines/>
      <w:suppressAutoHyphens/>
      <w:outlineLvl w:val="0"/>
    </w:pPr>
    <w:rPr>
      <w:b/>
      <w:spacing w:val="4"/>
      <w:w w:val="103"/>
      <w:kern w:val="14"/>
      <w:lang w:val="fr-FR" w:eastAsia="zh-CN"/>
    </w:rPr>
  </w:style>
  <w:style w:type="paragraph" w:customStyle="1" w:styleId="SingleTxt">
    <w:name w:val="__Single Txt"/>
    <w:basedOn w:val="Normal"/>
    <w:rsid w:val="00EF28B7"/>
    <w:pPr>
      <w:tabs>
        <w:tab w:val="clear" w:pos="1247"/>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pPr>
    <w:rPr>
      <w:spacing w:val="4"/>
      <w:w w:val="103"/>
      <w:kern w:val="14"/>
      <w:lang w:val="fr-CA" w:eastAsia="zh-CN"/>
    </w:rPr>
  </w:style>
  <w:style w:type="paragraph" w:customStyle="1" w:styleId="MainText">
    <w:name w:val="Main Text"/>
    <w:rsid w:val="00EF28B7"/>
    <w:pPr>
      <w:spacing w:after="240" w:line="240" w:lineRule="exact"/>
      <w:ind w:left="567" w:hanging="567"/>
    </w:pPr>
    <w:rPr>
      <w:color w:val="000000"/>
      <w:lang w:val="en-GB" w:eastAsia="zh-CN"/>
    </w:rPr>
  </w:style>
  <w:style w:type="paragraph" w:customStyle="1" w:styleId="HeadingSub">
    <w:name w:val="Heading: Sub"/>
    <w:basedOn w:val="MainText"/>
    <w:rsid w:val="00EF28B7"/>
  </w:style>
  <w:style w:type="character" w:customStyle="1" w:styleId="Paralevel1Char1">
    <w:name w:val="Para level1 Char1"/>
    <w:rsid w:val="00EF28B7"/>
    <w:rPr>
      <w:lang w:val="en-GB"/>
    </w:rPr>
  </w:style>
  <w:style w:type="character" w:customStyle="1" w:styleId="Paralevel2Char1">
    <w:name w:val="Para level2 Char1"/>
    <w:rsid w:val="00EF28B7"/>
    <w:rPr>
      <w:rFonts w:cs="Times New Roman"/>
      <w:lang w:val="en-GB"/>
    </w:rPr>
  </w:style>
  <w:style w:type="paragraph" w:styleId="BodyTextIndent2">
    <w:name w:val="Body Text Indent 2"/>
    <w:basedOn w:val="Normal"/>
    <w:link w:val="BodyTextIndent2Char"/>
    <w:rsid w:val="00EF28B7"/>
    <w:pPr>
      <w:spacing w:after="120" w:line="480" w:lineRule="auto"/>
      <w:ind w:left="360"/>
    </w:pPr>
    <w:rPr>
      <w:lang w:val="fr-FR" w:eastAsia="zh-CN"/>
    </w:rPr>
  </w:style>
  <w:style w:type="character" w:customStyle="1" w:styleId="BodyTextIndent2Char">
    <w:name w:val="Body Text Indent 2 Char"/>
    <w:basedOn w:val="DefaultParagraphFont"/>
    <w:link w:val="BodyTextIndent2"/>
    <w:rsid w:val="00EF28B7"/>
    <w:rPr>
      <w:lang w:val="fr-FR" w:eastAsia="zh-CN"/>
    </w:rPr>
  </w:style>
  <w:style w:type="paragraph" w:customStyle="1" w:styleId="Heading">
    <w:name w:val="Heading"/>
    <w:basedOn w:val="Normal"/>
    <w:next w:val="Normal"/>
    <w:rsid w:val="00EF28B7"/>
    <w:pPr>
      <w:tabs>
        <w:tab w:val="left" w:pos="720"/>
        <w:tab w:val="left" w:pos="1440"/>
        <w:tab w:val="left" w:pos="5760"/>
      </w:tabs>
      <w:jc w:val="center"/>
    </w:pPr>
    <w:rPr>
      <w:b/>
      <w:caps/>
      <w:lang w:val="fr-FR" w:eastAsia="zh-CN"/>
    </w:rPr>
  </w:style>
  <w:style w:type="character" w:customStyle="1" w:styleId="Paralevel1CharChar1">
    <w:name w:val="Para level1 Char Char1"/>
    <w:rsid w:val="00EF28B7"/>
    <w:rPr>
      <w:lang w:val="en-GB"/>
    </w:rPr>
  </w:style>
  <w:style w:type="paragraph" w:customStyle="1" w:styleId="Temp1">
    <w:name w:val="Temp 1"/>
    <w:basedOn w:val="Paralevel2"/>
    <w:rsid w:val="00EF28B7"/>
    <w:pPr>
      <w:tabs>
        <w:tab w:val="num" w:pos="938"/>
        <w:tab w:val="num" w:pos="1440"/>
      </w:tabs>
      <w:ind w:left="1247" w:firstLine="624"/>
    </w:pPr>
    <w:rPr>
      <w:lang w:eastAsia="en-US"/>
    </w:rPr>
  </w:style>
  <w:style w:type="paragraph" w:customStyle="1" w:styleId="Style1">
    <w:name w:val="Style1"/>
    <w:basedOn w:val="Normal"/>
    <w:rsid w:val="00EF28B7"/>
    <w:pPr>
      <w:tabs>
        <w:tab w:val="num" w:pos="1530"/>
      </w:tabs>
      <w:ind w:left="1530" w:hanging="360"/>
    </w:pPr>
    <w:rPr>
      <w:lang w:val="fr-FR"/>
    </w:rPr>
  </w:style>
  <w:style w:type="paragraph" w:customStyle="1" w:styleId="Normal-num">
    <w:name w:val="Normal-num"/>
    <w:basedOn w:val="Normal"/>
    <w:next w:val="Normal"/>
    <w:rsid w:val="00EF28B7"/>
    <w:pPr>
      <w:numPr>
        <w:numId w:val="6"/>
      </w:numPr>
      <w:suppressAutoHyphens/>
      <w:ind w:left="576" w:hanging="576"/>
    </w:pPr>
    <w:rPr>
      <w:szCs w:val="22"/>
      <w:lang w:val="fr-FR" w:eastAsia="zh-CN"/>
    </w:rPr>
  </w:style>
  <w:style w:type="paragraph" w:styleId="BodyText3">
    <w:name w:val="Body Text 3"/>
    <w:basedOn w:val="Normal"/>
    <w:link w:val="BodyText3Char"/>
    <w:rsid w:val="00EF28B7"/>
    <w:pPr>
      <w:tabs>
        <w:tab w:val="left" w:pos="540"/>
      </w:tabs>
    </w:pPr>
    <w:rPr>
      <w:rFonts w:ascii="Arial" w:hAnsi="Arial" w:cs="Arial"/>
      <w:lang w:val="fr-FR"/>
    </w:rPr>
  </w:style>
  <w:style w:type="character" w:customStyle="1" w:styleId="BodyText3Char">
    <w:name w:val="Body Text 3 Char"/>
    <w:basedOn w:val="DefaultParagraphFont"/>
    <w:link w:val="BodyText3"/>
    <w:rsid w:val="00EF28B7"/>
    <w:rPr>
      <w:rFonts w:ascii="Arial" w:hAnsi="Arial" w:cs="Arial"/>
      <w:lang w:val="fr-FR"/>
    </w:rPr>
  </w:style>
  <w:style w:type="paragraph" w:customStyle="1" w:styleId="Paralevel1a">
    <w:name w:val="Para level1a"/>
    <w:basedOn w:val="Normal"/>
    <w:autoRedefine/>
    <w:rsid w:val="00EF28B7"/>
    <w:pPr>
      <w:tabs>
        <w:tab w:val="num" w:pos="360"/>
      </w:tabs>
      <w:suppressAutoHyphens/>
      <w:spacing w:after="120"/>
    </w:pPr>
    <w:rPr>
      <w:szCs w:val="22"/>
      <w:lang w:val="fr-FR"/>
    </w:rPr>
  </w:style>
  <w:style w:type="paragraph" w:customStyle="1" w:styleId="p6">
    <w:name w:val="p6"/>
    <w:basedOn w:val="Normal"/>
    <w:rsid w:val="00EF28B7"/>
    <w:pPr>
      <w:widowControl w:val="0"/>
      <w:autoSpaceDE w:val="0"/>
      <w:autoSpaceDN w:val="0"/>
      <w:adjustRightInd w:val="0"/>
      <w:ind w:left="1095" w:hanging="345"/>
      <w:jc w:val="both"/>
    </w:pPr>
    <w:rPr>
      <w:rFonts w:eastAsia="MS Mincho"/>
      <w:sz w:val="24"/>
      <w:szCs w:val="24"/>
      <w:lang w:val="en-US" w:eastAsia="ja-JP"/>
    </w:rPr>
  </w:style>
  <w:style w:type="paragraph" w:customStyle="1" w:styleId="Decisionparagraphs">
    <w:name w:val="Decision paragraphs"/>
    <w:basedOn w:val="Normal"/>
    <w:autoRedefine/>
    <w:rsid w:val="00EF28B7"/>
    <w:pPr>
      <w:spacing w:after="120"/>
      <w:ind w:left="1247" w:firstLine="624"/>
    </w:pPr>
    <w:rPr>
      <w:lang w:val="fr-FR"/>
    </w:rPr>
  </w:style>
  <w:style w:type="character" w:customStyle="1" w:styleId="dateline-separator">
    <w:name w:val="dateline-separator"/>
    <w:rsid w:val="00EF28B7"/>
    <w:rPr>
      <w:rFonts w:cs="Times New Roman"/>
    </w:rPr>
  </w:style>
  <w:style w:type="paragraph" w:customStyle="1" w:styleId="p7">
    <w:name w:val="p7"/>
    <w:basedOn w:val="Normal"/>
    <w:rsid w:val="00EF28B7"/>
    <w:pPr>
      <w:widowControl w:val="0"/>
      <w:autoSpaceDE w:val="0"/>
      <w:autoSpaceDN w:val="0"/>
      <w:adjustRightInd w:val="0"/>
      <w:ind w:left="1095"/>
      <w:jc w:val="both"/>
    </w:pPr>
    <w:rPr>
      <w:rFonts w:eastAsia="MS Mincho"/>
      <w:sz w:val="24"/>
      <w:szCs w:val="24"/>
      <w:lang w:val="en-US" w:eastAsia="ja-JP"/>
    </w:rPr>
  </w:style>
  <w:style w:type="paragraph" w:customStyle="1" w:styleId="p15">
    <w:name w:val="p15"/>
    <w:basedOn w:val="Normal"/>
    <w:rsid w:val="00EF28B7"/>
    <w:pPr>
      <w:widowControl w:val="0"/>
      <w:autoSpaceDE w:val="0"/>
      <w:autoSpaceDN w:val="0"/>
      <w:adjustRightInd w:val="0"/>
      <w:ind w:left="1095"/>
    </w:pPr>
    <w:rPr>
      <w:rFonts w:eastAsia="MS Mincho"/>
      <w:sz w:val="24"/>
      <w:szCs w:val="24"/>
      <w:lang w:val="en-US" w:eastAsia="ja-JP"/>
    </w:rPr>
  </w:style>
  <w:style w:type="paragraph" w:customStyle="1" w:styleId="p16">
    <w:name w:val="p16"/>
    <w:basedOn w:val="Normal"/>
    <w:rsid w:val="00EF28B7"/>
    <w:pPr>
      <w:widowControl w:val="0"/>
      <w:autoSpaceDE w:val="0"/>
      <w:autoSpaceDN w:val="0"/>
      <w:adjustRightInd w:val="0"/>
      <w:ind w:left="1095" w:hanging="345"/>
    </w:pPr>
    <w:rPr>
      <w:rFonts w:eastAsia="MS Mincho"/>
      <w:sz w:val="24"/>
      <w:szCs w:val="24"/>
      <w:lang w:val="en-US" w:eastAsia="ja-JP"/>
    </w:rPr>
  </w:style>
  <w:style w:type="paragraph" w:customStyle="1" w:styleId="p17">
    <w:name w:val="p17"/>
    <w:basedOn w:val="Normal"/>
    <w:rsid w:val="00EF28B7"/>
    <w:pPr>
      <w:widowControl w:val="0"/>
      <w:tabs>
        <w:tab w:val="left" w:pos="697"/>
        <w:tab w:val="left" w:pos="1048"/>
      </w:tabs>
      <w:autoSpaceDE w:val="0"/>
      <w:autoSpaceDN w:val="0"/>
      <w:adjustRightInd w:val="0"/>
      <w:ind w:left="1048" w:hanging="351"/>
      <w:jc w:val="both"/>
    </w:pPr>
    <w:rPr>
      <w:rFonts w:eastAsia="MS Mincho"/>
      <w:sz w:val="24"/>
      <w:szCs w:val="24"/>
      <w:lang w:val="en-US" w:eastAsia="ja-JP"/>
    </w:rPr>
  </w:style>
  <w:style w:type="paragraph" w:customStyle="1" w:styleId="p18">
    <w:name w:val="p18"/>
    <w:basedOn w:val="Normal"/>
    <w:rsid w:val="00EF28B7"/>
    <w:pPr>
      <w:widowControl w:val="0"/>
      <w:tabs>
        <w:tab w:val="left" w:pos="1048"/>
      </w:tabs>
      <w:autoSpaceDE w:val="0"/>
      <w:autoSpaceDN w:val="0"/>
      <w:adjustRightInd w:val="0"/>
      <w:ind w:left="392"/>
      <w:jc w:val="both"/>
    </w:pPr>
    <w:rPr>
      <w:rFonts w:eastAsia="MS Mincho"/>
      <w:sz w:val="24"/>
      <w:szCs w:val="24"/>
      <w:lang w:val="en-US" w:eastAsia="ja-JP"/>
    </w:rPr>
  </w:style>
  <w:style w:type="character" w:styleId="CommentReference">
    <w:name w:val="annotation reference"/>
    <w:rsid w:val="00EF28B7"/>
    <w:rPr>
      <w:sz w:val="16"/>
    </w:rPr>
  </w:style>
  <w:style w:type="paragraph" w:styleId="CommentText">
    <w:name w:val="annotation text"/>
    <w:basedOn w:val="Normal"/>
    <w:link w:val="CommentTextChar"/>
    <w:rsid w:val="00EF28B7"/>
    <w:rPr>
      <w:lang w:val="fr-FR" w:eastAsia="zh-CN"/>
    </w:rPr>
  </w:style>
  <w:style w:type="character" w:customStyle="1" w:styleId="CommentTextChar">
    <w:name w:val="Comment Text Char"/>
    <w:basedOn w:val="DefaultParagraphFont"/>
    <w:link w:val="CommentText"/>
    <w:rsid w:val="00EF28B7"/>
    <w:rPr>
      <w:lang w:val="fr-FR" w:eastAsia="zh-CN"/>
    </w:rPr>
  </w:style>
  <w:style w:type="paragraph" w:styleId="CommentSubject">
    <w:name w:val="annotation subject"/>
    <w:basedOn w:val="CommentText"/>
    <w:next w:val="CommentText"/>
    <w:link w:val="CommentSubjectChar"/>
    <w:rsid w:val="00EF28B7"/>
    <w:rPr>
      <w:b/>
      <w:bCs/>
    </w:rPr>
  </w:style>
  <w:style w:type="character" w:customStyle="1" w:styleId="CommentSubjectChar">
    <w:name w:val="Comment Subject Char"/>
    <w:basedOn w:val="CommentTextChar"/>
    <w:link w:val="CommentSubject"/>
    <w:rsid w:val="00EF28B7"/>
    <w:rPr>
      <w:b/>
      <w:bCs/>
      <w:lang w:val="fr-FR" w:eastAsia="zh-CN"/>
    </w:rPr>
  </w:style>
  <w:style w:type="paragraph" w:customStyle="1" w:styleId="Recommendation">
    <w:name w:val="Recommendation"/>
    <w:basedOn w:val="Paralevel2"/>
    <w:rsid w:val="0013209E"/>
    <w:pPr>
      <w:keepNext/>
      <w:keepLines/>
      <w:numPr>
        <w:numId w:val="0"/>
      </w:numPr>
      <w:tabs>
        <w:tab w:val="clear" w:pos="1247"/>
        <w:tab w:val="left" w:pos="624"/>
        <w:tab w:val="left" w:pos="662"/>
        <w:tab w:val="num" w:pos="938"/>
        <w:tab w:val="num" w:pos="1134"/>
        <w:tab w:val="left" w:pos="1260"/>
        <w:tab w:val="left" w:pos="2495"/>
      </w:tabs>
      <w:ind w:left="1890"/>
      <w:jc w:val="right"/>
    </w:pPr>
    <w:rPr>
      <w:b/>
      <w:iCs/>
      <w:lang w:eastAsia="en-US"/>
    </w:rPr>
  </w:style>
  <w:style w:type="paragraph" w:customStyle="1" w:styleId="StyleSubtitle14ptLeft221cm">
    <w:name w:val="Style Sub title + 14 pt Left:  2.21 cm"/>
    <w:basedOn w:val="Subtitle"/>
    <w:rsid w:val="00EF28B7"/>
    <w:pPr>
      <w:ind w:left="1253"/>
    </w:pPr>
    <w:rPr>
      <w:bCs/>
    </w:rPr>
  </w:style>
  <w:style w:type="character" w:customStyle="1" w:styleId="Heading2CharChar">
    <w:name w:val="Heading 2 Char Char"/>
    <w:aliases w:val="Heading 2 Char1 Char Char,SubPara (a) Char1 Char Char,Heading 2 Char Char Char Char,Heading 2 Char1 Char Char Char Char,Heading 2 Char Char Char Char Char Char,SubPara (a) Char Char Char Char Char Char,Heading 2 Char1 Char Char1"/>
    <w:rsid w:val="00EF28B7"/>
    <w:rPr>
      <w:rFonts w:ascii="Univers" w:hAnsi="Univers"/>
      <w:b/>
      <w:sz w:val="56"/>
      <w:lang w:val="en-GB" w:eastAsia="zh-CN"/>
    </w:rPr>
  </w:style>
  <w:style w:type="character" w:customStyle="1" w:styleId="CH1Char">
    <w:name w:val="CH1 Char"/>
    <w:rsid w:val="00EF28B7"/>
    <w:rPr>
      <w:rFonts w:ascii="Univers" w:hAnsi="Univers"/>
      <w:b/>
      <w:sz w:val="28"/>
      <w:lang w:val="en-GB" w:eastAsia="zh-CN"/>
    </w:rPr>
  </w:style>
  <w:style w:type="paragraph" w:customStyle="1" w:styleId="StyleParalevel2Firstline0cm">
    <w:name w:val="Style Para level2 + First line:  0 cm"/>
    <w:basedOn w:val="Paralevel2"/>
    <w:autoRedefine/>
    <w:rsid w:val="00EF28B7"/>
    <w:pPr>
      <w:numPr>
        <w:numId w:val="0"/>
      </w:numPr>
      <w:tabs>
        <w:tab w:val="num" w:pos="938"/>
        <w:tab w:val="num" w:pos="1134"/>
      </w:tabs>
      <w:ind w:left="1247" w:firstLine="624"/>
    </w:pPr>
  </w:style>
  <w:style w:type="paragraph" w:customStyle="1" w:styleId="Style2">
    <w:name w:val="Style2"/>
    <w:basedOn w:val="Paralevel1"/>
    <w:rsid w:val="00EF28B7"/>
  </w:style>
  <w:style w:type="character" w:styleId="FollowedHyperlink">
    <w:name w:val="FollowedHyperlink"/>
    <w:rsid w:val="00EF28B7"/>
    <w:rPr>
      <w:color w:val="800080"/>
      <w:u w:val="single"/>
    </w:rPr>
  </w:style>
  <w:style w:type="paragraph" w:customStyle="1" w:styleId="Default">
    <w:name w:val="Default"/>
    <w:rsid w:val="00EF28B7"/>
    <w:pPr>
      <w:autoSpaceDE w:val="0"/>
      <w:autoSpaceDN w:val="0"/>
      <w:adjustRightInd w:val="0"/>
    </w:pPr>
    <w:rPr>
      <w:rFonts w:eastAsia="MS Mincho"/>
      <w:color w:val="000000"/>
      <w:sz w:val="24"/>
      <w:szCs w:val="24"/>
      <w:lang w:eastAsia="ja-JP"/>
    </w:rPr>
  </w:style>
  <w:style w:type="character" w:customStyle="1" w:styleId="Paralevel1CharCharChar">
    <w:name w:val="Para level1 Char Char Char"/>
    <w:link w:val="Paralevel1CharChar"/>
    <w:locked/>
    <w:rsid w:val="00EF28B7"/>
    <w:rPr>
      <w:rFonts w:eastAsia="MS Mincho"/>
      <w:lang w:eastAsia="ja-JP"/>
    </w:rPr>
  </w:style>
  <w:style w:type="paragraph" w:customStyle="1" w:styleId="HCh">
    <w:name w:val="_ H _Ch"/>
    <w:basedOn w:val="Normal"/>
    <w:next w:val="Normal"/>
    <w:rsid w:val="00EF28B7"/>
    <w:pPr>
      <w:keepNext/>
      <w:keepLines/>
      <w:suppressAutoHyphens/>
      <w:spacing w:line="300" w:lineRule="exact"/>
      <w:outlineLvl w:val="0"/>
    </w:pPr>
    <w:rPr>
      <w:b/>
      <w:spacing w:val="-2"/>
      <w:w w:val="103"/>
      <w:kern w:val="14"/>
      <w:sz w:val="28"/>
      <w:lang w:val="fr-FR"/>
    </w:rPr>
  </w:style>
  <w:style w:type="table" w:styleId="TableGrid">
    <w:name w:val="Table Grid"/>
    <w:basedOn w:val="TableNormal"/>
    <w:rsid w:val="00EF2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F28B7"/>
    <w:pPr>
      <w:spacing w:before="100" w:beforeAutospacing="1" w:after="100" w:afterAutospacing="1"/>
    </w:pPr>
    <w:rPr>
      <w:rFonts w:ascii="Arial" w:eastAsia="MS Mincho" w:hAnsi="Arial" w:cs="Arial"/>
      <w:sz w:val="15"/>
      <w:szCs w:val="15"/>
      <w:lang w:val="en-US" w:eastAsia="ja-JP"/>
    </w:rPr>
  </w:style>
  <w:style w:type="paragraph" w:customStyle="1" w:styleId="StyleLevel112ptBoldLeft11cmHanging102cm">
    <w:name w:val="Style Level1 + 12 pt Bold Left:  1.1 cm Hanging:  1.02 cm"/>
    <w:basedOn w:val="Level1"/>
    <w:autoRedefine/>
    <w:rsid w:val="00EF28B7"/>
    <w:pPr>
      <w:keepNext/>
      <w:widowControl w:val="0"/>
      <w:numPr>
        <w:numId w:val="0"/>
      </w:numPr>
      <w:tabs>
        <w:tab w:val="clear" w:pos="578"/>
        <w:tab w:val="clear" w:pos="1157"/>
      </w:tabs>
      <w:spacing w:before="120"/>
      <w:ind w:left="1248" w:hanging="624"/>
    </w:pPr>
    <w:rPr>
      <w:b/>
      <w:bCs/>
      <w:sz w:val="24"/>
      <w:szCs w:val="24"/>
    </w:rPr>
  </w:style>
  <w:style w:type="paragraph" w:customStyle="1" w:styleId="WW-Default">
    <w:name w:val="WW-Default"/>
    <w:rsid w:val="00EF28B7"/>
    <w:pPr>
      <w:suppressAutoHyphens/>
      <w:autoSpaceDE w:val="0"/>
    </w:pPr>
    <w:rPr>
      <w:rFonts w:eastAsia="MS Mincho"/>
      <w:color w:val="000000"/>
      <w:sz w:val="24"/>
      <w:szCs w:val="24"/>
      <w:lang w:eastAsia="ar-SA"/>
    </w:rPr>
  </w:style>
  <w:style w:type="character" w:customStyle="1" w:styleId="Normal-poolChar">
    <w:name w:val="Normal-pool Char"/>
    <w:link w:val="Normal-pool"/>
    <w:locked/>
    <w:rsid w:val="00EF28B7"/>
    <w:rPr>
      <w:lang w:val="en-GB"/>
    </w:rPr>
  </w:style>
  <w:style w:type="character" w:customStyle="1" w:styleId="hps">
    <w:name w:val="hps"/>
    <w:rsid w:val="00EF28B7"/>
  </w:style>
  <w:style w:type="numbering" w:customStyle="1" w:styleId="Normallist1">
    <w:name w:val="Normal_list1"/>
    <w:rsid w:val="00EF28B7"/>
  </w:style>
  <w:style w:type="numbering" w:customStyle="1" w:styleId="Normallist2">
    <w:name w:val="Normal_list2"/>
    <w:rsid w:val="00EF28B7"/>
  </w:style>
  <w:style w:type="numbering" w:customStyle="1" w:styleId="Normallist3">
    <w:name w:val="Normal_list3"/>
    <w:basedOn w:val="NoList"/>
    <w:rsid w:val="00EF28B7"/>
  </w:style>
  <w:style w:type="paragraph" w:customStyle="1" w:styleId="ColorfulList-Accent11">
    <w:name w:val="Colorful List - Accent 11"/>
    <w:basedOn w:val="Normal"/>
    <w:link w:val="ColorfulList-Accent1Char"/>
    <w:uiPriority w:val="34"/>
    <w:qFormat/>
    <w:rsid w:val="00EF28B7"/>
    <w:pPr>
      <w:ind w:left="720"/>
    </w:pPr>
  </w:style>
  <w:style w:type="numbering" w:customStyle="1" w:styleId="Normallist4">
    <w:name w:val="Normal_list4"/>
    <w:basedOn w:val="NoList"/>
    <w:rsid w:val="00EF28B7"/>
    <w:pPr>
      <w:numPr>
        <w:numId w:val="9"/>
      </w:numPr>
    </w:pPr>
  </w:style>
  <w:style w:type="character" w:customStyle="1" w:styleId="ColorfulList-Accent1Char">
    <w:name w:val="Colorful List - Accent 1 Char"/>
    <w:link w:val="ColorfulList-Accent11"/>
    <w:uiPriority w:val="34"/>
    <w:rsid w:val="00EF28B7"/>
    <w:rPr>
      <w:lang w:val="en-GB"/>
    </w:rPr>
  </w:style>
  <w:style w:type="paragraph" w:customStyle="1" w:styleId="ColorfulList-Accent12">
    <w:name w:val="Colorful List - Accent 12"/>
    <w:basedOn w:val="Normal"/>
    <w:uiPriority w:val="34"/>
    <w:qFormat/>
    <w:rsid w:val="00EF28B7"/>
    <w:pPr>
      <w:ind w:left="720"/>
    </w:pPr>
    <w:rPr>
      <w:lang w:val="fr-FR"/>
    </w:rPr>
  </w:style>
  <w:style w:type="paragraph" w:customStyle="1" w:styleId="ColorfulShading-Accent11">
    <w:name w:val="Colorful Shading - Accent 11"/>
    <w:hidden/>
    <w:uiPriority w:val="99"/>
    <w:semiHidden/>
    <w:rsid w:val="00EF28B7"/>
    <w:rPr>
      <w:lang w:val="fr-FR"/>
    </w:rPr>
  </w:style>
  <w:style w:type="paragraph" w:styleId="ListBullet">
    <w:name w:val="List Bullet"/>
    <w:basedOn w:val="Normal"/>
    <w:uiPriority w:val="99"/>
    <w:rsid w:val="00EF28B7"/>
    <w:pPr>
      <w:numPr>
        <w:numId w:val="10"/>
      </w:numPr>
      <w:tabs>
        <w:tab w:val="clear" w:pos="643"/>
        <w:tab w:val="clear" w:pos="1247"/>
        <w:tab w:val="clear" w:pos="1814"/>
        <w:tab w:val="clear" w:pos="2381"/>
        <w:tab w:val="clear" w:pos="2948"/>
        <w:tab w:val="clear" w:pos="3515"/>
        <w:tab w:val="num" w:pos="360"/>
      </w:tabs>
      <w:ind w:left="360"/>
      <w:contextualSpacing/>
    </w:pPr>
    <w:rPr>
      <w:sz w:val="24"/>
      <w:szCs w:val="24"/>
      <w:lang w:val="fr-FR" w:eastAsia="fr-FR"/>
    </w:rPr>
  </w:style>
  <w:style w:type="paragraph" w:styleId="EndnoteText">
    <w:name w:val="endnote text"/>
    <w:basedOn w:val="Normal"/>
    <w:link w:val="EndnoteTextChar"/>
    <w:rsid w:val="00EF28B7"/>
    <w:rPr>
      <w:lang w:val="fr-FR"/>
    </w:rPr>
  </w:style>
  <w:style w:type="character" w:customStyle="1" w:styleId="EndnoteTextChar">
    <w:name w:val="Endnote Text Char"/>
    <w:basedOn w:val="DefaultParagraphFont"/>
    <w:link w:val="EndnoteText"/>
    <w:rsid w:val="00EF28B7"/>
    <w:rPr>
      <w:lang w:val="fr-FR"/>
    </w:rPr>
  </w:style>
  <w:style w:type="character" w:styleId="EndnoteReference">
    <w:name w:val="endnote reference"/>
    <w:rsid w:val="00EF28B7"/>
    <w:rPr>
      <w:vertAlign w:val="superscript"/>
    </w:rPr>
  </w:style>
  <w:style w:type="character" w:customStyle="1" w:styleId="NormalpoolChar">
    <w:name w:val="Normal_pool Char"/>
    <w:link w:val="Normalpool"/>
    <w:semiHidden/>
    <w:rsid w:val="00EF28B7"/>
    <w:rPr>
      <w:lang w:val="fr-FR"/>
    </w:rPr>
  </w:style>
  <w:style w:type="numbering" w:customStyle="1" w:styleId="Normallist5">
    <w:name w:val="Normal_list5"/>
    <w:basedOn w:val="NoList"/>
    <w:rsid w:val="00EF28B7"/>
  </w:style>
  <w:style w:type="numbering" w:customStyle="1" w:styleId="Normallist6">
    <w:name w:val="Normal_list6"/>
    <w:basedOn w:val="NoList"/>
    <w:rsid w:val="00EF28B7"/>
  </w:style>
  <w:style w:type="numbering" w:customStyle="1" w:styleId="Normallist7">
    <w:name w:val="Normal_list7"/>
    <w:basedOn w:val="NoList"/>
    <w:rsid w:val="00EF28B7"/>
  </w:style>
  <w:style w:type="numbering" w:customStyle="1" w:styleId="Normallist8">
    <w:name w:val="Normal_list8"/>
    <w:basedOn w:val="NoList"/>
    <w:rsid w:val="00EF28B7"/>
  </w:style>
  <w:style w:type="character" w:customStyle="1" w:styleId="FootnoteTextChar">
    <w:name w:val="Footnote Text Char"/>
    <w:aliases w:val="Fußnotentextf Char1"/>
    <w:link w:val="FootnoteText"/>
    <w:locked/>
    <w:rsid w:val="00EF28B7"/>
    <w:rPr>
      <w:sz w:val="18"/>
      <w:lang w:val="fr-FR"/>
    </w:rPr>
  </w:style>
  <w:style w:type="character" w:customStyle="1" w:styleId="FootnoteTextChar1">
    <w:name w:val="Footnote Text Char1"/>
    <w:aliases w:val="Fußnotentextf Char"/>
    <w:semiHidden/>
    <w:rsid w:val="00EF28B7"/>
    <w:rPr>
      <w:sz w:val="18"/>
      <w:lang w:val="fr-FR" w:eastAsia="en-US"/>
    </w:rPr>
  </w:style>
  <w:style w:type="paragraph" w:customStyle="1" w:styleId="ListParagraph1">
    <w:name w:val="List Paragraph1"/>
    <w:basedOn w:val="Normal"/>
    <w:rsid w:val="00EF28B7"/>
    <w:pPr>
      <w:tabs>
        <w:tab w:val="clear" w:pos="1247"/>
        <w:tab w:val="clear" w:pos="1814"/>
        <w:tab w:val="clear" w:pos="2381"/>
        <w:tab w:val="clear" w:pos="2948"/>
        <w:tab w:val="clear" w:pos="3515"/>
      </w:tabs>
      <w:ind w:left="720"/>
    </w:pPr>
    <w:rPr>
      <w:rFonts w:eastAsia="Calibri"/>
      <w:sz w:val="24"/>
      <w:szCs w:val="24"/>
      <w:lang w:val="ru-RU" w:eastAsia="ru-RU"/>
    </w:rPr>
  </w:style>
  <w:style w:type="paragraph" w:customStyle="1" w:styleId="MediumGrid1-Accent21">
    <w:name w:val="Medium Grid 1 - Accent 21"/>
    <w:basedOn w:val="Normal"/>
    <w:uiPriority w:val="34"/>
    <w:qFormat/>
    <w:rsid w:val="00EF28B7"/>
    <w:pPr>
      <w:ind w:left="720"/>
    </w:pPr>
    <w:rPr>
      <w:lang w:val="fr-FR"/>
    </w:rPr>
  </w:style>
  <w:style w:type="numbering" w:customStyle="1" w:styleId="Normallist9">
    <w:name w:val="Normal_list9"/>
    <w:basedOn w:val="NoList"/>
    <w:rsid w:val="00EF28B7"/>
  </w:style>
  <w:style w:type="numbering" w:customStyle="1" w:styleId="Normallist10">
    <w:name w:val="Normal_list10"/>
    <w:basedOn w:val="NoList"/>
    <w:rsid w:val="00EF28B7"/>
  </w:style>
  <w:style w:type="numbering" w:customStyle="1" w:styleId="Normallist11">
    <w:name w:val="Normal_list11"/>
    <w:basedOn w:val="NoList"/>
    <w:rsid w:val="00EF28B7"/>
    <w:pPr>
      <w:numPr>
        <w:numId w:val="7"/>
      </w:numPr>
    </w:pPr>
  </w:style>
  <w:style w:type="paragraph" w:customStyle="1" w:styleId="MediumList2-Accent21">
    <w:name w:val="Medium List 2 - Accent 21"/>
    <w:hidden/>
    <w:uiPriority w:val="71"/>
    <w:rsid w:val="00EF28B7"/>
    <w:rPr>
      <w:lang w:val="fr-FR"/>
    </w:rPr>
  </w:style>
  <w:style w:type="paragraph" w:customStyle="1" w:styleId="ColorfulShading-Accent12">
    <w:name w:val="Colorful Shading - Accent 12"/>
    <w:hidden/>
    <w:uiPriority w:val="71"/>
    <w:rsid w:val="00EF28B7"/>
    <w:rPr>
      <w:lang w:val="fr-FR"/>
    </w:rPr>
  </w:style>
  <w:style w:type="paragraph" w:customStyle="1" w:styleId="ColorfulShading-Accent13">
    <w:name w:val="Colorful Shading - Accent 13"/>
    <w:hidden/>
    <w:uiPriority w:val="71"/>
    <w:rsid w:val="00EF28B7"/>
    <w:rPr>
      <w:lang w:val="fr-FR"/>
    </w:rPr>
  </w:style>
  <w:style w:type="numbering" w:customStyle="1" w:styleId="Normallist21">
    <w:name w:val="Normal_list21"/>
    <w:rsid w:val="00EF28B7"/>
  </w:style>
  <w:style w:type="numbering" w:customStyle="1" w:styleId="Normallist24">
    <w:name w:val="Normal_list24"/>
    <w:rsid w:val="00EF28B7"/>
    <w:pPr>
      <w:numPr>
        <w:numId w:val="11"/>
      </w:numPr>
    </w:pPr>
  </w:style>
  <w:style w:type="numbering" w:customStyle="1" w:styleId="Normallist12">
    <w:name w:val="Normal_list12"/>
    <w:basedOn w:val="NoList"/>
    <w:rsid w:val="00EF28B7"/>
  </w:style>
  <w:style w:type="numbering" w:customStyle="1" w:styleId="Normallist13">
    <w:name w:val="Normal_list13"/>
    <w:basedOn w:val="NoList"/>
    <w:rsid w:val="00EF28B7"/>
    <w:pPr>
      <w:numPr>
        <w:numId w:val="10"/>
      </w:numPr>
    </w:pPr>
  </w:style>
  <w:style w:type="numbering" w:customStyle="1" w:styleId="Normallist14">
    <w:name w:val="Normal_list14"/>
    <w:basedOn w:val="NoList"/>
    <w:semiHidden/>
    <w:rsid w:val="00EF28B7"/>
  </w:style>
  <w:style w:type="numbering" w:customStyle="1" w:styleId="Normallist15">
    <w:name w:val="Normal_list15"/>
    <w:basedOn w:val="NoList"/>
    <w:semiHidden/>
    <w:rsid w:val="00EF28B7"/>
  </w:style>
  <w:style w:type="paragraph" w:customStyle="1" w:styleId="ColorfulList-Accent13">
    <w:name w:val="Colorful List - Accent 13"/>
    <w:basedOn w:val="Normal"/>
    <w:link w:val="ColorfulList-Accent1Char1"/>
    <w:qFormat/>
    <w:rsid w:val="00EF28B7"/>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character" w:customStyle="1" w:styleId="ColorfulList-Accent1Char1">
    <w:name w:val="Colorful List - Accent 1 Char1"/>
    <w:link w:val="ColorfulList-Accent13"/>
    <w:locked/>
    <w:rsid w:val="00EF28B7"/>
    <w:rPr>
      <w:rFonts w:ascii="Calibri" w:eastAsia="Calibri" w:hAnsi="Calibri"/>
      <w:sz w:val="22"/>
      <w:szCs w:val="22"/>
    </w:rPr>
  </w:style>
  <w:style w:type="numbering" w:customStyle="1" w:styleId="Normallist16">
    <w:name w:val="Normal_list16"/>
    <w:basedOn w:val="NoList"/>
    <w:semiHidden/>
    <w:rsid w:val="00EF28B7"/>
  </w:style>
  <w:style w:type="numbering" w:customStyle="1" w:styleId="Normallist17">
    <w:name w:val="Normal_list17"/>
    <w:basedOn w:val="NoList"/>
    <w:semiHidden/>
    <w:rsid w:val="00EF28B7"/>
  </w:style>
  <w:style w:type="numbering" w:customStyle="1" w:styleId="Normallist18">
    <w:name w:val="Normal_list18"/>
    <w:basedOn w:val="NoList"/>
    <w:semiHidden/>
    <w:rsid w:val="00EF28B7"/>
    <w:pPr>
      <w:numPr>
        <w:numId w:val="6"/>
      </w:numPr>
    </w:pPr>
  </w:style>
  <w:style w:type="numbering" w:customStyle="1" w:styleId="Normallist19">
    <w:name w:val="Normal_list19"/>
    <w:basedOn w:val="NoList"/>
    <w:semiHidden/>
    <w:rsid w:val="00EF28B7"/>
  </w:style>
  <w:style w:type="numbering" w:customStyle="1" w:styleId="Normallist22">
    <w:name w:val="Normal_list22"/>
    <w:rsid w:val="00EF28B7"/>
  </w:style>
  <w:style w:type="character" w:styleId="Emphasis">
    <w:name w:val="Emphasis"/>
    <w:basedOn w:val="DefaultParagraphFont"/>
    <w:uiPriority w:val="20"/>
    <w:qFormat/>
    <w:rsid w:val="00EF28B7"/>
    <w:rPr>
      <w:i/>
      <w:iCs/>
    </w:rPr>
  </w:style>
  <w:style w:type="paragraph" w:styleId="Revision">
    <w:name w:val="Revision"/>
    <w:hidden/>
    <w:uiPriority w:val="99"/>
    <w:semiHidden/>
    <w:rsid w:val="00241793"/>
    <w:rPr>
      <w:lang w:val="en-GB"/>
    </w:rPr>
  </w:style>
  <w:style w:type="paragraph" w:styleId="ListParagraph">
    <w:name w:val="List Paragraph"/>
    <w:basedOn w:val="Normal"/>
    <w:uiPriority w:val="34"/>
    <w:qFormat/>
    <w:rsid w:val="001967B8"/>
    <w:pPr>
      <w:tabs>
        <w:tab w:val="clear" w:pos="1247"/>
        <w:tab w:val="clear" w:pos="1814"/>
        <w:tab w:val="clear" w:pos="2381"/>
        <w:tab w:val="clear" w:pos="2948"/>
        <w:tab w:val="clear" w:pos="3515"/>
      </w:tabs>
      <w:ind w:left="720"/>
      <w:contextualSpacing/>
    </w:pPr>
    <w:rPr>
      <w:sz w:val="24"/>
      <w:szCs w:val="24"/>
      <w:lang w:val="en-US"/>
    </w:rPr>
  </w:style>
  <w:style w:type="numbering" w:customStyle="1" w:styleId="Normallist241">
    <w:name w:val="Normal_list241"/>
    <w:rsid w:val="00603FF8"/>
  </w:style>
  <w:style w:type="numbering" w:customStyle="1" w:styleId="Normallist242">
    <w:name w:val="Normal_list242"/>
    <w:rsid w:val="00603FF8"/>
  </w:style>
  <w:style w:type="numbering" w:customStyle="1" w:styleId="Normallist243">
    <w:name w:val="Normal_list243"/>
    <w:rsid w:val="00DC5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90667">
      <w:bodyDiv w:val="1"/>
      <w:marLeft w:val="0"/>
      <w:marRight w:val="0"/>
      <w:marTop w:val="0"/>
      <w:marBottom w:val="0"/>
      <w:divBdr>
        <w:top w:val="none" w:sz="0" w:space="0" w:color="auto"/>
        <w:left w:val="none" w:sz="0" w:space="0" w:color="auto"/>
        <w:bottom w:val="none" w:sz="0" w:space="0" w:color="auto"/>
        <w:right w:val="none" w:sz="0" w:space="0" w:color="auto"/>
      </w:divBdr>
      <w:divsChild>
        <w:div w:id="1833256821">
          <w:marLeft w:val="547"/>
          <w:marRight w:val="0"/>
          <w:marTop w:val="0"/>
          <w:marBottom w:val="0"/>
          <w:divBdr>
            <w:top w:val="none" w:sz="0" w:space="0" w:color="auto"/>
            <w:left w:val="none" w:sz="0" w:space="0" w:color="auto"/>
            <w:bottom w:val="none" w:sz="0" w:space="0" w:color="auto"/>
            <w:right w:val="none" w:sz="0" w:space="0" w:color="auto"/>
          </w:divBdr>
        </w:div>
      </w:divsChild>
    </w:div>
    <w:div w:id="283780752">
      <w:bodyDiv w:val="1"/>
      <w:marLeft w:val="0"/>
      <w:marRight w:val="0"/>
      <w:marTop w:val="0"/>
      <w:marBottom w:val="0"/>
      <w:divBdr>
        <w:top w:val="none" w:sz="0" w:space="0" w:color="auto"/>
        <w:left w:val="none" w:sz="0" w:space="0" w:color="auto"/>
        <w:bottom w:val="none" w:sz="0" w:space="0" w:color="auto"/>
        <w:right w:val="none" w:sz="0" w:space="0" w:color="auto"/>
      </w:divBdr>
    </w:div>
    <w:div w:id="310865125">
      <w:bodyDiv w:val="1"/>
      <w:marLeft w:val="0"/>
      <w:marRight w:val="0"/>
      <w:marTop w:val="0"/>
      <w:marBottom w:val="0"/>
      <w:divBdr>
        <w:top w:val="none" w:sz="0" w:space="0" w:color="auto"/>
        <w:left w:val="none" w:sz="0" w:space="0" w:color="auto"/>
        <w:bottom w:val="none" w:sz="0" w:space="0" w:color="auto"/>
        <w:right w:val="none" w:sz="0" w:space="0" w:color="auto"/>
      </w:divBdr>
      <w:divsChild>
        <w:div w:id="289361379">
          <w:marLeft w:val="720"/>
          <w:marRight w:val="0"/>
          <w:marTop w:val="120"/>
          <w:marBottom w:val="120"/>
          <w:divBdr>
            <w:top w:val="none" w:sz="0" w:space="0" w:color="auto"/>
            <w:left w:val="none" w:sz="0" w:space="0" w:color="auto"/>
            <w:bottom w:val="none" w:sz="0" w:space="0" w:color="auto"/>
            <w:right w:val="none" w:sz="0" w:space="0" w:color="auto"/>
          </w:divBdr>
        </w:div>
        <w:div w:id="2066633984">
          <w:marLeft w:val="720"/>
          <w:marRight w:val="0"/>
          <w:marTop w:val="120"/>
          <w:marBottom w:val="120"/>
          <w:divBdr>
            <w:top w:val="none" w:sz="0" w:space="0" w:color="auto"/>
            <w:left w:val="none" w:sz="0" w:space="0" w:color="auto"/>
            <w:bottom w:val="none" w:sz="0" w:space="0" w:color="auto"/>
            <w:right w:val="none" w:sz="0" w:space="0" w:color="auto"/>
          </w:divBdr>
        </w:div>
      </w:divsChild>
    </w:div>
    <w:div w:id="362677532">
      <w:bodyDiv w:val="1"/>
      <w:marLeft w:val="0"/>
      <w:marRight w:val="0"/>
      <w:marTop w:val="0"/>
      <w:marBottom w:val="0"/>
      <w:divBdr>
        <w:top w:val="none" w:sz="0" w:space="0" w:color="auto"/>
        <w:left w:val="none" w:sz="0" w:space="0" w:color="auto"/>
        <w:bottom w:val="none" w:sz="0" w:space="0" w:color="auto"/>
        <w:right w:val="none" w:sz="0" w:space="0" w:color="auto"/>
      </w:divBdr>
      <w:divsChild>
        <w:div w:id="1564214970">
          <w:marLeft w:val="547"/>
          <w:marRight w:val="0"/>
          <w:marTop w:val="0"/>
          <w:marBottom w:val="0"/>
          <w:divBdr>
            <w:top w:val="none" w:sz="0" w:space="0" w:color="auto"/>
            <w:left w:val="none" w:sz="0" w:space="0" w:color="auto"/>
            <w:bottom w:val="none" w:sz="0" w:space="0" w:color="auto"/>
            <w:right w:val="none" w:sz="0" w:space="0" w:color="auto"/>
          </w:divBdr>
        </w:div>
      </w:divsChild>
    </w:div>
    <w:div w:id="374475914">
      <w:bodyDiv w:val="1"/>
      <w:marLeft w:val="0"/>
      <w:marRight w:val="0"/>
      <w:marTop w:val="0"/>
      <w:marBottom w:val="0"/>
      <w:divBdr>
        <w:top w:val="none" w:sz="0" w:space="0" w:color="auto"/>
        <w:left w:val="none" w:sz="0" w:space="0" w:color="auto"/>
        <w:bottom w:val="none" w:sz="0" w:space="0" w:color="auto"/>
        <w:right w:val="none" w:sz="0" w:space="0" w:color="auto"/>
      </w:divBdr>
      <w:divsChild>
        <w:div w:id="2112895538">
          <w:marLeft w:val="0"/>
          <w:marRight w:val="0"/>
          <w:marTop w:val="120"/>
          <w:marBottom w:val="120"/>
          <w:divBdr>
            <w:top w:val="none" w:sz="0" w:space="0" w:color="auto"/>
            <w:left w:val="none" w:sz="0" w:space="0" w:color="auto"/>
            <w:bottom w:val="none" w:sz="0" w:space="0" w:color="auto"/>
            <w:right w:val="none" w:sz="0" w:space="0" w:color="auto"/>
          </w:divBdr>
        </w:div>
        <w:div w:id="1307248517">
          <w:marLeft w:val="0"/>
          <w:marRight w:val="0"/>
          <w:marTop w:val="120"/>
          <w:marBottom w:val="120"/>
          <w:divBdr>
            <w:top w:val="none" w:sz="0" w:space="0" w:color="auto"/>
            <w:left w:val="none" w:sz="0" w:space="0" w:color="auto"/>
            <w:bottom w:val="none" w:sz="0" w:space="0" w:color="auto"/>
            <w:right w:val="none" w:sz="0" w:space="0" w:color="auto"/>
          </w:divBdr>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39767348">
      <w:bodyDiv w:val="1"/>
      <w:marLeft w:val="0"/>
      <w:marRight w:val="0"/>
      <w:marTop w:val="0"/>
      <w:marBottom w:val="0"/>
      <w:divBdr>
        <w:top w:val="none" w:sz="0" w:space="0" w:color="auto"/>
        <w:left w:val="none" w:sz="0" w:space="0" w:color="auto"/>
        <w:bottom w:val="none" w:sz="0" w:space="0" w:color="auto"/>
        <w:right w:val="none" w:sz="0" w:space="0" w:color="auto"/>
      </w:divBdr>
      <w:divsChild>
        <w:div w:id="1181165152">
          <w:marLeft w:val="547"/>
          <w:marRight w:val="0"/>
          <w:marTop w:val="0"/>
          <w:marBottom w:val="0"/>
          <w:divBdr>
            <w:top w:val="none" w:sz="0" w:space="0" w:color="auto"/>
            <w:left w:val="none" w:sz="0" w:space="0" w:color="auto"/>
            <w:bottom w:val="none" w:sz="0" w:space="0" w:color="auto"/>
            <w:right w:val="none" w:sz="0" w:space="0" w:color="auto"/>
          </w:divBdr>
        </w:div>
        <w:div w:id="821778776">
          <w:marLeft w:val="547"/>
          <w:marRight w:val="0"/>
          <w:marTop w:val="0"/>
          <w:marBottom w:val="0"/>
          <w:divBdr>
            <w:top w:val="none" w:sz="0" w:space="0" w:color="auto"/>
            <w:left w:val="none" w:sz="0" w:space="0" w:color="auto"/>
            <w:bottom w:val="none" w:sz="0" w:space="0" w:color="auto"/>
            <w:right w:val="none" w:sz="0" w:space="0" w:color="auto"/>
          </w:divBdr>
        </w:div>
      </w:divsChild>
    </w:div>
    <w:div w:id="498691320">
      <w:bodyDiv w:val="1"/>
      <w:marLeft w:val="0"/>
      <w:marRight w:val="0"/>
      <w:marTop w:val="0"/>
      <w:marBottom w:val="0"/>
      <w:divBdr>
        <w:top w:val="none" w:sz="0" w:space="0" w:color="auto"/>
        <w:left w:val="none" w:sz="0" w:space="0" w:color="auto"/>
        <w:bottom w:val="none" w:sz="0" w:space="0" w:color="auto"/>
        <w:right w:val="none" w:sz="0" w:space="0" w:color="auto"/>
      </w:divBdr>
    </w:div>
    <w:div w:id="620378215">
      <w:bodyDiv w:val="1"/>
      <w:marLeft w:val="0"/>
      <w:marRight w:val="0"/>
      <w:marTop w:val="0"/>
      <w:marBottom w:val="0"/>
      <w:divBdr>
        <w:top w:val="none" w:sz="0" w:space="0" w:color="auto"/>
        <w:left w:val="none" w:sz="0" w:space="0" w:color="auto"/>
        <w:bottom w:val="none" w:sz="0" w:space="0" w:color="auto"/>
        <w:right w:val="none" w:sz="0" w:space="0" w:color="auto"/>
      </w:divBdr>
      <w:divsChild>
        <w:div w:id="1618484551">
          <w:marLeft w:val="576"/>
          <w:marRight w:val="0"/>
          <w:marTop w:val="0"/>
          <w:marBottom w:val="200"/>
          <w:divBdr>
            <w:top w:val="none" w:sz="0" w:space="0" w:color="auto"/>
            <w:left w:val="none" w:sz="0" w:space="0" w:color="auto"/>
            <w:bottom w:val="none" w:sz="0" w:space="0" w:color="auto"/>
            <w:right w:val="none" w:sz="0" w:space="0" w:color="auto"/>
          </w:divBdr>
        </w:div>
        <w:div w:id="1559826407">
          <w:marLeft w:val="576"/>
          <w:marRight w:val="0"/>
          <w:marTop w:val="0"/>
          <w:marBottom w:val="200"/>
          <w:divBdr>
            <w:top w:val="none" w:sz="0" w:space="0" w:color="auto"/>
            <w:left w:val="none" w:sz="0" w:space="0" w:color="auto"/>
            <w:bottom w:val="none" w:sz="0" w:space="0" w:color="auto"/>
            <w:right w:val="none" w:sz="0" w:space="0" w:color="auto"/>
          </w:divBdr>
        </w:div>
      </w:divsChild>
    </w:div>
    <w:div w:id="782194520">
      <w:bodyDiv w:val="1"/>
      <w:marLeft w:val="0"/>
      <w:marRight w:val="0"/>
      <w:marTop w:val="0"/>
      <w:marBottom w:val="0"/>
      <w:divBdr>
        <w:top w:val="none" w:sz="0" w:space="0" w:color="auto"/>
        <w:left w:val="none" w:sz="0" w:space="0" w:color="auto"/>
        <w:bottom w:val="none" w:sz="0" w:space="0" w:color="auto"/>
        <w:right w:val="none" w:sz="0" w:space="0" w:color="auto"/>
      </w:divBdr>
    </w:div>
    <w:div w:id="794254663">
      <w:bodyDiv w:val="1"/>
      <w:marLeft w:val="0"/>
      <w:marRight w:val="0"/>
      <w:marTop w:val="0"/>
      <w:marBottom w:val="0"/>
      <w:divBdr>
        <w:top w:val="none" w:sz="0" w:space="0" w:color="auto"/>
        <w:left w:val="none" w:sz="0" w:space="0" w:color="auto"/>
        <w:bottom w:val="none" w:sz="0" w:space="0" w:color="auto"/>
        <w:right w:val="none" w:sz="0" w:space="0" w:color="auto"/>
      </w:divBdr>
      <w:divsChild>
        <w:div w:id="688527376">
          <w:marLeft w:val="547"/>
          <w:marRight w:val="0"/>
          <w:marTop w:val="0"/>
          <w:marBottom w:val="0"/>
          <w:divBdr>
            <w:top w:val="none" w:sz="0" w:space="0" w:color="auto"/>
            <w:left w:val="none" w:sz="0" w:space="0" w:color="auto"/>
            <w:bottom w:val="none" w:sz="0" w:space="0" w:color="auto"/>
            <w:right w:val="none" w:sz="0" w:space="0" w:color="auto"/>
          </w:divBdr>
        </w:div>
        <w:div w:id="1177890709">
          <w:marLeft w:val="547"/>
          <w:marRight w:val="0"/>
          <w:marTop w:val="0"/>
          <w:marBottom w:val="0"/>
          <w:divBdr>
            <w:top w:val="none" w:sz="0" w:space="0" w:color="auto"/>
            <w:left w:val="none" w:sz="0" w:space="0" w:color="auto"/>
            <w:bottom w:val="none" w:sz="0" w:space="0" w:color="auto"/>
            <w:right w:val="none" w:sz="0" w:space="0" w:color="auto"/>
          </w:divBdr>
        </w:div>
        <w:div w:id="2086873720">
          <w:marLeft w:val="547"/>
          <w:marRight w:val="0"/>
          <w:marTop w:val="0"/>
          <w:marBottom w:val="0"/>
          <w:divBdr>
            <w:top w:val="none" w:sz="0" w:space="0" w:color="auto"/>
            <w:left w:val="none" w:sz="0" w:space="0" w:color="auto"/>
            <w:bottom w:val="none" w:sz="0" w:space="0" w:color="auto"/>
            <w:right w:val="none" w:sz="0" w:space="0" w:color="auto"/>
          </w:divBdr>
        </w:div>
        <w:div w:id="534194737">
          <w:marLeft w:val="547"/>
          <w:marRight w:val="0"/>
          <w:marTop w:val="0"/>
          <w:marBottom w:val="0"/>
          <w:divBdr>
            <w:top w:val="none" w:sz="0" w:space="0" w:color="auto"/>
            <w:left w:val="none" w:sz="0" w:space="0" w:color="auto"/>
            <w:bottom w:val="none" w:sz="0" w:space="0" w:color="auto"/>
            <w:right w:val="none" w:sz="0" w:space="0" w:color="auto"/>
          </w:divBdr>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15123024">
      <w:bodyDiv w:val="1"/>
      <w:marLeft w:val="0"/>
      <w:marRight w:val="0"/>
      <w:marTop w:val="0"/>
      <w:marBottom w:val="0"/>
      <w:divBdr>
        <w:top w:val="none" w:sz="0" w:space="0" w:color="auto"/>
        <w:left w:val="none" w:sz="0" w:space="0" w:color="auto"/>
        <w:bottom w:val="none" w:sz="0" w:space="0" w:color="auto"/>
        <w:right w:val="none" w:sz="0" w:space="0" w:color="auto"/>
      </w:divBdr>
      <w:divsChild>
        <w:div w:id="534776190">
          <w:marLeft w:val="547"/>
          <w:marRight w:val="0"/>
          <w:marTop w:val="0"/>
          <w:marBottom w:val="0"/>
          <w:divBdr>
            <w:top w:val="none" w:sz="0" w:space="0" w:color="auto"/>
            <w:left w:val="none" w:sz="0" w:space="0" w:color="auto"/>
            <w:bottom w:val="none" w:sz="0" w:space="0" w:color="auto"/>
            <w:right w:val="none" w:sz="0" w:space="0" w:color="auto"/>
          </w:divBdr>
        </w:div>
        <w:div w:id="1560706259">
          <w:marLeft w:val="547"/>
          <w:marRight w:val="0"/>
          <w:marTop w:val="0"/>
          <w:marBottom w:val="0"/>
          <w:divBdr>
            <w:top w:val="none" w:sz="0" w:space="0" w:color="auto"/>
            <w:left w:val="none" w:sz="0" w:space="0" w:color="auto"/>
            <w:bottom w:val="none" w:sz="0" w:space="0" w:color="auto"/>
            <w:right w:val="none" w:sz="0" w:space="0" w:color="auto"/>
          </w:divBdr>
        </w:div>
      </w:divsChild>
    </w:div>
    <w:div w:id="1218127591">
      <w:bodyDiv w:val="1"/>
      <w:marLeft w:val="0"/>
      <w:marRight w:val="0"/>
      <w:marTop w:val="0"/>
      <w:marBottom w:val="0"/>
      <w:divBdr>
        <w:top w:val="none" w:sz="0" w:space="0" w:color="auto"/>
        <w:left w:val="none" w:sz="0" w:space="0" w:color="auto"/>
        <w:bottom w:val="none" w:sz="0" w:space="0" w:color="auto"/>
        <w:right w:val="none" w:sz="0" w:space="0" w:color="auto"/>
      </w:divBdr>
      <w:divsChild>
        <w:div w:id="794641208">
          <w:marLeft w:val="0"/>
          <w:marRight w:val="0"/>
          <w:marTop w:val="120"/>
          <w:marBottom w:val="120"/>
          <w:divBdr>
            <w:top w:val="none" w:sz="0" w:space="0" w:color="auto"/>
            <w:left w:val="none" w:sz="0" w:space="0" w:color="auto"/>
            <w:bottom w:val="none" w:sz="0" w:space="0" w:color="auto"/>
            <w:right w:val="none" w:sz="0" w:space="0" w:color="auto"/>
          </w:divBdr>
        </w:div>
      </w:divsChild>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07659769">
      <w:bodyDiv w:val="1"/>
      <w:marLeft w:val="0"/>
      <w:marRight w:val="0"/>
      <w:marTop w:val="0"/>
      <w:marBottom w:val="0"/>
      <w:divBdr>
        <w:top w:val="none" w:sz="0" w:space="0" w:color="auto"/>
        <w:left w:val="none" w:sz="0" w:space="0" w:color="auto"/>
        <w:bottom w:val="none" w:sz="0" w:space="0" w:color="auto"/>
        <w:right w:val="none" w:sz="0" w:space="0" w:color="auto"/>
      </w:divBdr>
      <w:divsChild>
        <w:div w:id="473448189">
          <w:marLeft w:val="576"/>
          <w:marRight w:val="0"/>
          <w:marTop w:val="0"/>
          <w:marBottom w:val="200"/>
          <w:divBdr>
            <w:top w:val="none" w:sz="0" w:space="0" w:color="auto"/>
            <w:left w:val="none" w:sz="0" w:space="0" w:color="auto"/>
            <w:bottom w:val="none" w:sz="0" w:space="0" w:color="auto"/>
            <w:right w:val="none" w:sz="0" w:space="0" w:color="auto"/>
          </w:divBdr>
        </w:div>
        <w:div w:id="2085951257">
          <w:marLeft w:val="576"/>
          <w:marRight w:val="0"/>
          <w:marTop w:val="0"/>
          <w:marBottom w:val="200"/>
          <w:divBdr>
            <w:top w:val="none" w:sz="0" w:space="0" w:color="auto"/>
            <w:left w:val="none" w:sz="0" w:space="0" w:color="auto"/>
            <w:bottom w:val="none" w:sz="0" w:space="0" w:color="auto"/>
            <w:right w:val="none" w:sz="0" w:space="0" w:color="auto"/>
          </w:divBdr>
        </w:div>
        <w:div w:id="339814958">
          <w:marLeft w:val="576"/>
          <w:marRight w:val="0"/>
          <w:marTop w:val="0"/>
          <w:marBottom w:val="200"/>
          <w:divBdr>
            <w:top w:val="none" w:sz="0" w:space="0" w:color="auto"/>
            <w:left w:val="none" w:sz="0" w:space="0" w:color="auto"/>
            <w:bottom w:val="none" w:sz="0" w:space="0" w:color="auto"/>
            <w:right w:val="none" w:sz="0" w:space="0" w:color="auto"/>
          </w:divBdr>
        </w:div>
        <w:div w:id="1763528878">
          <w:marLeft w:val="576"/>
          <w:marRight w:val="0"/>
          <w:marTop w:val="0"/>
          <w:marBottom w:val="200"/>
          <w:divBdr>
            <w:top w:val="none" w:sz="0" w:space="0" w:color="auto"/>
            <w:left w:val="none" w:sz="0" w:space="0" w:color="auto"/>
            <w:bottom w:val="none" w:sz="0" w:space="0" w:color="auto"/>
            <w:right w:val="none" w:sz="0" w:space="0" w:color="auto"/>
          </w:divBdr>
        </w:div>
      </w:divsChild>
    </w:div>
    <w:div w:id="1369448698">
      <w:bodyDiv w:val="1"/>
      <w:marLeft w:val="0"/>
      <w:marRight w:val="0"/>
      <w:marTop w:val="0"/>
      <w:marBottom w:val="0"/>
      <w:divBdr>
        <w:top w:val="none" w:sz="0" w:space="0" w:color="auto"/>
        <w:left w:val="none" w:sz="0" w:space="0" w:color="auto"/>
        <w:bottom w:val="none" w:sz="0" w:space="0" w:color="auto"/>
        <w:right w:val="none" w:sz="0" w:space="0" w:color="auto"/>
      </w:divBdr>
      <w:divsChild>
        <w:div w:id="432482725">
          <w:marLeft w:val="576"/>
          <w:marRight w:val="0"/>
          <w:marTop w:val="0"/>
          <w:marBottom w:val="200"/>
          <w:divBdr>
            <w:top w:val="none" w:sz="0" w:space="0" w:color="auto"/>
            <w:left w:val="none" w:sz="0" w:space="0" w:color="auto"/>
            <w:bottom w:val="none" w:sz="0" w:space="0" w:color="auto"/>
            <w:right w:val="none" w:sz="0" w:space="0" w:color="auto"/>
          </w:divBdr>
        </w:div>
        <w:div w:id="1782723587">
          <w:marLeft w:val="576"/>
          <w:marRight w:val="0"/>
          <w:marTop w:val="0"/>
          <w:marBottom w:val="200"/>
          <w:divBdr>
            <w:top w:val="none" w:sz="0" w:space="0" w:color="auto"/>
            <w:left w:val="none" w:sz="0" w:space="0" w:color="auto"/>
            <w:bottom w:val="none" w:sz="0" w:space="0" w:color="auto"/>
            <w:right w:val="none" w:sz="0" w:space="0" w:color="auto"/>
          </w:divBdr>
        </w:div>
        <w:div w:id="1064911879">
          <w:marLeft w:val="576"/>
          <w:marRight w:val="0"/>
          <w:marTop w:val="0"/>
          <w:marBottom w:val="200"/>
          <w:divBdr>
            <w:top w:val="none" w:sz="0" w:space="0" w:color="auto"/>
            <w:left w:val="none" w:sz="0" w:space="0" w:color="auto"/>
            <w:bottom w:val="none" w:sz="0" w:space="0" w:color="auto"/>
            <w:right w:val="none" w:sz="0" w:space="0" w:color="auto"/>
          </w:divBdr>
        </w:div>
        <w:div w:id="488908678">
          <w:marLeft w:val="576"/>
          <w:marRight w:val="0"/>
          <w:marTop w:val="0"/>
          <w:marBottom w:val="200"/>
          <w:divBdr>
            <w:top w:val="none" w:sz="0" w:space="0" w:color="auto"/>
            <w:left w:val="none" w:sz="0" w:space="0" w:color="auto"/>
            <w:bottom w:val="none" w:sz="0" w:space="0" w:color="auto"/>
            <w:right w:val="none" w:sz="0" w:space="0" w:color="auto"/>
          </w:divBdr>
        </w:div>
      </w:divsChild>
    </w:div>
    <w:div w:id="1416055938">
      <w:bodyDiv w:val="1"/>
      <w:marLeft w:val="0"/>
      <w:marRight w:val="0"/>
      <w:marTop w:val="0"/>
      <w:marBottom w:val="0"/>
      <w:divBdr>
        <w:top w:val="none" w:sz="0" w:space="0" w:color="auto"/>
        <w:left w:val="none" w:sz="0" w:space="0" w:color="auto"/>
        <w:bottom w:val="none" w:sz="0" w:space="0" w:color="auto"/>
        <w:right w:val="none" w:sz="0" w:space="0" w:color="auto"/>
      </w:divBdr>
    </w:div>
    <w:div w:id="1435780591">
      <w:bodyDiv w:val="1"/>
      <w:marLeft w:val="0"/>
      <w:marRight w:val="0"/>
      <w:marTop w:val="0"/>
      <w:marBottom w:val="0"/>
      <w:divBdr>
        <w:top w:val="none" w:sz="0" w:space="0" w:color="auto"/>
        <w:left w:val="none" w:sz="0" w:space="0" w:color="auto"/>
        <w:bottom w:val="none" w:sz="0" w:space="0" w:color="auto"/>
        <w:right w:val="none" w:sz="0" w:space="0" w:color="auto"/>
      </w:divBdr>
    </w:div>
    <w:div w:id="1498153017">
      <w:bodyDiv w:val="1"/>
      <w:marLeft w:val="0"/>
      <w:marRight w:val="0"/>
      <w:marTop w:val="0"/>
      <w:marBottom w:val="0"/>
      <w:divBdr>
        <w:top w:val="none" w:sz="0" w:space="0" w:color="auto"/>
        <w:left w:val="none" w:sz="0" w:space="0" w:color="auto"/>
        <w:bottom w:val="none" w:sz="0" w:space="0" w:color="auto"/>
        <w:right w:val="none" w:sz="0" w:space="0" w:color="auto"/>
      </w:divBdr>
      <w:divsChild>
        <w:div w:id="1510177996">
          <w:marLeft w:val="720"/>
          <w:marRight w:val="0"/>
          <w:marTop w:val="120"/>
          <w:marBottom w:val="0"/>
          <w:divBdr>
            <w:top w:val="none" w:sz="0" w:space="0" w:color="auto"/>
            <w:left w:val="none" w:sz="0" w:space="0" w:color="auto"/>
            <w:bottom w:val="none" w:sz="0" w:space="0" w:color="auto"/>
            <w:right w:val="none" w:sz="0" w:space="0" w:color="auto"/>
          </w:divBdr>
        </w:div>
      </w:divsChild>
    </w:div>
    <w:div w:id="1545101177">
      <w:bodyDiv w:val="1"/>
      <w:marLeft w:val="0"/>
      <w:marRight w:val="0"/>
      <w:marTop w:val="0"/>
      <w:marBottom w:val="0"/>
      <w:divBdr>
        <w:top w:val="none" w:sz="0" w:space="0" w:color="auto"/>
        <w:left w:val="none" w:sz="0" w:space="0" w:color="auto"/>
        <w:bottom w:val="none" w:sz="0" w:space="0" w:color="auto"/>
        <w:right w:val="none" w:sz="0" w:space="0" w:color="auto"/>
      </w:divBdr>
    </w:div>
    <w:div w:id="1599216679">
      <w:bodyDiv w:val="1"/>
      <w:marLeft w:val="0"/>
      <w:marRight w:val="0"/>
      <w:marTop w:val="0"/>
      <w:marBottom w:val="0"/>
      <w:divBdr>
        <w:top w:val="none" w:sz="0" w:space="0" w:color="auto"/>
        <w:left w:val="none" w:sz="0" w:space="0" w:color="auto"/>
        <w:bottom w:val="none" w:sz="0" w:space="0" w:color="auto"/>
        <w:right w:val="none" w:sz="0" w:space="0" w:color="auto"/>
      </w:divBdr>
      <w:divsChild>
        <w:div w:id="2028096349">
          <w:marLeft w:val="0"/>
          <w:marRight w:val="0"/>
          <w:marTop w:val="120"/>
          <w:marBottom w:val="0"/>
          <w:divBdr>
            <w:top w:val="none" w:sz="0" w:space="0" w:color="auto"/>
            <w:left w:val="none" w:sz="0" w:space="0" w:color="auto"/>
            <w:bottom w:val="none" w:sz="0" w:space="0" w:color="auto"/>
            <w:right w:val="none" w:sz="0" w:space="0" w:color="auto"/>
          </w:divBdr>
        </w:div>
        <w:div w:id="1938325402">
          <w:marLeft w:val="0"/>
          <w:marRight w:val="0"/>
          <w:marTop w:val="120"/>
          <w:marBottom w:val="0"/>
          <w:divBdr>
            <w:top w:val="none" w:sz="0" w:space="0" w:color="auto"/>
            <w:left w:val="none" w:sz="0" w:space="0" w:color="auto"/>
            <w:bottom w:val="none" w:sz="0" w:space="0" w:color="auto"/>
            <w:right w:val="none" w:sz="0" w:space="0" w:color="auto"/>
          </w:divBdr>
        </w:div>
      </w:divsChild>
    </w:div>
    <w:div w:id="1604652415">
      <w:bodyDiv w:val="1"/>
      <w:marLeft w:val="0"/>
      <w:marRight w:val="0"/>
      <w:marTop w:val="0"/>
      <w:marBottom w:val="0"/>
      <w:divBdr>
        <w:top w:val="none" w:sz="0" w:space="0" w:color="auto"/>
        <w:left w:val="none" w:sz="0" w:space="0" w:color="auto"/>
        <w:bottom w:val="none" w:sz="0" w:space="0" w:color="auto"/>
        <w:right w:val="none" w:sz="0" w:space="0" w:color="auto"/>
      </w:divBdr>
      <w:divsChild>
        <w:div w:id="1103768715">
          <w:marLeft w:val="0"/>
          <w:marRight w:val="0"/>
          <w:marTop w:val="120"/>
          <w:marBottom w:val="120"/>
          <w:divBdr>
            <w:top w:val="none" w:sz="0" w:space="0" w:color="auto"/>
            <w:left w:val="none" w:sz="0" w:space="0" w:color="auto"/>
            <w:bottom w:val="none" w:sz="0" w:space="0" w:color="auto"/>
            <w:right w:val="none" w:sz="0" w:space="0" w:color="auto"/>
          </w:divBdr>
        </w:div>
      </w:divsChild>
    </w:div>
    <w:div w:id="1677223727">
      <w:bodyDiv w:val="1"/>
      <w:marLeft w:val="0"/>
      <w:marRight w:val="0"/>
      <w:marTop w:val="0"/>
      <w:marBottom w:val="0"/>
      <w:divBdr>
        <w:top w:val="none" w:sz="0" w:space="0" w:color="auto"/>
        <w:left w:val="none" w:sz="0" w:space="0" w:color="auto"/>
        <w:bottom w:val="none" w:sz="0" w:space="0" w:color="auto"/>
        <w:right w:val="none" w:sz="0" w:space="0" w:color="auto"/>
      </w:divBdr>
    </w:div>
    <w:div w:id="1715735162">
      <w:bodyDiv w:val="1"/>
      <w:marLeft w:val="0"/>
      <w:marRight w:val="0"/>
      <w:marTop w:val="0"/>
      <w:marBottom w:val="0"/>
      <w:divBdr>
        <w:top w:val="none" w:sz="0" w:space="0" w:color="auto"/>
        <w:left w:val="none" w:sz="0" w:space="0" w:color="auto"/>
        <w:bottom w:val="none" w:sz="0" w:space="0" w:color="auto"/>
        <w:right w:val="none" w:sz="0" w:space="0" w:color="auto"/>
      </w:divBdr>
      <w:divsChild>
        <w:div w:id="1215242013">
          <w:marLeft w:val="547"/>
          <w:marRight w:val="0"/>
          <w:marTop w:val="120"/>
          <w:marBottom w:val="0"/>
          <w:divBdr>
            <w:top w:val="none" w:sz="0" w:space="0" w:color="auto"/>
            <w:left w:val="none" w:sz="0" w:space="0" w:color="auto"/>
            <w:bottom w:val="none" w:sz="0" w:space="0" w:color="auto"/>
            <w:right w:val="none" w:sz="0" w:space="0" w:color="auto"/>
          </w:divBdr>
        </w:div>
        <w:div w:id="2137480628">
          <w:marLeft w:val="547"/>
          <w:marRight w:val="0"/>
          <w:marTop w:val="0"/>
          <w:marBottom w:val="0"/>
          <w:divBdr>
            <w:top w:val="none" w:sz="0" w:space="0" w:color="auto"/>
            <w:left w:val="none" w:sz="0" w:space="0" w:color="auto"/>
            <w:bottom w:val="none" w:sz="0" w:space="0" w:color="auto"/>
            <w:right w:val="none" w:sz="0" w:space="0" w:color="auto"/>
          </w:divBdr>
        </w:div>
        <w:div w:id="1266036041">
          <w:marLeft w:val="547"/>
          <w:marRight w:val="0"/>
          <w:marTop w:val="0"/>
          <w:marBottom w:val="0"/>
          <w:divBdr>
            <w:top w:val="none" w:sz="0" w:space="0" w:color="auto"/>
            <w:left w:val="none" w:sz="0" w:space="0" w:color="auto"/>
            <w:bottom w:val="none" w:sz="0" w:space="0" w:color="auto"/>
            <w:right w:val="none" w:sz="0" w:space="0" w:color="auto"/>
          </w:divBdr>
        </w:div>
      </w:divsChild>
    </w:div>
    <w:div w:id="1950121723">
      <w:bodyDiv w:val="1"/>
      <w:marLeft w:val="0"/>
      <w:marRight w:val="0"/>
      <w:marTop w:val="0"/>
      <w:marBottom w:val="0"/>
      <w:divBdr>
        <w:top w:val="none" w:sz="0" w:space="0" w:color="auto"/>
        <w:left w:val="none" w:sz="0" w:space="0" w:color="auto"/>
        <w:bottom w:val="none" w:sz="0" w:space="0" w:color="auto"/>
        <w:right w:val="none" w:sz="0" w:space="0" w:color="auto"/>
      </w:divBdr>
      <w:divsChild>
        <w:div w:id="1951863266">
          <w:marLeft w:val="0"/>
          <w:marRight w:val="0"/>
          <w:marTop w:val="120"/>
          <w:marBottom w:val="0"/>
          <w:divBdr>
            <w:top w:val="none" w:sz="0" w:space="0" w:color="auto"/>
            <w:left w:val="none" w:sz="0" w:space="0" w:color="auto"/>
            <w:bottom w:val="none" w:sz="0" w:space="0" w:color="auto"/>
            <w:right w:val="none" w:sz="0" w:space="0" w:color="auto"/>
          </w:divBdr>
        </w:div>
        <w:div w:id="1491098340">
          <w:marLeft w:val="0"/>
          <w:marRight w:val="0"/>
          <w:marTop w:val="120"/>
          <w:marBottom w:val="0"/>
          <w:divBdr>
            <w:top w:val="none" w:sz="0" w:space="0" w:color="auto"/>
            <w:left w:val="none" w:sz="0" w:space="0" w:color="auto"/>
            <w:bottom w:val="none" w:sz="0" w:space="0" w:color="auto"/>
            <w:right w:val="none" w:sz="0" w:space="0" w:color="auto"/>
          </w:divBdr>
        </w:div>
      </w:divsChild>
    </w:div>
    <w:div w:id="2015254452">
      <w:bodyDiv w:val="1"/>
      <w:marLeft w:val="0"/>
      <w:marRight w:val="0"/>
      <w:marTop w:val="0"/>
      <w:marBottom w:val="0"/>
      <w:divBdr>
        <w:top w:val="none" w:sz="0" w:space="0" w:color="auto"/>
        <w:left w:val="none" w:sz="0" w:space="0" w:color="auto"/>
        <w:bottom w:val="none" w:sz="0" w:space="0" w:color="auto"/>
        <w:right w:val="none" w:sz="0" w:space="0" w:color="auto"/>
      </w:divBdr>
      <w:divsChild>
        <w:div w:id="1888764050">
          <w:marLeft w:val="0"/>
          <w:marRight w:val="0"/>
          <w:marTop w:val="120"/>
          <w:marBottom w:val="0"/>
          <w:divBdr>
            <w:top w:val="none" w:sz="0" w:space="0" w:color="auto"/>
            <w:left w:val="none" w:sz="0" w:space="0" w:color="auto"/>
            <w:bottom w:val="none" w:sz="0" w:space="0" w:color="auto"/>
            <w:right w:val="none" w:sz="0" w:space="0" w:color="auto"/>
          </w:divBdr>
        </w:div>
        <w:div w:id="63377662">
          <w:marLeft w:val="0"/>
          <w:marRight w:val="0"/>
          <w:marTop w:val="120"/>
          <w:marBottom w:val="0"/>
          <w:divBdr>
            <w:top w:val="none" w:sz="0" w:space="0" w:color="auto"/>
            <w:left w:val="none" w:sz="0" w:space="0" w:color="auto"/>
            <w:bottom w:val="none" w:sz="0" w:space="0" w:color="auto"/>
            <w:right w:val="none" w:sz="0" w:space="0" w:color="auto"/>
          </w:divBdr>
        </w:div>
      </w:divsChild>
    </w:div>
    <w:div w:id="2096196368">
      <w:bodyDiv w:val="1"/>
      <w:marLeft w:val="0"/>
      <w:marRight w:val="0"/>
      <w:marTop w:val="0"/>
      <w:marBottom w:val="0"/>
      <w:divBdr>
        <w:top w:val="none" w:sz="0" w:space="0" w:color="auto"/>
        <w:left w:val="none" w:sz="0" w:space="0" w:color="auto"/>
        <w:bottom w:val="none" w:sz="0" w:space="0" w:color="auto"/>
        <w:right w:val="none" w:sz="0" w:space="0" w:color="auto"/>
      </w:divBdr>
      <w:divsChild>
        <w:div w:id="268438233">
          <w:marLeft w:val="547"/>
          <w:marRight w:val="0"/>
          <w:marTop w:val="0"/>
          <w:marBottom w:val="0"/>
          <w:divBdr>
            <w:top w:val="none" w:sz="0" w:space="0" w:color="auto"/>
            <w:left w:val="none" w:sz="0" w:space="0" w:color="auto"/>
            <w:bottom w:val="none" w:sz="0" w:space="0" w:color="auto"/>
            <w:right w:val="none" w:sz="0" w:space="0" w:color="auto"/>
          </w:divBdr>
        </w:div>
        <w:div w:id="1273786790">
          <w:marLeft w:val="547"/>
          <w:marRight w:val="0"/>
          <w:marTop w:val="0"/>
          <w:marBottom w:val="0"/>
          <w:divBdr>
            <w:top w:val="none" w:sz="0" w:space="0" w:color="auto"/>
            <w:left w:val="none" w:sz="0" w:space="0" w:color="auto"/>
            <w:bottom w:val="none" w:sz="0" w:space="0" w:color="auto"/>
            <w:right w:val="none" w:sz="0" w:space="0" w:color="auto"/>
          </w:divBdr>
        </w:div>
        <w:div w:id="202651684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Symbol xmlns="CAD09740-E6E0-4846-A875-2734D9CC2683">-</Document_x0020_Symbo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00D5AFBE7A3A14093C8B6C799E9E411" ma:contentTypeVersion="" ma:contentTypeDescription="Create a new document." ma:contentTypeScope="" ma:versionID="509428da4118a2b84f09425003eee194">
  <xsd:schema xmlns:xsd="http://www.w3.org/2001/XMLSchema" xmlns:xs="http://www.w3.org/2001/XMLSchema" xmlns:p="http://schemas.microsoft.com/office/2006/metadata/properties" xmlns:ns2="CAD09740-E6E0-4846-A875-2734D9CC2683" targetNamespace="http://schemas.microsoft.com/office/2006/metadata/properties" ma:root="true" ma:fieldsID="5b9bab85673c89ddbe375a48dc37ff34" ns2:_="">
    <xsd:import namespace="CAD09740-E6E0-4846-A875-2734D9CC2683"/>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D09740-E6E0-4846-A875-2734D9CC2683"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45B15-CA6D-4CD1-BEFE-28F80A192C79}"/>
</file>

<file path=customXml/itemProps2.xml><?xml version="1.0" encoding="utf-8"?>
<ds:datastoreItem xmlns:ds="http://schemas.openxmlformats.org/officeDocument/2006/customXml" ds:itemID="{E0B2CB5D-2B53-4F8B-A3CD-00C8F73D884C}"/>
</file>

<file path=customXml/itemProps3.xml><?xml version="1.0" encoding="utf-8"?>
<ds:datastoreItem xmlns:ds="http://schemas.openxmlformats.org/officeDocument/2006/customXml" ds:itemID="{B2EEB429-1726-43BB-AACC-41350EABCB21}"/>
</file>

<file path=customXml/itemProps4.xml><?xml version="1.0" encoding="utf-8"?>
<ds:datastoreItem xmlns:ds="http://schemas.openxmlformats.org/officeDocument/2006/customXml" ds:itemID="{80C42F7C-DA13-4079-BA03-5C47F227E473}"/>
</file>

<file path=customXml/itemProps5.xml><?xml version="1.0" encoding="utf-8"?>
<ds:datastoreItem xmlns:ds="http://schemas.openxmlformats.org/officeDocument/2006/customXml" ds:itemID="{EE3BB740-DA40-4B5F-B38F-99A4C1E7DF42}"/>
</file>

<file path=customXml/itemProps6.xml><?xml version="1.0" encoding="utf-8"?>
<ds:datastoreItem xmlns:ds="http://schemas.openxmlformats.org/officeDocument/2006/customXml" ds:itemID="{7019DBE5-0D71-4C63-AFF8-103AE35DF741}"/>
</file>

<file path=docProps/app.xml><?xml version="1.0" encoding="utf-8"?>
<Properties xmlns="http://schemas.openxmlformats.org/officeDocument/2006/extended-properties" xmlns:vt="http://schemas.openxmlformats.org/officeDocument/2006/docPropsVTypes">
  <Template>Normal.dotm</Template>
  <TotalTime>10</TotalTime>
  <Pages>2</Pages>
  <Words>677</Words>
  <Characters>3860</Characters>
  <Application>Microsoft Office Word</Application>
  <DocSecurity>0</DocSecurity>
  <Lines>32</Lines>
  <Paragraphs>9</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Draft recommendations and decisions</vt:lpstr>
      <vt:lpstr>Draft recommendations </vt:lpstr>
      <vt:lpstr>Conclusions to be noted in the meeting report not in the form of formal recommen</vt:lpstr>
      <vt:lpstr>A.	Central African Republic</vt:lpstr>
      <vt:lpstr>II.	Formal recommendations</vt:lpstr>
      <vt:lpstr>Data reporting obligations: non-compliance by Yemen with its data reporting obli</vt:lpstr>
      <vt:lpstr/>
      <vt:lpstr>B.	Kazakhstan</vt:lpstr>
    </vt:vector>
  </TitlesOfParts>
  <Company>unon</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recommendations and decisions</dc:title>
  <dc:creator>mwanzac</dc:creator>
  <cp:lastModifiedBy>Prabhan Klapajon</cp:lastModifiedBy>
  <cp:revision>7</cp:revision>
  <cp:lastPrinted>2018-10-08T06:21:00Z</cp:lastPrinted>
  <dcterms:created xsi:type="dcterms:W3CDTF">2019-06-29T05:52:00Z</dcterms:created>
  <dcterms:modified xsi:type="dcterms:W3CDTF">2019-06-29T06:08:00Z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Tilte">
    <vt:lpwstr>Provisional agenda</vt:lpwstr>
  </property>
  <property fmtid="{D5CDD505-2E9C-101B-9397-08002B2CF9AE}" pid="3" name="ContentType">
    <vt:lpwstr>Document</vt:lpwstr>
  </property>
  <property fmtid="{D5CDD505-2E9C-101B-9397-08002B2CF9AE}" pid="4" name="Order Number">
    <vt:lpwstr>11</vt:lpwstr>
  </property>
  <property fmtid="{D5CDD505-2E9C-101B-9397-08002B2CF9AE}" pid="5" name="ContentTypeId">
    <vt:lpwstr>0x010100D00D5AFBE7A3A14093C8B6C799E9E411</vt:lpwstr>
  </property>
</Properties>
</file>