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FDD9786" w14:textId="675480AB" w:rsidR="00566B0B" w:rsidRDefault="004841B8">
      <w:pPr>
        <w:rPr>
          <w:b/>
          <w:bCs/>
        </w:rPr>
      </w:pPr>
      <w:ins w:id="0" w:author="ESCAP CMU AV Team" w:date="2017-07-14T09:37:00Z">
        <w:r>
          <w:rPr>
            <w:b/>
            <w:bCs/>
          </w:rPr>
          <w:t>[</w:t>
        </w:r>
      </w:ins>
      <w:r w:rsidR="00C44809">
        <w:rPr>
          <w:b/>
          <w:bCs/>
        </w:rPr>
        <w:t xml:space="preserve">List of issues </w:t>
      </w:r>
      <w:r w:rsidR="00B25C74">
        <w:rPr>
          <w:b/>
          <w:bCs/>
        </w:rPr>
        <w:t xml:space="preserve">arising </w:t>
      </w:r>
      <w:r w:rsidR="00890052">
        <w:rPr>
          <w:b/>
          <w:bCs/>
        </w:rPr>
        <w:t xml:space="preserve">from </w:t>
      </w:r>
      <w:r w:rsidR="00B25C74">
        <w:rPr>
          <w:b/>
          <w:bCs/>
        </w:rPr>
        <w:t>first</w:t>
      </w:r>
      <w:r w:rsidR="00C44809">
        <w:rPr>
          <w:b/>
          <w:bCs/>
        </w:rPr>
        <w:t xml:space="preserve"> Replenishment Contact Group </w:t>
      </w:r>
      <w:r w:rsidR="00B25C74">
        <w:rPr>
          <w:b/>
          <w:bCs/>
        </w:rPr>
        <w:t xml:space="preserve">meeting </w:t>
      </w:r>
      <w:r w:rsidR="00C44809">
        <w:rPr>
          <w:b/>
          <w:bCs/>
        </w:rPr>
        <w:t xml:space="preserve">for possible </w:t>
      </w:r>
      <w:r w:rsidR="00890052">
        <w:rPr>
          <w:b/>
          <w:bCs/>
        </w:rPr>
        <w:t>consideration by</w:t>
      </w:r>
      <w:r w:rsidR="00C44809">
        <w:rPr>
          <w:b/>
          <w:bCs/>
        </w:rPr>
        <w:t xml:space="preserve"> TEAP </w:t>
      </w:r>
      <w:r w:rsidR="00890052">
        <w:rPr>
          <w:b/>
          <w:bCs/>
        </w:rPr>
        <w:t xml:space="preserve">in a </w:t>
      </w:r>
      <w:r w:rsidR="00C44809">
        <w:rPr>
          <w:b/>
          <w:bCs/>
        </w:rPr>
        <w:t xml:space="preserve">supplementary report on replenishment 2018-2020 </w:t>
      </w:r>
    </w:p>
    <w:p w14:paraId="430AA554" w14:textId="77777777" w:rsidR="00B25C74" w:rsidRPr="00ED3819" w:rsidRDefault="00B25C74">
      <w:pPr>
        <w:rPr>
          <w:b/>
          <w:bCs/>
          <w:u w:val="single"/>
        </w:rPr>
      </w:pPr>
      <w:r w:rsidRPr="00ED3819">
        <w:rPr>
          <w:b/>
          <w:bCs/>
          <w:u w:val="single"/>
        </w:rPr>
        <w:t>From general questions and responses:</w:t>
      </w:r>
    </w:p>
    <w:p w14:paraId="0A756375" w14:textId="77777777" w:rsidR="00000FA1" w:rsidRPr="00C44809" w:rsidRDefault="00C44809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 w:rsidRPr="00C44809">
        <w:rPr>
          <w:bCs/>
        </w:rPr>
        <w:t>Paragraph 3 of Terms of Reference as expressed in decision XXVIII/5:</w:t>
      </w:r>
    </w:p>
    <w:p w14:paraId="54752E1C" w14:textId="77777777" w:rsidR="00C44809" w:rsidRPr="00890052" w:rsidRDefault="00C44809" w:rsidP="00C44809">
      <w:pPr>
        <w:pStyle w:val="ListParagraph"/>
        <w:tabs>
          <w:tab w:val="left" w:pos="360"/>
        </w:tabs>
        <w:autoSpaceDE w:val="0"/>
        <w:autoSpaceDN w:val="0"/>
        <w:adjustRightInd w:val="0"/>
        <w:spacing w:after="0" w:line="240" w:lineRule="auto"/>
        <w:rPr>
          <w:bCs/>
          <w:i/>
        </w:rPr>
      </w:pPr>
      <w:r w:rsidRPr="00890052">
        <w:rPr>
          <w:bCs/>
          <w:i/>
        </w:rPr>
        <w:t>“That the Technology and Economic Assessment Panel should provide indicative figures of the resources within the estimated funding required for phasing out HCFCs that could be associated with enabling Article 5 parties to encourage the use of low-GWP or zero-GWP alternatives and indicative figures for any additional resources that would be needed to further encourage the use of low-GWP or zero-GWP alternatives”;</w:t>
      </w:r>
    </w:p>
    <w:p w14:paraId="2E76C143" w14:textId="237A880A" w:rsidR="00C44809" w:rsidRDefault="00890052" w:rsidP="00C44809">
      <w:pPr>
        <w:pStyle w:val="ListParagraph"/>
        <w:numPr>
          <w:ilvl w:val="0"/>
          <w:numId w:val="1"/>
        </w:numPr>
        <w:ind w:left="360"/>
        <w:rPr>
          <w:bCs/>
        </w:rPr>
      </w:pPr>
      <w:r>
        <w:rPr>
          <w:bCs/>
        </w:rPr>
        <w:t>C</w:t>
      </w:r>
      <w:r w:rsidR="00C44809" w:rsidRPr="00C44809">
        <w:rPr>
          <w:bCs/>
        </w:rPr>
        <w:t>ost effectiveness</w:t>
      </w:r>
      <w:r w:rsidR="00C44809">
        <w:rPr>
          <w:bCs/>
        </w:rPr>
        <w:t xml:space="preserve"> figures in </w:t>
      </w:r>
      <w:r w:rsidR="00566B0B">
        <w:rPr>
          <w:bCs/>
        </w:rPr>
        <w:t xml:space="preserve">MT, </w:t>
      </w:r>
      <w:r w:rsidR="00C44809">
        <w:rPr>
          <w:bCs/>
        </w:rPr>
        <w:t>OD</w:t>
      </w:r>
      <w:r w:rsidR="00566B0B">
        <w:rPr>
          <w:bCs/>
        </w:rPr>
        <w:t>P</w:t>
      </w:r>
      <w:r w:rsidR="00C44809">
        <w:rPr>
          <w:bCs/>
        </w:rPr>
        <w:t>-tonnes and CO</w:t>
      </w:r>
      <w:r w:rsidR="00C44809" w:rsidRPr="00C44809">
        <w:rPr>
          <w:bCs/>
          <w:vertAlign w:val="subscript"/>
        </w:rPr>
        <w:t>2</w:t>
      </w:r>
      <w:r w:rsidR="00C44809">
        <w:rPr>
          <w:bCs/>
          <w:vertAlign w:val="subscript"/>
        </w:rPr>
        <w:t xml:space="preserve"> </w:t>
      </w:r>
      <w:r w:rsidR="00C44809">
        <w:rPr>
          <w:bCs/>
        </w:rPr>
        <w:t>equivalent</w:t>
      </w:r>
    </w:p>
    <w:p w14:paraId="1CE1000F" w14:textId="3E8DCA58" w:rsidR="00890052" w:rsidRPr="00890052" w:rsidRDefault="00C44809" w:rsidP="00C44809">
      <w:pPr>
        <w:pStyle w:val="ListParagraph"/>
        <w:numPr>
          <w:ilvl w:val="0"/>
          <w:numId w:val="1"/>
        </w:numPr>
        <w:ind w:left="360"/>
      </w:pPr>
      <w:r w:rsidRPr="00890052">
        <w:rPr>
          <w:bCs/>
        </w:rPr>
        <w:t>Clearer distinction between costs associated with HCFC-rel</w:t>
      </w:r>
      <w:r w:rsidR="00890052">
        <w:rPr>
          <w:bCs/>
        </w:rPr>
        <w:t>ated and HFC-related activities</w:t>
      </w:r>
      <w:r w:rsidRPr="00890052">
        <w:rPr>
          <w:bCs/>
        </w:rPr>
        <w:t xml:space="preserve"> </w:t>
      </w:r>
    </w:p>
    <w:p w14:paraId="7ECBF552" w14:textId="49AED0DF" w:rsidR="00B25C74" w:rsidRDefault="00C63DD7" w:rsidP="00C44809">
      <w:pPr>
        <w:pStyle w:val="ListParagraph"/>
        <w:numPr>
          <w:ilvl w:val="0"/>
          <w:numId w:val="1"/>
        </w:numPr>
        <w:ind w:left="360"/>
      </w:pPr>
      <w:ins w:id="1" w:author="ESCAP CMU AV Team" w:date="2017-07-14T09:09:00Z">
        <w:r>
          <w:t xml:space="preserve">Scenario with </w:t>
        </w:r>
      </w:ins>
      <w:ins w:id="2" w:author="ESCAP CMU AV Team" w:date="2017-07-14T09:23:00Z">
        <w:r w:rsidR="00E94054">
          <w:t>[</w:t>
        </w:r>
      </w:ins>
      <w:ins w:id="3" w:author="ESCAP CMU AV Team" w:date="2017-07-14T09:09:00Z">
        <w:r>
          <w:t>25</w:t>
        </w:r>
      </w:ins>
      <w:ins w:id="4" w:author="ESCAP CMU AV Team" w:date="2017-07-14T09:23:00Z">
        <w:r w:rsidR="00E94054">
          <w:t>]</w:t>
        </w:r>
      </w:ins>
      <w:ins w:id="5" w:author="ESCAP CMU AV Team" w:date="2017-07-14T09:09:00Z">
        <w:r>
          <w:t xml:space="preserve">-15% lower than business plan estimates </w:t>
        </w:r>
      </w:ins>
      <w:del w:id="6" w:author="ESCAP CMU AV Team" w:date="2017-07-14T09:10:00Z">
        <w:r w:rsidR="00B25C74" w:rsidDel="00C63DD7">
          <w:delText>Range of 15% uncertainty: possibility to make this more precise by looking at more projects over a longer time frame.</w:delText>
        </w:r>
      </w:del>
    </w:p>
    <w:p w14:paraId="718F3BA1" w14:textId="19CB8B1E" w:rsidR="00B25C74" w:rsidRDefault="00566B0B" w:rsidP="00C44809">
      <w:pPr>
        <w:pStyle w:val="ListParagraph"/>
        <w:numPr>
          <w:ilvl w:val="0"/>
          <w:numId w:val="1"/>
        </w:numPr>
        <w:ind w:left="360"/>
      </w:pPr>
      <w:r>
        <w:t>Accounting for r</w:t>
      </w:r>
      <w:r w:rsidR="00B25C74">
        <w:t>ecent ExCom decision</w:t>
      </w:r>
      <w:r>
        <w:t>s</w:t>
      </w:r>
      <w:r w:rsidR="00B25C74">
        <w:t xml:space="preserve"> </w:t>
      </w:r>
    </w:p>
    <w:p w14:paraId="4EBCC447" w14:textId="045A8AA7" w:rsidR="00491B55" w:rsidRDefault="00E94054" w:rsidP="00C44809">
      <w:pPr>
        <w:pStyle w:val="ListParagraph"/>
        <w:numPr>
          <w:ilvl w:val="0"/>
          <w:numId w:val="1"/>
        </w:numPr>
        <w:ind w:left="360"/>
        <w:rPr>
          <w:ins w:id="7" w:author="ESCAP CMU AV Team" w:date="2017-07-14T09:28:00Z"/>
          <w:color w:val="FF0000"/>
        </w:rPr>
      </w:pPr>
      <w:ins w:id="8" w:author="ESCAP CMU AV Team" w:date="2017-07-14T09:20:00Z">
        <w:r>
          <w:rPr>
            <w:color w:val="FF0000"/>
          </w:rPr>
          <w:t>[</w:t>
        </w:r>
      </w:ins>
      <w:r w:rsidR="00491B55" w:rsidRPr="005C3B6B">
        <w:rPr>
          <w:color w:val="FF0000"/>
        </w:rPr>
        <w:t>Energy efficiency related costs and second and third conversions</w:t>
      </w:r>
      <w:ins w:id="9" w:author="ESCAP CMU AV Team" w:date="2017-07-14T09:20:00Z">
        <w:r>
          <w:rPr>
            <w:color w:val="FF0000"/>
          </w:rPr>
          <w:t>]</w:t>
        </w:r>
      </w:ins>
    </w:p>
    <w:p w14:paraId="528FE57C" w14:textId="17606021" w:rsidR="00E94054" w:rsidRPr="005C3B6B" w:rsidRDefault="004841B8" w:rsidP="00C44809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ins w:id="10" w:author="ESCAP CMU AV Team" w:date="2017-07-14T09:36:00Z">
        <w:r>
          <w:rPr>
            <w:color w:val="FF0000"/>
          </w:rPr>
          <w:t>[</w:t>
        </w:r>
      </w:ins>
      <w:ins w:id="11" w:author="ESCAP CMU AV Team" w:date="2017-07-14T09:28:00Z">
        <w:r w:rsidR="00E94054">
          <w:rPr>
            <w:color w:val="FF0000"/>
          </w:rPr>
          <w:t>To look into whether energy efficiency is linked to compliance and how</w:t>
        </w:r>
      </w:ins>
      <w:ins w:id="12" w:author="ESCAP CMU AV Team" w:date="2017-07-14T09:36:00Z">
        <w:r>
          <w:rPr>
            <w:color w:val="FF0000"/>
          </w:rPr>
          <w:t>]</w:t>
        </w:r>
      </w:ins>
    </w:p>
    <w:p w14:paraId="1EEF7E9C" w14:textId="77777777" w:rsidR="00B25C74" w:rsidRDefault="00B25C74" w:rsidP="00B25C74">
      <w:pPr>
        <w:pStyle w:val="ListParagraph"/>
      </w:pPr>
    </w:p>
    <w:p w14:paraId="34A41BBB" w14:textId="6A17F037" w:rsidR="00074417" w:rsidRPr="00ED3819" w:rsidRDefault="00074417" w:rsidP="00B25C74">
      <w:pPr>
        <w:rPr>
          <w:b/>
          <w:u w:val="single"/>
        </w:rPr>
      </w:pPr>
      <w:r w:rsidRPr="00ED3819">
        <w:rPr>
          <w:b/>
          <w:u w:val="single"/>
        </w:rPr>
        <w:t>Funding components</w:t>
      </w:r>
    </w:p>
    <w:p w14:paraId="0B635C01" w14:textId="7D549183" w:rsidR="00851317" w:rsidRPr="00662CBB" w:rsidRDefault="00851317" w:rsidP="00B25C74">
      <w:pPr>
        <w:rPr>
          <w:b/>
        </w:rPr>
      </w:pPr>
      <w:r w:rsidRPr="00662CBB">
        <w:rPr>
          <w:b/>
        </w:rPr>
        <w:t xml:space="preserve">HPMP activities </w:t>
      </w:r>
      <w:r w:rsidRPr="00ED3819">
        <w:rPr>
          <w:b/>
        </w:rPr>
        <w:t>(TEAP Report, Chapter 3)</w:t>
      </w:r>
    </w:p>
    <w:p w14:paraId="70A25B06" w14:textId="1745AFA6" w:rsidR="00851317" w:rsidDel="004D774A" w:rsidRDefault="004D774A" w:rsidP="00ED3819">
      <w:pPr>
        <w:pStyle w:val="ListParagraph"/>
        <w:numPr>
          <w:ilvl w:val="0"/>
          <w:numId w:val="1"/>
        </w:numPr>
        <w:ind w:left="360"/>
        <w:rPr>
          <w:del w:id="13" w:author="ESCAP CMU AV Team" w:date="2017-07-14T09:56:00Z"/>
        </w:rPr>
      </w:pPr>
      <w:ins w:id="14" w:author="ESCAP CMU AV Team" w:date="2017-07-14T09:56:00Z">
        <w:r w:rsidRPr="00ED3819" w:rsidDel="004D774A">
          <w:t xml:space="preserve"> </w:t>
        </w:r>
      </w:ins>
      <w:del w:id="15" w:author="ESCAP CMU AV Team" w:date="2017-07-14T09:52:00Z">
        <w:r w:rsidR="00851317" w:rsidRPr="00ED3819" w:rsidDel="004D774A">
          <w:delText xml:space="preserve">Inclusion </w:delText>
        </w:r>
      </w:del>
      <w:del w:id="16" w:author="ESCAP CMU AV Team" w:date="2017-07-14T09:56:00Z">
        <w:r w:rsidR="00851317" w:rsidRPr="00ED3819" w:rsidDel="004D774A">
          <w:delText xml:space="preserve">of HPMP verification </w:delText>
        </w:r>
      </w:del>
    </w:p>
    <w:p w14:paraId="5B3518B1" w14:textId="77777777" w:rsidR="00EF5527" w:rsidRDefault="00D848D7" w:rsidP="00ED3819">
      <w:pPr>
        <w:pStyle w:val="ListParagraph"/>
        <w:numPr>
          <w:ilvl w:val="0"/>
          <w:numId w:val="1"/>
        </w:numPr>
        <w:ind w:left="360"/>
        <w:rPr>
          <w:ins w:id="17" w:author="ESCAP CMU AV Team" w:date="2017-07-14T09:40:00Z"/>
          <w:color w:val="FF0000"/>
        </w:rPr>
      </w:pPr>
      <w:del w:id="18" w:author="ESCAP CMU AV Team" w:date="2017-07-14T09:47:00Z">
        <w:r w:rsidDel="00EF5527">
          <w:rPr>
            <w:color w:val="FF0000"/>
          </w:rPr>
          <w:delText>[</w:delText>
        </w:r>
      </w:del>
      <w:ins w:id="19" w:author="ESCAP CMU AV Team" w:date="2017-07-14T09:40:00Z">
        <w:r w:rsidR="00EF5527">
          <w:rPr>
            <w:color w:val="FF0000"/>
          </w:rPr>
          <w:t>S</w:t>
        </w:r>
      </w:ins>
      <w:ins w:id="20" w:author="ESCAP CMU AV Team" w:date="2017-07-14T09:39:00Z">
        <w:r w:rsidR="004841B8">
          <w:rPr>
            <w:color w:val="FF0000"/>
          </w:rPr>
          <w:t>cenario</w:t>
        </w:r>
      </w:ins>
      <w:ins w:id="21" w:author="ESCAP CMU AV Team" w:date="2017-07-14T09:40:00Z">
        <w:r w:rsidR="00EF5527">
          <w:rPr>
            <w:color w:val="FF0000"/>
          </w:rPr>
          <w:t>s</w:t>
        </w:r>
      </w:ins>
      <w:ins w:id="22" w:author="ESCAP CMU AV Team" w:date="2017-07-14T09:39:00Z">
        <w:r w:rsidR="004841B8">
          <w:rPr>
            <w:color w:val="FF0000"/>
          </w:rPr>
          <w:t xml:space="preserve"> for considering</w:t>
        </w:r>
      </w:ins>
      <w:ins w:id="23" w:author="ESCAP CMU AV Team" w:date="2017-07-14T09:40:00Z">
        <w:r w:rsidR="00EF5527">
          <w:rPr>
            <w:color w:val="FF0000"/>
          </w:rPr>
          <w:t>:</w:t>
        </w:r>
      </w:ins>
    </w:p>
    <w:p w14:paraId="773E8830" w14:textId="132DC5F6" w:rsidR="00EF5527" w:rsidRDefault="004841B8" w:rsidP="00EF5527">
      <w:pPr>
        <w:pStyle w:val="ListParagraph"/>
        <w:numPr>
          <w:ilvl w:val="1"/>
          <w:numId w:val="1"/>
        </w:numPr>
        <w:rPr>
          <w:ins w:id="24" w:author="ESCAP CMU AV Team" w:date="2017-07-14T09:41:00Z"/>
          <w:color w:val="FF0000"/>
        </w:rPr>
      </w:pPr>
      <w:ins w:id="25" w:author="ESCAP CMU AV Team" w:date="2017-07-14T09:39:00Z">
        <w:r>
          <w:rPr>
            <w:color w:val="FF0000"/>
          </w:rPr>
          <w:t xml:space="preserve"> </w:t>
        </w:r>
      </w:ins>
      <w:r w:rsidR="0094039B" w:rsidRPr="005C3B6B">
        <w:rPr>
          <w:color w:val="FF0000"/>
        </w:rPr>
        <w:t xml:space="preserve">HPMP stage III </w:t>
      </w:r>
      <w:ins w:id="26" w:author="ESCAP CMU AV Team" w:date="2017-07-14T09:46:00Z">
        <w:r w:rsidR="00EF5527">
          <w:rPr>
            <w:color w:val="FF0000"/>
          </w:rPr>
          <w:t xml:space="preserve">implementation </w:t>
        </w:r>
      </w:ins>
      <w:r w:rsidR="0094039B" w:rsidRPr="005C3B6B">
        <w:rPr>
          <w:color w:val="FF0000"/>
        </w:rPr>
        <w:t xml:space="preserve">activities in particular </w:t>
      </w:r>
      <w:del w:id="27" w:author="ESCAP CMU AV Team" w:date="2017-07-14T09:46:00Z">
        <w:r w:rsidR="0094039B" w:rsidRPr="005C3B6B" w:rsidDel="00EF5527">
          <w:rPr>
            <w:color w:val="FF0000"/>
          </w:rPr>
          <w:delText xml:space="preserve">linked to </w:delText>
        </w:r>
      </w:del>
      <w:del w:id="28" w:author="ESCAP CMU AV Team" w:date="2017-07-14T09:45:00Z">
        <w:r w:rsidR="0094039B" w:rsidRPr="005C3B6B" w:rsidDel="00EF5527">
          <w:rPr>
            <w:color w:val="FF0000"/>
          </w:rPr>
          <w:delText>accelerated phaseout</w:delText>
        </w:r>
      </w:del>
      <w:ins w:id="29" w:author="ESCAP CMU AV Team" w:date="2017-07-14T09:45:00Z">
        <w:r w:rsidR="00EF5527">
          <w:rPr>
            <w:color w:val="FF0000"/>
          </w:rPr>
          <w:t>according to existing commitments</w:t>
        </w:r>
      </w:ins>
      <w:r w:rsidR="0094039B" w:rsidRPr="005C3B6B">
        <w:rPr>
          <w:color w:val="FF0000"/>
        </w:rPr>
        <w:t xml:space="preserve"> in the servicing sector</w:t>
      </w:r>
    </w:p>
    <w:p w14:paraId="32C65FD0" w14:textId="363A3509" w:rsidR="00EF5527" w:rsidRPr="005C3B6B" w:rsidRDefault="00EF5527" w:rsidP="00EF5527">
      <w:pPr>
        <w:pStyle w:val="ListParagraph"/>
        <w:numPr>
          <w:ilvl w:val="1"/>
          <w:numId w:val="1"/>
        </w:numPr>
        <w:rPr>
          <w:moveTo w:id="30" w:author="ESCAP CMU AV Team" w:date="2017-07-14T09:41:00Z"/>
          <w:color w:val="FF0000"/>
        </w:rPr>
      </w:pPr>
      <w:moveToRangeStart w:id="31" w:author="ESCAP CMU AV Team" w:date="2017-07-14T09:41:00Z" w:name="move487788599"/>
      <w:moveTo w:id="32" w:author="ESCAP CMU AV Team" w:date="2017-07-14T09:41:00Z">
        <w:del w:id="33" w:author="ESCAP CMU AV Team" w:date="2017-07-14T09:49:00Z">
          <w:r w:rsidDel="004D774A">
            <w:rPr>
              <w:color w:val="FF0000"/>
            </w:rPr>
            <w:delText xml:space="preserve">Scenario where </w:delText>
          </w:r>
        </w:del>
        <w:r>
          <w:rPr>
            <w:color w:val="FF0000"/>
          </w:rPr>
          <w:t>stage III activities are deferred to the next triennium</w:t>
        </w:r>
      </w:moveTo>
    </w:p>
    <w:moveToRangeEnd w:id="31"/>
    <w:p w14:paraId="01E58EF7" w14:textId="09386C84" w:rsidR="0094039B" w:rsidRDefault="00D848D7" w:rsidP="00EF5527">
      <w:pPr>
        <w:pStyle w:val="ListParagraph"/>
        <w:ind w:left="1440"/>
        <w:rPr>
          <w:color w:val="FF0000"/>
        </w:rPr>
      </w:pPr>
      <w:del w:id="34" w:author="ESCAP CMU AV Team" w:date="2017-07-14T09:48:00Z">
        <w:r w:rsidDel="00EF5527">
          <w:rPr>
            <w:color w:val="FF0000"/>
          </w:rPr>
          <w:delText>]</w:delText>
        </w:r>
      </w:del>
    </w:p>
    <w:p w14:paraId="1BB8C630" w14:textId="511B5B76" w:rsidR="005C3B6B" w:rsidRDefault="005C3B6B" w:rsidP="00ED3819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TEAP to consider scenario where the non-LVC and LVC planned activities which are not necessary to meet the 35% phaseout target are deferred to the next triennium</w:t>
      </w:r>
    </w:p>
    <w:p w14:paraId="5B89834C" w14:textId="1AF9ABBF" w:rsidR="00C2587C" w:rsidRPr="005C3B6B" w:rsidDel="00EF5527" w:rsidRDefault="00C2587C" w:rsidP="00ED3819">
      <w:pPr>
        <w:pStyle w:val="ListParagraph"/>
        <w:numPr>
          <w:ilvl w:val="0"/>
          <w:numId w:val="1"/>
        </w:numPr>
        <w:ind w:left="360"/>
        <w:rPr>
          <w:moveFrom w:id="35" w:author="ESCAP CMU AV Team" w:date="2017-07-14T09:41:00Z"/>
          <w:color w:val="FF0000"/>
        </w:rPr>
      </w:pPr>
      <w:moveFromRangeStart w:id="36" w:author="ESCAP CMU AV Team" w:date="2017-07-14T09:41:00Z" w:name="move487788599"/>
      <w:moveFrom w:id="37" w:author="ESCAP CMU AV Team" w:date="2017-07-14T09:41:00Z">
        <w:r w:rsidDel="00EF5527">
          <w:rPr>
            <w:color w:val="FF0000"/>
          </w:rPr>
          <w:t>Scenario where stage III activities are deferred to the next triennium</w:t>
        </w:r>
      </w:moveFrom>
    </w:p>
    <w:moveFromRangeEnd w:id="36"/>
    <w:p w14:paraId="64D8E888" w14:textId="5A36D0E7" w:rsidR="00F60504" w:rsidRPr="0082342D" w:rsidRDefault="00B25C74" w:rsidP="00B25C74">
      <w:r>
        <w:rPr>
          <w:b/>
        </w:rPr>
        <w:t xml:space="preserve">HCFC Production </w:t>
      </w:r>
      <w:proofErr w:type="spellStart"/>
      <w:r>
        <w:rPr>
          <w:b/>
        </w:rPr>
        <w:t>Phaseout</w:t>
      </w:r>
      <w:proofErr w:type="spellEnd"/>
      <w:r>
        <w:rPr>
          <w:b/>
        </w:rPr>
        <w:t xml:space="preserve"> </w:t>
      </w:r>
      <w:r w:rsidR="00074417" w:rsidRPr="0082342D">
        <w:t>(Chapter 4)</w:t>
      </w:r>
    </w:p>
    <w:p w14:paraId="705D9CA5" w14:textId="77777777" w:rsidR="00774F99" w:rsidRDefault="00774F99" w:rsidP="00ED3819">
      <w:pPr>
        <w:pStyle w:val="ListParagraph"/>
        <w:numPr>
          <w:ilvl w:val="0"/>
          <w:numId w:val="1"/>
        </w:numPr>
        <w:ind w:left="360"/>
      </w:pPr>
      <w:r>
        <w:t>China HPPMP Stage II and related ExCom assumptions in upcoming meeting</w:t>
      </w:r>
    </w:p>
    <w:p w14:paraId="15222130" w14:textId="7A896776" w:rsidR="00762376" w:rsidRPr="00762376" w:rsidRDefault="00C2587C" w:rsidP="00762376">
      <w:pPr>
        <w:pStyle w:val="ListParagraph"/>
        <w:numPr>
          <w:ilvl w:val="1"/>
          <w:numId w:val="1"/>
        </w:numPr>
        <w:rPr>
          <w:color w:val="FF0000"/>
        </w:rPr>
      </w:pPr>
      <w:r>
        <w:rPr>
          <w:color w:val="FF0000"/>
        </w:rPr>
        <w:t>[</w:t>
      </w:r>
      <w:r w:rsidR="00762376" w:rsidRPr="00762376">
        <w:rPr>
          <w:color w:val="FF0000"/>
        </w:rPr>
        <w:t>Consider different scenarios involving 3</w:t>
      </w:r>
      <w:ins w:id="38" w:author="ESCAP CMU AV Team" w:date="2017-07-14T10:01:00Z">
        <w:r w:rsidR="001E6CC4">
          <w:rPr>
            <w:color w:val="FF0000"/>
          </w:rPr>
          <w:t xml:space="preserve"> or</w:t>
        </w:r>
      </w:ins>
      <w:r w:rsidR="00762376" w:rsidRPr="00762376">
        <w:rPr>
          <w:color w:val="FF0000"/>
        </w:rPr>
        <w:t xml:space="preserve">, 2 </w:t>
      </w:r>
      <w:del w:id="39" w:author="ESCAP CMU AV Team" w:date="2017-07-14T10:01:00Z">
        <w:r w:rsidR="00762376" w:rsidRPr="00762376" w:rsidDel="001E6CC4">
          <w:rPr>
            <w:color w:val="FF0000"/>
          </w:rPr>
          <w:delText xml:space="preserve">or 1 </w:delText>
        </w:r>
      </w:del>
      <w:bookmarkStart w:id="40" w:name="_GoBack"/>
      <w:bookmarkEnd w:id="40"/>
      <w:r w:rsidR="00762376" w:rsidRPr="00762376">
        <w:rPr>
          <w:color w:val="FF0000"/>
        </w:rPr>
        <w:t xml:space="preserve">tranches </w:t>
      </w:r>
      <w:r>
        <w:rPr>
          <w:color w:val="FF0000"/>
        </w:rPr>
        <w:t>]</w:t>
      </w:r>
    </w:p>
    <w:p w14:paraId="5830039D" w14:textId="2BFFB506" w:rsidR="009E62A6" w:rsidRPr="00C2587C" w:rsidRDefault="00A758AE" w:rsidP="009E62A6">
      <w:pPr>
        <w:pStyle w:val="ListParagraph"/>
        <w:numPr>
          <w:ilvl w:val="0"/>
          <w:numId w:val="1"/>
        </w:numPr>
        <w:ind w:left="360"/>
        <w:rPr>
          <w:strike/>
          <w:color w:val="FF0000"/>
        </w:rPr>
      </w:pPr>
      <w:r w:rsidRPr="00C2587C">
        <w:rPr>
          <w:strike/>
          <w:color w:val="FF0000"/>
        </w:rPr>
        <w:t>Cost of closure of s</w:t>
      </w:r>
      <w:r w:rsidR="009E62A6" w:rsidRPr="00C2587C">
        <w:rPr>
          <w:strike/>
          <w:color w:val="FF0000"/>
        </w:rPr>
        <w:t>wing plants</w:t>
      </w:r>
    </w:p>
    <w:p w14:paraId="437AC6F8" w14:textId="77777777" w:rsidR="009E62A6" w:rsidRDefault="009E62A6" w:rsidP="009E62A6">
      <w:pPr>
        <w:pStyle w:val="ListParagraph"/>
        <w:ind w:left="360"/>
      </w:pPr>
    </w:p>
    <w:p w14:paraId="4B2C88D6" w14:textId="5DAC3B67" w:rsidR="00662CBB" w:rsidRDefault="00851317" w:rsidP="0082342D">
      <w:pPr>
        <w:rPr>
          <w:b/>
        </w:rPr>
      </w:pPr>
      <w:r>
        <w:rPr>
          <w:b/>
        </w:rPr>
        <w:t>N</w:t>
      </w:r>
      <w:r w:rsidR="00774F99" w:rsidRPr="00774F99">
        <w:rPr>
          <w:b/>
        </w:rPr>
        <w:t xml:space="preserve">on-investment and supporting activities </w:t>
      </w:r>
      <w:r>
        <w:rPr>
          <w:b/>
        </w:rPr>
        <w:t>(Chapter 5)</w:t>
      </w:r>
    </w:p>
    <w:p w14:paraId="15881871" w14:textId="068A4593" w:rsidR="00774F99" w:rsidRDefault="00415770" w:rsidP="00ED3819">
      <w:pPr>
        <w:pStyle w:val="ListParagraph"/>
        <w:numPr>
          <w:ilvl w:val="0"/>
          <w:numId w:val="1"/>
        </w:numPr>
        <w:ind w:left="360"/>
      </w:pPr>
      <w:r>
        <w:t xml:space="preserve">Further thought on how to account for parties with accelerated phaseout in HPMP </w:t>
      </w:r>
      <w:r w:rsidR="00566B0B">
        <w:t>stage</w:t>
      </w:r>
      <w:r>
        <w:t xml:space="preserve"> II implementation.</w:t>
      </w:r>
    </w:p>
    <w:p w14:paraId="211E6A1D" w14:textId="336FB809" w:rsidR="00566B0B" w:rsidRDefault="00566B0B" w:rsidP="00ED3819">
      <w:pPr>
        <w:pStyle w:val="ListParagraph"/>
        <w:numPr>
          <w:ilvl w:val="0"/>
          <w:numId w:val="1"/>
        </w:numPr>
        <w:ind w:left="360"/>
      </w:pPr>
      <w:r>
        <w:lastRenderedPageBreak/>
        <w:t xml:space="preserve"> Further thought on taking into account HPMP stage III</w:t>
      </w:r>
      <w:r w:rsidR="007E432F">
        <w:t xml:space="preserve"> (for parties wishing to achieve the 67.5%</w:t>
      </w:r>
      <w:r w:rsidR="00625C37">
        <w:t xml:space="preserve"> </w:t>
      </w:r>
      <w:r w:rsidR="00625C37" w:rsidRPr="00AD72F9">
        <w:t xml:space="preserve">and further </w:t>
      </w:r>
      <w:r w:rsidR="007E432F" w:rsidRPr="00AD72F9">
        <w:t>reduction</w:t>
      </w:r>
      <w:r w:rsidR="00625C37" w:rsidRPr="00AD72F9">
        <w:t>s</w:t>
      </w:r>
      <w:r w:rsidR="007E432F" w:rsidRPr="00AD72F9">
        <w:t xml:space="preserve"> step</w:t>
      </w:r>
      <w:r w:rsidR="00625C37" w:rsidRPr="00AD72F9">
        <w:t>s</w:t>
      </w:r>
      <w:r w:rsidR="007E432F" w:rsidRPr="00AD72F9">
        <w:t xml:space="preserve"> earlier)</w:t>
      </w:r>
      <w:r w:rsidRPr="00AD72F9">
        <w:t>.</w:t>
      </w:r>
    </w:p>
    <w:p w14:paraId="33E0C872" w14:textId="77777777" w:rsidR="00C2587C" w:rsidRDefault="00C2587C" w:rsidP="00C2587C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Scenario where stage III activities are deferred to the next triennium</w:t>
      </w:r>
    </w:p>
    <w:p w14:paraId="492B0A31" w14:textId="1B198BB4" w:rsidR="006771CE" w:rsidRDefault="006771CE" w:rsidP="00C2587C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Consider scenario where there is no annual increase to CAP and a scenario where there is an increase of more than 3% to CAP</w:t>
      </w:r>
    </w:p>
    <w:p w14:paraId="557ED214" w14:textId="3C40767A" w:rsidR="006771CE" w:rsidRDefault="006771CE" w:rsidP="00C2587C">
      <w:pPr>
        <w:pStyle w:val="ListParagraph"/>
        <w:numPr>
          <w:ilvl w:val="0"/>
          <w:numId w:val="1"/>
        </w:numPr>
        <w:ind w:left="360"/>
        <w:rPr>
          <w:ins w:id="41" w:author="ESCAP CMU AV Team" w:date="2017-07-14T09:49:00Z"/>
          <w:color w:val="FF0000"/>
        </w:rPr>
      </w:pPr>
      <w:r>
        <w:rPr>
          <w:color w:val="FF0000"/>
        </w:rPr>
        <w:t>Scenario where there are no HCFC demonstration projects</w:t>
      </w:r>
    </w:p>
    <w:p w14:paraId="29CF05A6" w14:textId="77777777" w:rsidR="00EF5527" w:rsidRDefault="00EF5527" w:rsidP="00EF5527">
      <w:pPr>
        <w:pStyle w:val="ListParagraph"/>
        <w:numPr>
          <w:ilvl w:val="0"/>
          <w:numId w:val="1"/>
        </w:numPr>
        <w:ind w:left="360"/>
        <w:rPr>
          <w:ins w:id="42" w:author="ESCAP CMU AV Team" w:date="2017-07-14T09:49:00Z"/>
          <w:color w:val="FF0000"/>
        </w:rPr>
      </w:pPr>
      <w:ins w:id="43" w:author="ESCAP CMU AV Team" w:date="2017-07-14T09:49:00Z">
        <w:r>
          <w:rPr>
            <w:color w:val="FF0000"/>
          </w:rPr>
          <w:t>Scenarios for considering:</w:t>
        </w:r>
      </w:ins>
    </w:p>
    <w:p w14:paraId="06187305" w14:textId="12DDED22" w:rsidR="00EF5527" w:rsidRDefault="00EF5527" w:rsidP="00EF5527">
      <w:pPr>
        <w:pStyle w:val="ListParagraph"/>
        <w:numPr>
          <w:ilvl w:val="1"/>
          <w:numId w:val="1"/>
        </w:numPr>
        <w:rPr>
          <w:ins w:id="44" w:author="ESCAP CMU AV Team" w:date="2017-07-14T09:49:00Z"/>
          <w:color w:val="FF0000"/>
        </w:rPr>
      </w:pPr>
      <w:ins w:id="45" w:author="ESCAP CMU AV Team" w:date="2017-07-14T09:49:00Z">
        <w:r>
          <w:rPr>
            <w:color w:val="FF0000"/>
          </w:rPr>
          <w:t xml:space="preserve"> </w:t>
        </w:r>
        <w:r w:rsidRPr="005C3B6B">
          <w:rPr>
            <w:color w:val="FF0000"/>
          </w:rPr>
          <w:t xml:space="preserve">HPMP stage III </w:t>
        </w:r>
        <w:r>
          <w:rPr>
            <w:color w:val="FF0000"/>
          </w:rPr>
          <w:t xml:space="preserve">preparation </w:t>
        </w:r>
        <w:r w:rsidRPr="005C3B6B">
          <w:rPr>
            <w:color w:val="FF0000"/>
          </w:rPr>
          <w:t xml:space="preserve">activities in particular </w:t>
        </w:r>
        <w:r>
          <w:rPr>
            <w:color w:val="FF0000"/>
          </w:rPr>
          <w:t>according to existing commitments</w:t>
        </w:r>
        <w:r w:rsidRPr="005C3B6B">
          <w:rPr>
            <w:color w:val="FF0000"/>
          </w:rPr>
          <w:t xml:space="preserve"> in the servicing sector</w:t>
        </w:r>
      </w:ins>
    </w:p>
    <w:p w14:paraId="78853855" w14:textId="77777777" w:rsidR="00EF5527" w:rsidRPr="005C3B6B" w:rsidRDefault="00EF5527" w:rsidP="00C2587C">
      <w:pPr>
        <w:pStyle w:val="ListParagraph"/>
        <w:numPr>
          <w:ilvl w:val="0"/>
          <w:numId w:val="1"/>
        </w:numPr>
        <w:ind w:left="360"/>
        <w:rPr>
          <w:color w:val="FF0000"/>
        </w:rPr>
      </w:pPr>
    </w:p>
    <w:p w14:paraId="4DDD0A4B" w14:textId="77777777" w:rsidR="00C2587C" w:rsidRPr="00AD72F9" w:rsidRDefault="00C2587C" w:rsidP="00C2587C">
      <w:pPr>
        <w:pStyle w:val="ListParagraph"/>
        <w:ind w:left="360"/>
      </w:pPr>
    </w:p>
    <w:p w14:paraId="26D9A3D1" w14:textId="2E369748" w:rsidR="00530FA6" w:rsidRPr="00C44809" w:rsidRDefault="0061675D">
      <w:pPr>
        <w:rPr>
          <w:b/>
          <w:bCs/>
        </w:rPr>
      </w:pPr>
      <w:r w:rsidRPr="00AD72F9">
        <w:rPr>
          <w:b/>
          <w:bCs/>
        </w:rPr>
        <w:t>HF</w:t>
      </w:r>
      <w:r w:rsidR="00415770" w:rsidRPr="00AD72F9">
        <w:rPr>
          <w:b/>
          <w:bCs/>
        </w:rPr>
        <w:t>C phasedown enabling activities</w:t>
      </w:r>
      <w:r w:rsidR="00851317" w:rsidRPr="00AD72F9">
        <w:rPr>
          <w:b/>
          <w:bCs/>
        </w:rPr>
        <w:t xml:space="preserve"> (Chapter 6)</w:t>
      </w:r>
    </w:p>
    <w:p w14:paraId="066E5522" w14:textId="77777777" w:rsidR="00415770" w:rsidRDefault="00415770" w:rsidP="00ED3819">
      <w:pPr>
        <w:pStyle w:val="ListParagraph"/>
        <w:numPr>
          <w:ilvl w:val="0"/>
          <w:numId w:val="1"/>
        </w:numPr>
        <w:ind w:left="360"/>
      </w:pPr>
      <w:r>
        <w:t>Further disaggregation of cost of enabling activities with respect to the different elements addressed.</w:t>
      </w:r>
    </w:p>
    <w:p w14:paraId="51C4A269" w14:textId="77777777" w:rsidR="00415770" w:rsidRPr="008A30D6" w:rsidRDefault="00890052" w:rsidP="00ED3819">
      <w:pPr>
        <w:pStyle w:val="ListParagraph"/>
        <w:numPr>
          <w:ilvl w:val="0"/>
          <w:numId w:val="1"/>
        </w:numPr>
        <w:ind w:left="360"/>
        <w:rPr>
          <w:strike/>
          <w:color w:val="FF0000"/>
        </w:rPr>
      </w:pPr>
      <w:r w:rsidRPr="008A30D6">
        <w:rPr>
          <w:strike/>
          <w:color w:val="FF0000"/>
        </w:rPr>
        <w:t>C</w:t>
      </w:r>
      <w:r w:rsidR="00415770" w:rsidRPr="008A30D6">
        <w:rPr>
          <w:strike/>
          <w:color w:val="FF0000"/>
        </w:rPr>
        <w:t>ategories of projects considered</w:t>
      </w:r>
      <w:r w:rsidR="0066502B" w:rsidRPr="008A30D6">
        <w:rPr>
          <w:strike/>
          <w:color w:val="FF0000"/>
        </w:rPr>
        <w:t xml:space="preserve"> for investment activities</w:t>
      </w:r>
      <w:r w:rsidR="00415770" w:rsidRPr="008A30D6">
        <w:rPr>
          <w:strike/>
          <w:color w:val="FF0000"/>
        </w:rPr>
        <w:t>: p</w:t>
      </w:r>
      <w:r w:rsidR="0066502B" w:rsidRPr="008A30D6">
        <w:rPr>
          <w:strike/>
          <w:color w:val="FF0000"/>
        </w:rPr>
        <w:t>ossibility to p</w:t>
      </w:r>
      <w:r w:rsidR="00415770" w:rsidRPr="008A30D6">
        <w:rPr>
          <w:strike/>
          <w:color w:val="FF0000"/>
        </w:rPr>
        <w:t>rovide key assumptions and key numbers</w:t>
      </w:r>
    </w:p>
    <w:p w14:paraId="7F9784A9" w14:textId="77777777" w:rsidR="00415770" w:rsidRDefault="00415770" w:rsidP="00415770">
      <w:pPr>
        <w:pStyle w:val="ListParagraph"/>
        <w:ind w:left="360"/>
      </w:pPr>
    </w:p>
    <w:p w14:paraId="6AE7B499" w14:textId="3E328DC5" w:rsidR="00A050EA" w:rsidRPr="00A050EA" w:rsidRDefault="00A050EA" w:rsidP="00A050EA">
      <w:pPr>
        <w:pStyle w:val="ListParagraph"/>
        <w:ind w:left="360"/>
        <w:rPr>
          <w:color w:val="FF0000"/>
        </w:rPr>
      </w:pPr>
      <w:r w:rsidRPr="00A050EA">
        <w:rPr>
          <w:color w:val="FF0000"/>
        </w:rPr>
        <w:t>HFC</w:t>
      </w:r>
      <w:r w:rsidR="009E62A6">
        <w:rPr>
          <w:color w:val="FF0000"/>
        </w:rPr>
        <w:t>-23</w:t>
      </w:r>
      <w:r w:rsidRPr="00A050EA">
        <w:rPr>
          <w:color w:val="FF0000"/>
        </w:rPr>
        <w:t xml:space="preserve"> mitigation (Chapter 7)</w:t>
      </w:r>
    </w:p>
    <w:p w14:paraId="16BDCEA3" w14:textId="77777777" w:rsidR="00A050EA" w:rsidRPr="00A050EA" w:rsidRDefault="00A050EA" w:rsidP="00A050EA">
      <w:pPr>
        <w:pStyle w:val="ListParagraph"/>
        <w:ind w:left="360"/>
      </w:pPr>
    </w:p>
    <w:p w14:paraId="5415FF15" w14:textId="6BAC5E3B" w:rsidR="00A050EA" w:rsidRDefault="008A30D6" w:rsidP="00A050EA">
      <w:pPr>
        <w:pStyle w:val="ListParagraph"/>
        <w:numPr>
          <w:ilvl w:val="0"/>
          <w:numId w:val="1"/>
        </w:numPr>
        <w:ind w:left="360"/>
        <w:rPr>
          <w:color w:val="FF0000"/>
        </w:rPr>
      </w:pPr>
      <w:r>
        <w:rPr>
          <w:color w:val="FF0000"/>
        </w:rPr>
        <w:t>Scenario involving c</w:t>
      </w:r>
      <w:r w:rsidR="009E62A6">
        <w:rPr>
          <w:color w:val="FF0000"/>
        </w:rPr>
        <w:t>losure</w:t>
      </w:r>
      <w:r w:rsidR="00A050EA" w:rsidRPr="00A050EA">
        <w:rPr>
          <w:color w:val="FF0000"/>
        </w:rPr>
        <w:t xml:space="preserve"> of HCFC-22 production plants to deal with HFC-23</w:t>
      </w:r>
      <w:r w:rsidR="009E62A6">
        <w:rPr>
          <w:color w:val="FF0000"/>
        </w:rPr>
        <w:t>, with or without existing incineration facilities to take into account swing plants as one of the possible alternatives to control HFC-23 emissions</w:t>
      </w:r>
      <w:r>
        <w:rPr>
          <w:color w:val="FF0000"/>
        </w:rPr>
        <w:t xml:space="preserve"> also taking into account countries’ domestic policies</w:t>
      </w:r>
    </w:p>
    <w:p w14:paraId="03D5177B" w14:textId="77777777" w:rsidR="00C2587C" w:rsidRPr="008A30D6" w:rsidRDefault="00C2587C" w:rsidP="00C2587C">
      <w:pPr>
        <w:pStyle w:val="ListParagraph"/>
        <w:numPr>
          <w:ilvl w:val="0"/>
          <w:numId w:val="1"/>
        </w:numPr>
        <w:ind w:left="360"/>
        <w:rPr>
          <w:strike/>
          <w:color w:val="FF0000"/>
        </w:rPr>
      </w:pPr>
      <w:r w:rsidRPr="008A30D6">
        <w:rPr>
          <w:strike/>
          <w:color w:val="FF0000"/>
        </w:rPr>
        <w:t>Cost of closure of swing plants</w:t>
      </w:r>
    </w:p>
    <w:p w14:paraId="4EA0A48A" w14:textId="77777777" w:rsidR="00C2587C" w:rsidRPr="00A050EA" w:rsidRDefault="00C2587C" w:rsidP="00C2587C">
      <w:pPr>
        <w:pStyle w:val="ListParagraph"/>
        <w:ind w:left="360"/>
        <w:rPr>
          <w:color w:val="FF0000"/>
        </w:rPr>
      </w:pPr>
    </w:p>
    <w:p w14:paraId="4758BD75" w14:textId="77777777" w:rsidR="00A050EA" w:rsidRDefault="00A050EA" w:rsidP="00A050EA">
      <w:pPr>
        <w:pStyle w:val="ListParagraph"/>
        <w:ind w:left="360"/>
      </w:pPr>
    </w:p>
    <w:p w14:paraId="20FC3769" w14:textId="77777777" w:rsidR="00A050EA" w:rsidRDefault="00A050EA">
      <w:pPr>
        <w:rPr>
          <w:b/>
          <w:bCs/>
        </w:rPr>
      </w:pPr>
    </w:p>
    <w:p w14:paraId="06E68200" w14:textId="77777777" w:rsidR="00A050EA" w:rsidRDefault="00A050EA">
      <w:pPr>
        <w:rPr>
          <w:b/>
          <w:bCs/>
        </w:rPr>
      </w:pPr>
    </w:p>
    <w:p w14:paraId="72C94486" w14:textId="7F567C12" w:rsidR="006E06E9" w:rsidRDefault="00A02D93">
      <w:pPr>
        <w:rPr>
          <w:b/>
          <w:bCs/>
        </w:rPr>
      </w:pPr>
      <w:r>
        <w:rPr>
          <w:b/>
          <w:bCs/>
        </w:rPr>
        <w:t>Indicative funding requirements for 2021-2023 and 2024-2026</w:t>
      </w:r>
      <w:r w:rsidR="00851317">
        <w:rPr>
          <w:b/>
          <w:bCs/>
        </w:rPr>
        <w:t xml:space="preserve"> (Chapter 9)</w:t>
      </w:r>
    </w:p>
    <w:p w14:paraId="2E56AFB5" w14:textId="60FFE8C5" w:rsidR="00F21B7A" w:rsidRDefault="00F21B7A" w:rsidP="00ED3819">
      <w:pPr>
        <w:pStyle w:val="ListParagraph"/>
        <w:numPr>
          <w:ilvl w:val="0"/>
          <w:numId w:val="1"/>
        </w:numPr>
        <w:ind w:left="360"/>
      </w:pPr>
      <w:r>
        <w:t>Synergies between HFC- and HCFC-related activities</w:t>
      </w:r>
      <w:r w:rsidR="00074417">
        <w:t xml:space="preserve"> </w:t>
      </w:r>
      <w:r w:rsidR="00ED3819">
        <w:t>taking into account flexibility criteria under Kigali Amendment</w:t>
      </w:r>
    </w:p>
    <w:p w14:paraId="5491C467" w14:textId="77777777" w:rsidR="00ED3819" w:rsidRDefault="00ED3819" w:rsidP="00ED3819">
      <w:pPr>
        <w:pStyle w:val="ListParagraph"/>
        <w:ind w:left="360"/>
      </w:pPr>
    </w:p>
    <w:p w14:paraId="4E9F834D" w14:textId="2FD9002E" w:rsidR="0066502B" w:rsidRPr="00890052" w:rsidRDefault="00890052" w:rsidP="00ED3819">
      <w:pPr>
        <w:pStyle w:val="ListParagraph"/>
        <w:numPr>
          <w:ilvl w:val="0"/>
          <w:numId w:val="1"/>
        </w:numPr>
        <w:ind w:left="360"/>
      </w:pPr>
      <w:r w:rsidRPr="00890052">
        <w:t>Safety standards</w:t>
      </w:r>
      <w:ins w:id="46" w:author="ESCAP CMU AV Team" w:date="2017-07-14T09:38:00Z">
        <w:r w:rsidR="004841B8">
          <w:t>]</w:t>
        </w:r>
      </w:ins>
    </w:p>
    <w:p w14:paraId="587D04ED" w14:textId="77777777" w:rsidR="00E76531" w:rsidRDefault="00E76531"/>
    <w:p w14:paraId="4F32DDC6" w14:textId="77777777" w:rsidR="00C215D8" w:rsidRDefault="00C215D8"/>
    <w:sectPr w:rsidR="00C215D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5B411BF"/>
    <w:multiLevelType w:val="hybridMultilevel"/>
    <w:tmpl w:val="B280587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CDD2DCD"/>
    <w:multiLevelType w:val="hybridMultilevel"/>
    <w:tmpl w:val="0EDEB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4"/>
  <w:proofState w:spelling="clean" w:grammar="clean"/>
  <w:trackRevisions/>
  <w:doNotTrackFormatting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7D35"/>
    <w:rsid w:val="00000FA1"/>
    <w:rsid w:val="00062C95"/>
    <w:rsid w:val="00074417"/>
    <w:rsid w:val="000D352E"/>
    <w:rsid w:val="001E6CC4"/>
    <w:rsid w:val="00206AA3"/>
    <w:rsid w:val="00210D3F"/>
    <w:rsid w:val="002B6334"/>
    <w:rsid w:val="0031116B"/>
    <w:rsid w:val="00311BB6"/>
    <w:rsid w:val="003E4EE3"/>
    <w:rsid w:val="00415770"/>
    <w:rsid w:val="004841B8"/>
    <w:rsid w:val="00491B55"/>
    <w:rsid w:val="004D0763"/>
    <w:rsid w:val="004D714C"/>
    <w:rsid w:val="004D774A"/>
    <w:rsid w:val="00530FA6"/>
    <w:rsid w:val="00565A72"/>
    <w:rsid w:val="00566B0B"/>
    <w:rsid w:val="005B60D4"/>
    <w:rsid w:val="005C3B6B"/>
    <w:rsid w:val="0061675D"/>
    <w:rsid w:val="00625C37"/>
    <w:rsid w:val="00662CBB"/>
    <w:rsid w:val="0066502B"/>
    <w:rsid w:val="006771CE"/>
    <w:rsid w:val="006838C2"/>
    <w:rsid w:val="006A2F76"/>
    <w:rsid w:val="006D2E0B"/>
    <w:rsid w:val="006E06E9"/>
    <w:rsid w:val="006E6DED"/>
    <w:rsid w:val="00762376"/>
    <w:rsid w:val="00774F99"/>
    <w:rsid w:val="007917E6"/>
    <w:rsid w:val="007E432F"/>
    <w:rsid w:val="007F5909"/>
    <w:rsid w:val="008032B2"/>
    <w:rsid w:val="0082342D"/>
    <w:rsid w:val="00851317"/>
    <w:rsid w:val="008514C1"/>
    <w:rsid w:val="00890052"/>
    <w:rsid w:val="00897C6E"/>
    <w:rsid w:val="008A30D6"/>
    <w:rsid w:val="008C1D51"/>
    <w:rsid w:val="008E001D"/>
    <w:rsid w:val="0094039B"/>
    <w:rsid w:val="00954645"/>
    <w:rsid w:val="00987953"/>
    <w:rsid w:val="009E62A6"/>
    <w:rsid w:val="00A02D93"/>
    <w:rsid w:val="00A050EA"/>
    <w:rsid w:val="00A34537"/>
    <w:rsid w:val="00A56109"/>
    <w:rsid w:val="00A758AE"/>
    <w:rsid w:val="00AB7013"/>
    <w:rsid w:val="00AD72F9"/>
    <w:rsid w:val="00B25C74"/>
    <w:rsid w:val="00B708E6"/>
    <w:rsid w:val="00B74F52"/>
    <w:rsid w:val="00BC6D25"/>
    <w:rsid w:val="00BD0F1F"/>
    <w:rsid w:val="00BD1ABF"/>
    <w:rsid w:val="00C215D8"/>
    <w:rsid w:val="00C2587C"/>
    <w:rsid w:val="00C44809"/>
    <w:rsid w:val="00C63DD7"/>
    <w:rsid w:val="00CD36D6"/>
    <w:rsid w:val="00CD5BF7"/>
    <w:rsid w:val="00D05B0C"/>
    <w:rsid w:val="00D64BD9"/>
    <w:rsid w:val="00D7483C"/>
    <w:rsid w:val="00D848D7"/>
    <w:rsid w:val="00E02C0F"/>
    <w:rsid w:val="00E04DF7"/>
    <w:rsid w:val="00E11D7F"/>
    <w:rsid w:val="00E22B82"/>
    <w:rsid w:val="00E76531"/>
    <w:rsid w:val="00E94054"/>
    <w:rsid w:val="00EB6466"/>
    <w:rsid w:val="00ED3819"/>
    <w:rsid w:val="00EE292D"/>
    <w:rsid w:val="00EF5527"/>
    <w:rsid w:val="00F023A0"/>
    <w:rsid w:val="00F0747E"/>
    <w:rsid w:val="00F21B7A"/>
    <w:rsid w:val="00F36CD2"/>
    <w:rsid w:val="00F37D35"/>
    <w:rsid w:val="00F60504"/>
    <w:rsid w:val="00F61AC9"/>
    <w:rsid w:val="00F66BA4"/>
    <w:rsid w:val="00F7245C"/>
    <w:rsid w:val="00FE17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8910FE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7483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483C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44809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7E432F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E432F"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E432F"/>
    <w:rPr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E432F"/>
    <w:rPr>
      <w:b/>
      <w:bCs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E432F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7E432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customXml" Target="../customXml/item4.xml"/><Relationship Id="rId5" Type="http://schemas.openxmlformats.org/officeDocument/2006/relationships/settings" Target="settings.xml"/><Relationship Id="rId10" Type="http://schemas.openxmlformats.org/officeDocument/2006/relationships/customXml" Target="../customXml/item3.xml"/><Relationship Id="rId4" Type="http://schemas.microsoft.com/office/2007/relationships/stylesWithEffects" Target="stylesWithEffects.xml"/><Relationship Id="rId9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9B6465A2133924282F5F889AB1731A2" ma:contentTypeVersion="" ma:contentTypeDescription="Create a new document." ma:contentTypeScope="" ma:versionID="30b41c3db8fcd028ae42d894aeb267e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384c6cc0088fcedbaf6edaf557def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D7E6832B-0587-4838-91DD-43A14A08DA82}"/>
</file>

<file path=customXml/itemProps2.xml><?xml version="1.0" encoding="utf-8"?>
<ds:datastoreItem xmlns:ds="http://schemas.openxmlformats.org/officeDocument/2006/customXml" ds:itemID="{BAFCED0F-1042-45BC-BD2D-94D3C7729540}"/>
</file>

<file path=customXml/itemProps3.xml><?xml version="1.0" encoding="utf-8"?>
<ds:datastoreItem xmlns:ds="http://schemas.openxmlformats.org/officeDocument/2006/customXml" ds:itemID="{CEED1B42-450F-45DE-973D-FA3A55B4735C}"/>
</file>

<file path=customXml/itemProps4.xml><?xml version="1.0" encoding="utf-8"?>
<ds:datastoreItem xmlns:ds="http://schemas.openxmlformats.org/officeDocument/2006/customXml" ds:itemID="{B563EC23-BE60-446E-A1FB-FBB15365245D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Katherine Theotocatos</dc:creator>
  <cp:lastModifiedBy>ESCAP CMU AV Team</cp:lastModifiedBy>
  <cp:revision>2</cp:revision>
  <dcterms:created xsi:type="dcterms:W3CDTF">2017-07-14T03:17:00Z</dcterms:created>
  <dcterms:modified xsi:type="dcterms:W3CDTF">2017-07-14T03:17:00Z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0x01010039B6465A2133924282F5F889AB1731A2</vt:lpwstr>
  </property>
</Properties>
</file>