
<file path=[Content_Types].xml><?xml version="1.0" encoding="utf-8"?>
<Types xmlns="http://schemas.openxmlformats.org/package/2006/content-types">
  <Override PartName="/word/footnotes.xml" ContentType="application/vnd.openxmlformats-officedocument.wordprocessingml.footnotes+xml"/>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Override PartName="/word/comments.xml" ContentType="application/vnd.openxmlformats-officedocument.wordprocessingml.comment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4CC5" w:rsidRPr="007F4F67" w:rsidRDefault="00674CC5" w:rsidP="00674CC5">
      <w:pPr>
        <w:pStyle w:val="BBTitle"/>
        <w:keepNext w:val="0"/>
        <w:keepLines w:val="0"/>
      </w:pPr>
      <w:r>
        <w:t>Draft decision on u</w:t>
      </w:r>
      <w:r w:rsidRPr="007F4F67">
        <w:t>pdat</w:t>
      </w:r>
      <w:r>
        <w:t>ing the</w:t>
      </w:r>
      <w:r w:rsidRPr="007F4F67">
        <w:t xml:space="preserve"> nomination </w:t>
      </w:r>
      <w:ins w:id="0" w:author="meg seki" w:date="2011-11-23T06:57:00Z">
        <w:r w:rsidR="00BE7A67">
          <w:t xml:space="preserve">and </w:t>
        </w:r>
      </w:ins>
      <w:commentRangeStart w:id="1"/>
      <w:del w:id="2" w:author="meg seki" w:date="2011-11-23T06:57:00Z">
        <w:r w:rsidDel="00BE7A67">
          <w:delText>and</w:delText>
        </w:r>
        <w:commentRangeEnd w:id="1"/>
        <w:r w:rsidDel="00BE7A67">
          <w:rPr>
            <w:rStyle w:val="CommentReference"/>
            <w:b w:val="0"/>
          </w:rPr>
          <w:commentReference w:id="1"/>
        </w:r>
      </w:del>
      <w:r>
        <w:t xml:space="preserve"> operational </w:t>
      </w:r>
      <w:r w:rsidRPr="007F4F67">
        <w:t xml:space="preserve">processes </w:t>
      </w:r>
      <w:del w:id="3" w:author="meg seki" w:date="2011-11-23T06:57:00Z">
        <w:r w:rsidRPr="007D20EA" w:rsidDel="00BE7A67">
          <w:rPr>
            <w:strike/>
          </w:rPr>
          <w:delText>and on recusal guidelines for</w:delText>
        </w:r>
        <w:r w:rsidRPr="007F4F67" w:rsidDel="00BE7A67">
          <w:delText xml:space="preserve"> </w:delText>
        </w:r>
      </w:del>
      <w:r>
        <w:t xml:space="preserve">of </w:t>
      </w:r>
      <w:r w:rsidRPr="007F4F67">
        <w:t>the Technology and Economic Assessment Panel</w:t>
      </w:r>
      <w:r w:rsidR="00BE7A67">
        <w:t xml:space="preserve"> </w:t>
      </w:r>
      <w:ins w:id="4" w:author="meg seki" w:date="2011-11-23T06:56:00Z">
        <w:r w:rsidR="00BE7A67">
          <w:t>and its subsidiary bodies</w:t>
        </w:r>
      </w:ins>
    </w:p>
    <w:p w:rsidR="00674CC5" w:rsidRDefault="00674CC5" w:rsidP="00674CC5">
      <w:pPr>
        <w:pStyle w:val="Subtitle"/>
        <w:spacing w:after="240"/>
        <w:rPr>
          <w:u w:val="single"/>
        </w:rPr>
      </w:pPr>
      <w:r>
        <w:t>Submission by Contact Group</w:t>
      </w:r>
      <w:bookmarkStart w:id="5" w:name="_GoBack"/>
      <w:bookmarkEnd w:id="5"/>
    </w:p>
    <w:p w:rsidR="00674CC5" w:rsidRPr="00153F90" w:rsidRDefault="00674CC5" w:rsidP="00674CC5">
      <w:pPr>
        <w:pStyle w:val="NormalNonumber"/>
        <w:tabs>
          <w:tab w:val="left" w:pos="624"/>
        </w:tabs>
        <w:ind w:firstLine="624"/>
      </w:pPr>
      <w:r w:rsidRPr="00FC763F">
        <w:rPr>
          <w:i/>
        </w:rPr>
        <w:t>The Twenty-Third Meeting of the Parties decides</w:t>
      </w:r>
      <w:r w:rsidRPr="00153F90">
        <w:t>:</w:t>
      </w:r>
    </w:p>
    <w:p w:rsidR="00674CC5" w:rsidRPr="00130060" w:rsidRDefault="00674CC5" w:rsidP="00674CC5">
      <w:pPr>
        <w:pStyle w:val="NormalNonumber"/>
        <w:tabs>
          <w:tab w:val="left" w:pos="624"/>
        </w:tabs>
        <w:ind w:firstLine="624"/>
        <w:rPr>
          <w:i/>
          <w:strike/>
        </w:rPr>
      </w:pPr>
      <w:commentRangeStart w:id="6"/>
      <w:r w:rsidRPr="00130060">
        <w:rPr>
          <w:i/>
          <w:strike/>
        </w:rPr>
        <w:t>Recognising</w:t>
      </w:r>
      <w:commentRangeEnd w:id="6"/>
      <w:r w:rsidRPr="00130060">
        <w:rPr>
          <w:rStyle w:val="CommentReference"/>
          <w:strike/>
        </w:rPr>
        <w:commentReference w:id="6"/>
      </w:r>
      <w:r w:rsidRPr="00130060">
        <w:rPr>
          <w:i/>
          <w:strike/>
        </w:rPr>
        <w:t xml:space="preserve"> the need to </w:t>
      </w:r>
      <w:proofErr w:type="gramStart"/>
      <w:r w:rsidRPr="00130060">
        <w:rPr>
          <w:i/>
          <w:strike/>
        </w:rPr>
        <w:t>encourage  participation</w:t>
      </w:r>
      <w:proofErr w:type="gramEnd"/>
      <w:r w:rsidRPr="00130060">
        <w:rPr>
          <w:i/>
          <w:strike/>
        </w:rPr>
        <w:t xml:space="preserve"> and  the representative of the geographic balance of the composition of TEAP, its TOCs, TSBs and taskforces, while continuing to build and </w:t>
      </w:r>
      <w:proofErr w:type="spellStart"/>
      <w:r w:rsidRPr="00130060">
        <w:rPr>
          <w:i/>
          <w:strike/>
        </w:rPr>
        <w:t>mainatin</w:t>
      </w:r>
      <w:proofErr w:type="spellEnd"/>
      <w:r w:rsidRPr="00130060">
        <w:rPr>
          <w:i/>
          <w:strike/>
        </w:rPr>
        <w:t xml:space="preserve"> public trust,</w:t>
      </w:r>
    </w:p>
    <w:p w:rsidR="00674CC5" w:rsidRDefault="00674CC5" w:rsidP="00674CC5">
      <w:pPr>
        <w:pStyle w:val="NormalNonumber"/>
        <w:tabs>
          <w:tab w:val="left" w:pos="624"/>
        </w:tabs>
        <w:ind w:firstLine="624"/>
        <w:rPr>
          <w:i/>
        </w:rPr>
      </w:pPr>
      <w:r>
        <w:rPr>
          <w:i/>
        </w:rPr>
        <w:t xml:space="preserve"> </w:t>
      </w:r>
    </w:p>
    <w:p w:rsidR="00674CC5" w:rsidRPr="00130060" w:rsidRDefault="00674CC5" w:rsidP="00674CC5">
      <w:pPr>
        <w:pStyle w:val="NormalNonumber"/>
        <w:tabs>
          <w:tab w:val="left" w:pos="624"/>
        </w:tabs>
        <w:ind w:firstLine="624"/>
        <w:rPr>
          <w:i/>
          <w:strike/>
        </w:rPr>
      </w:pPr>
      <w:commentRangeStart w:id="7"/>
      <w:r w:rsidRPr="00203FB7">
        <w:rPr>
          <w:i/>
          <w:strike/>
          <w:highlight w:val="yellow"/>
          <w:rPrChange w:id="8" w:author="meg seki" w:date="2011-11-23T07:15:00Z">
            <w:rPr>
              <w:i/>
              <w:strike/>
            </w:rPr>
          </w:rPrChange>
        </w:rPr>
        <w:t>Recalling</w:t>
      </w:r>
      <w:commentRangeEnd w:id="7"/>
      <w:r w:rsidRPr="00203FB7">
        <w:rPr>
          <w:rStyle w:val="CommentReference"/>
          <w:strike/>
          <w:highlight w:val="yellow"/>
          <w:rPrChange w:id="9" w:author="meg seki" w:date="2011-11-23T07:15:00Z">
            <w:rPr>
              <w:rStyle w:val="CommentReference"/>
              <w:strike/>
            </w:rPr>
          </w:rPrChange>
        </w:rPr>
        <w:commentReference w:id="7"/>
      </w:r>
      <w:r w:rsidRPr="00203FB7">
        <w:rPr>
          <w:i/>
          <w:strike/>
          <w:highlight w:val="yellow"/>
          <w:rPrChange w:id="10" w:author="meg seki" w:date="2011-11-23T07:15:00Z">
            <w:rPr>
              <w:i/>
              <w:strike/>
            </w:rPr>
          </w:rPrChange>
        </w:rPr>
        <w:t xml:space="preserve"> decision VII/34 on the organisation and functioning of TEAP and specifically on efforts to increase participation of A5 experts and to improve geographical expertise and balance;</w:t>
      </w:r>
      <w:ins w:id="11" w:author="meg seki" w:date="2011-11-23T07:16:00Z">
        <w:r w:rsidR="00203FB7">
          <w:t xml:space="preserve"> retain this</w:t>
        </w:r>
      </w:ins>
      <w:ins w:id="12" w:author="meg seki" w:date="2011-11-23T07:15:00Z">
        <w:r w:rsidR="00203FB7">
          <w:rPr>
            <w:i/>
            <w:strike/>
          </w:rPr>
          <w:t xml:space="preserve"> </w:t>
        </w:r>
      </w:ins>
    </w:p>
    <w:p w:rsidR="00674CC5" w:rsidRDefault="00674CC5" w:rsidP="00674CC5">
      <w:pPr>
        <w:pStyle w:val="NormalNonumber"/>
        <w:tabs>
          <w:tab w:val="left" w:pos="624"/>
        </w:tabs>
        <w:ind w:firstLine="624"/>
      </w:pPr>
      <w:r>
        <w:rPr>
          <w:i/>
        </w:rPr>
        <w:t xml:space="preserve">PP1 </w:t>
      </w:r>
      <w:r w:rsidRPr="004A7C28">
        <w:rPr>
          <w:i/>
        </w:rPr>
        <w:t>Recalling</w:t>
      </w:r>
      <w:r w:rsidRPr="00153F90">
        <w:t xml:space="preserve"> the terms of reference for the Technology and Economic Assessment Panel </w:t>
      </w:r>
      <w:r>
        <w:t>set forth in d</w:t>
      </w:r>
      <w:r w:rsidRPr="00153F90">
        <w:t>ecision VIII/19 and amended by decision XVIII/19</w:t>
      </w:r>
      <w:r>
        <w:t>,</w:t>
      </w:r>
    </w:p>
    <w:p w:rsidR="00674CC5" w:rsidRPr="00153F90" w:rsidRDefault="00674CC5" w:rsidP="00674CC5">
      <w:pPr>
        <w:pStyle w:val="NormalNonumber"/>
        <w:tabs>
          <w:tab w:val="left" w:pos="624"/>
        </w:tabs>
        <w:ind w:firstLine="624"/>
      </w:pPr>
      <w:r>
        <w:t xml:space="preserve">PP2 </w:t>
      </w:r>
      <w:commentRangeStart w:id="13"/>
      <w:r>
        <w:t>Recalling</w:t>
      </w:r>
      <w:commentRangeEnd w:id="13"/>
      <w:r>
        <w:rPr>
          <w:rStyle w:val="CommentReference"/>
        </w:rPr>
        <w:commentReference w:id="13"/>
      </w:r>
      <w:r>
        <w:t xml:space="preserve"> in particular section 2.1 of those terms of reference on the size and balance of the Panel, and</w:t>
      </w:r>
      <w:r w:rsidRPr="0097622D">
        <w:rPr>
          <w:strike/>
        </w:rPr>
        <w:t>, in particular</w:t>
      </w:r>
      <w:r>
        <w:t xml:space="preserve">, </w:t>
      </w:r>
      <w:r w:rsidRPr="00404339">
        <w:rPr>
          <w:strike/>
        </w:rPr>
        <w:t>as regards</w:t>
      </w:r>
      <w:r>
        <w:t xml:space="preserve"> the need to promote a membership that balances geography and expertise, [including </w:t>
      </w:r>
      <w:r w:rsidRPr="001A06A3">
        <w:t xml:space="preserve">the </w:t>
      </w:r>
      <w:r w:rsidRPr="001A06A3">
        <w:rPr>
          <w:color w:val="000000"/>
          <w:szCs w:val="20"/>
          <w:lang w:val="en-US" w:eastAsia="en-US"/>
        </w:rPr>
        <w:t xml:space="preserve">overall goal to achieve a representation of about 50 per cent for </w:t>
      </w:r>
      <w:r>
        <w:rPr>
          <w:color w:val="000000"/>
          <w:szCs w:val="20"/>
          <w:lang w:val="en-US" w:eastAsia="en-US"/>
        </w:rPr>
        <w:t xml:space="preserve">experts from </w:t>
      </w:r>
      <w:r w:rsidRPr="001A06A3">
        <w:rPr>
          <w:color w:val="000000"/>
          <w:szCs w:val="20"/>
          <w:lang w:val="en-US" w:eastAsia="en-US"/>
        </w:rPr>
        <w:t>Article 5(1) Parties in the TEAP and TOCs</w:t>
      </w:r>
      <w:r>
        <w:rPr>
          <w:color w:val="000000"/>
          <w:szCs w:val="20"/>
          <w:lang w:val="en-US" w:eastAsia="en-US"/>
        </w:rPr>
        <w:t>,]</w:t>
      </w:r>
    </w:p>
    <w:p w:rsidR="00674CC5" w:rsidRPr="006005B4" w:rsidRDefault="00674CC5" w:rsidP="00674CC5">
      <w:pPr>
        <w:pStyle w:val="NormalNonumber"/>
        <w:tabs>
          <w:tab w:val="left" w:pos="624"/>
        </w:tabs>
        <w:ind w:firstLine="624"/>
      </w:pPr>
      <w:r>
        <w:t>P</w:t>
      </w:r>
      <w:r w:rsidRPr="006005B4">
        <w:t xml:space="preserve">P3 </w:t>
      </w:r>
      <w:commentRangeStart w:id="14"/>
      <w:r w:rsidRPr="006005B4">
        <w:t>Recognising</w:t>
      </w:r>
      <w:commentRangeEnd w:id="14"/>
      <w:r w:rsidRPr="006005B4">
        <w:rPr>
          <w:rStyle w:val="CommentReference"/>
        </w:rPr>
        <w:commentReference w:id="14"/>
      </w:r>
      <w:r w:rsidRPr="006005B4">
        <w:t xml:space="preserve"> </w:t>
      </w:r>
      <w:r w:rsidRPr="006005B4">
        <w:rPr>
          <w:strike/>
        </w:rPr>
        <w:t>further</w:t>
      </w:r>
      <w:r w:rsidRPr="006005B4">
        <w:t xml:space="preserve"> </w:t>
      </w:r>
      <w:r w:rsidRPr="006005B4">
        <w:rPr>
          <w:strike/>
        </w:rPr>
        <w:t>that</w:t>
      </w:r>
      <w:r w:rsidRPr="006005B4">
        <w:t xml:space="preserve"> the need for the process and criteria for appointment to the Panel should </w:t>
      </w:r>
      <w:r w:rsidRPr="006005B4">
        <w:rPr>
          <w:strike/>
        </w:rPr>
        <w:t>make the process and criteria for selecting the membership</w:t>
      </w:r>
      <w:r w:rsidRPr="006005B4">
        <w:t xml:space="preserve"> be transparent and equitable,</w:t>
      </w:r>
    </w:p>
    <w:p w:rsidR="00674CC5" w:rsidRDefault="00674CC5" w:rsidP="00674CC5">
      <w:pPr>
        <w:pStyle w:val="NormalNonumber"/>
        <w:tabs>
          <w:tab w:val="left" w:pos="624"/>
        </w:tabs>
        <w:ind w:firstLine="624"/>
      </w:pPr>
      <w:r>
        <w:rPr>
          <w:i/>
        </w:rPr>
        <w:t xml:space="preserve">PP4 </w:t>
      </w:r>
      <w:r w:rsidRPr="004A7C28">
        <w:rPr>
          <w:i/>
        </w:rPr>
        <w:t>Recalling also</w:t>
      </w:r>
      <w:r>
        <w:t xml:space="preserve"> </w:t>
      </w:r>
      <w:r w:rsidRPr="00153F90">
        <w:t>sections 2.2 and 2.3 of th</w:t>
      </w:r>
      <w:r>
        <w:t>ose</w:t>
      </w:r>
      <w:r w:rsidRPr="00153F90">
        <w:t xml:space="preserve"> terms of reference</w:t>
      </w:r>
      <w:r>
        <w:t>,</w:t>
      </w:r>
      <w:r w:rsidRPr="00153F90">
        <w:t xml:space="preserve"> on nominations to the Panel and appointment of members to the Panel</w:t>
      </w:r>
      <w:r>
        <w:t>,</w:t>
      </w:r>
      <w:r w:rsidRPr="00153F90">
        <w:t xml:space="preserve"> and</w:t>
      </w:r>
      <w:r>
        <w:t>,</w:t>
      </w:r>
      <w:r w:rsidRPr="00153F90">
        <w:t xml:space="preserve"> specifically</w:t>
      </w:r>
      <w:r>
        <w:t>,</w:t>
      </w:r>
      <w:r w:rsidRPr="00153F90">
        <w:t xml:space="preserve"> </w:t>
      </w:r>
      <w:r>
        <w:t xml:space="preserve">the provision </w:t>
      </w:r>
      <w:r w:rsidRPr="00153F90">
        <w:t xml:space="preserve">that any nominations made by the </w:t>
      </w:r>
      <w:r>
        <w:t>Panel</w:t>
      </w:r>
      <w:r w:rsidRPr="00153F90">
        <w:t xml:space="preserve"> </w:t>
      </w:r>
      <w:r>
        <w:t>are to</w:t>
      </w:r>
      <w:r w:rsidRPr="00153F90">
        <w:t xml:space="preserve"> be communicated to the relevant party for consultation before recommendations for appointment are made</w:t>
      </w:r>
      <w:r>
        <w:t>,</w:t>
      </w:r>
    </w:p>
    <w:p w:rsidR="00674CC5" w:rsidRDefault="00674CC5" w:rsidP="00674CC5">
      <w:pPr>
        <w:pStyle w:val="NormalNonumber"/>
        <w:tabs>
          <w:tab w:val="left" w:pos="624"/>
        </w:tabs>
        <w:ind w:firstLine="624"/>
      </w:pPr>
      <w:r>
        <w:t xml:space="preserve">PP5 </w:t>
      </w:r>
      <w:commentRangeStart w:id="15"/>
      <w:r w:rsidRPr="005B34CC">
        <w:rPr>
          <w:i/>
        </w:rPr>
        <w:t>Recognising</w:t>
      </w:r>
      <w:commentRangeEnd w:id="15"/>
      <w:r w:rsidRPr="005B34CC">
        <w:rPr>
          <w:rStyle w:val="CommentReference"/>
          <w:i/>
        </w:rPr>
        <w:commentReference w:id="15"/>
      </w:r>
      <w:r w:rsidRPr="00F31C5F">
        <w:t xml:space="preserve"> the need for Parties to receive from </w:t>
      </w:r>
      <w:r>
        <w:t xml:space="preserve">the </w:t>
      </w:r>
      <w:r w:rsidRPr="00F31C5F">
        <w:t xml:space="preserve">Panel advice of the highest quality and to ensure that </w:t>
      </w:r>
      <w:r w:rsidR="00580301">
        <w:t>[</w:t>
      </w:r>
      <w:r>
        <w:t>changes to the nomination process do not have an adverse effect on the expertise of the Panel or the quality of its advice</w:t>
      </w:r>
      <w:r w:rsidR="00580301">
        <w:t>]</w:t>
      </w:r>
      <w:r>
        <w:t xml:space="preserve">; </w:t>
      </w:r>
      <w:r w:rsidRPr="00404339">
        <w:rPr>
          <w:strike/>
        </w:rPr>
        <w:t>the experts giving such advice are retained for a period commensurate with the needs of the Panel in order to avoid a [sudden] loss of collective knowledge</w:t>
      </w:r>
      <w:r>
        <w:t>;</w:t>
      </w:r>
    </w:p>
    <w:p w:rsidR="00580301" w:rsidRDefault="00674CC5" w:rsidP="00674CC5">
      <w:pPr>
        <w:pStyle w:val="NormalNonumber"/>
        <w:tabs>
          <w:tab w:val="left" w:pos="624"/>
        </w:tabs>
        <w:ind w:firstLine="624"/>
      </w:pPr>
      <w:r w:rsidRPr="00580301">
        <w:rPr>
          <w:strike/>
        </w:rPr>
        <w:t xml:space="preserve">Without </w:t>
      </w:r>
      <w:commentRangeStart w:id="16"/>
      <w:r w:rsidRPr="00580301">
        <w:rPr>
          <w:strike/>
        </w:rPr>
        <w:t>prejudice</w:t>
      </w:r>
      <w:commentRangeEnd w:id="16"/>
      <w:r w:rsidRPr="00580301">
        <w:rPr>
          <w:rStyle w:val="CommentReference"/>
          <w:strike/>
        </w:rPr>
        <w:commentReference w:id="16"/>
      </w:r>
      <w:r w:rsidRPr="00580301">
        <w:rPr>
          <w:strike/>
        </w:rPr>
        <w:t>, to the Terms of Reference for the Panel for Scientific Assessment and the Panel for Environmental Assessment that are unaffected by this decision</w:t>
      </w:r>
      <w:r>
        <w:t>;</w:t>
      </w:r>
    </w:p>
    <w:p w:rsidR="00674CC5" w:rsidRPr="00153F90" w:rsidRDefault="00674CC5" w:rsidP="00674CC5">
      <w:pPr>
        <w:pStyle w:val="NormalNonumber"/>
        <w:tabs>
          <w:tab w:val="left" w:pos="624"/>
        </w:tabs>
        <w:ind w:firstLine="624"/>
      </w:pPr>
      <w:r>
        <w:rPr>
          <w:i/>
        </w:rPr>
        <w:t xml:space="preserve">PP6 </w:t>
      </w:r>
      <w:r w:rsidRPr="000C4095">
        <w:rPr>
          <w:i/>
        </w:rPr>
        <w:t>Taking note</w:t>
      </w:r>
      <w:r>
        <w:t xml:space="preserve"> of</w:t>
      </w:r>
      <w:r w:rsidRPr="00153F90">
        <w:t xml:space="preserve"> the information provided by the Panel in its 2011 progress report</w:t>
      </w:r>
      <w:r>
        <w:t xml:space="preserve"> in particular </w:t>
      </w:r>
      <w:r w:rsidRPr="00153F90">
        <w:t>in response to decision XXII/22</w:t>
      </w:r>
      <w:r>
        <w:t>,</w:t>
      </w:r>
    </w:p>
    <w:p w:rsidR="00674CC5" w:rsidRDefault="00674CC5" w:rsidP="00674CC5">
      <w:pPr>
        <w:pStyle w:val="Normalnumber"/>
        <w:tabs>
          <w:tab w:val="left" w:pos="567"/>
        </w:tabs>
        <w:ind w:left="1814"/>
      </w:pPr>
    </w:p>
    <w:p w:rsidR="00674CC5" w:rsidRDefault="00674CC5" w:rsidP="00674CC5">
      <w:pPr>
        <w:pStyle w:val="Normalnumber"/>
        <w:numPr>
          <w:ilvl w:val="0"/>
          <w:numId w:val="1"/>
        </w:numPr>
        <w:tabs>
          <w:tab w:val="clear" w:pos="1607"/>
          <w:tab w:val="left" w:pos="567"/>
        </w:tabs>
        <w:ind w:left="1247" w:firstLine="567"/>
        <w:rPr>
          <w:ins w:id="17" w:author="meg seki" w:date="2011-11-23T07:00:00Z"/>
        </w:rPr>
      </w:pPr>
      <w:del w:id="18" w:author="meg seki" w:date="2011-11-23T07:18:00Z">
        <w:r w:rsidDel="00203FB7">
          <w:delText>[</w:delText>
        </w:r>
      </w:del>
      <w:commentRangeStart w:id="19"/>
      <w:r>
        <w:t>To</w:t>
      </w:r>
      <w:commentRangeEnd w:id="19"/>
      <w:r>
        <w:rPr>
          <w:rStyle w:val="CommentReference"/>
          <w:lang w:val="en-GB"/>
        </w:rPr>
        <w:commentReference w:id="19"/>
      </w:r>
      <w:r>
        <w:t xml:space="preserve"> request the Panel to compose its TOCS and TSBs </w:t>
      </w:r>
      <w:r w:rsidRPr="00B14990">
        <w:rPr>
          <w:strike/>
        </w:rPr>
        <w:t>and taskforces</w:t>
      </w:r>
      <w:r>
        <w:t xml:space="preserve"> to </w:t>
      </w:r>
      <w:r w:rsidRPr="00B14990">
        <w:rPr>
          <w:strike/>
        </w:rPr>
        <w:t>strive for composition that</w:t>
      </w:r>
      <w:r>
        <w:t xml:space="preserve"> reflect a balance of appropriate expertise </w:t>
      </w:r>
      <w:r w:rsidRPr="00B14990">
        <w:rPr>
          <w:strike/>
        </w:rPr>
        <w:t>and perspectives such</w:t>
      </w:r>
      <w:r>
        <w:t xml:space="preserve"> so that their </w:t>
      </w:r>
      <w:r w:rsidRPr="00B14990">
        <w:rPr>
          <w:strike/>
        </w:rPr>
        <w:t>products</w:t>
      </w:r>
      <w:r>
        <w:t xml:space="preserve"> reports and information are comprehensive, objective, and policy neutral, </w:t>
      </w:r>
      <w:r w:rsidRPr="00B14990">
        <w:rPr>
          <w:strike/>
        </w:rPr>
        <w:t>with respect to policy</w:t>
      </w:r>
      <w:r>
        <w:t>; and to provide a description in reports by TSBs on how the TSB composition was determined;</w:t>
      </w:r>
      <w:del w:id="20" w:author="meg seki" w:date="2011-11-23T07:18:00Z">
        <w:r w:rsidDel="00203FB7">
          <w:delText>]</w:delText>
        </w:r>
      </w:del>
    </w:p>
    <w:p w:rsidR="00BE7A67" w:rsidRDefault="00BE7A67">
      <w:pPr>
        <w:pStyle w:val="Normalnumber"/>
        <w:numPr>
          <w:ilvl w:val="0"/>
          <w:numId w:val="2"/>
        </w:numPr>
        <w:tabs>
          <w:tab w:val="left" w:pos="567"/>
        </w:tabs>
        <w:pPrChange w:id="21" w:author="meg seki" w:date="2011-11-23T07:01:00Z">
          <w:pPr>
            <w:pStyle w:val="Normalnumber"/>
            <w:numPr>
              <w:numId w:val="1"/>
            </w:numPr>
            <w:tabs>
              <w:tab w:val="left" w:pos="567"/>
              <w:tab w:val="num" w:pos="1607"/>
            </w:tabs>
            <w:ind w:left="1247" w:firstLine="567"/>
          </w:pPr>
        </w:pPrChange>
      </w:pPr>
      <w:ins w:id="22" w:author="meg seki" w:date="2011-11-23T07:00:00Z">
        <w:r>
          <w:t>[</w:t>
        </w:r>
      </w:ins>
      <w:proofErr w:type="gramStart"/>
      <w:ins w:id="23" w:author="meg seki" w:date="2011-11-23T07:01:00Z">
        <w:r>
          <w:t>new</w:t>
        </w:r>
        <w:proofErr w:type="gramEnd"/>
        <w:r>
          <w:t xml:space="preserve"> </w:t>
        </w:r>
        <w:proofErr w:type="spellStart"/>
        <w:r>
          <w:t>para</w:t>
        </w:r>
        <w:proofErr w:type="spellEnd"/>
        <w:r>
          <w:t xml:space="preserve"> on size]</w:t>
        </w:r>
      </w:ins>
    </w:p>
    <w:p w:rsidR="00674CC5" w:rsidRDefault="00674CC5">
      <w:pPr>
        <w:pStyle w:val="Normalnumber"/>
        <w:numPr>
          <w:ilvl w:val="0"/>
          <w:numId w:val="2"/>
        </w:numPr>
        <w:tabs>
          <w:tab w:val="left" w:pos="567"/>
        </w:tabs>
        <w:ind w:left="1247" w:firstLine="567"/>
        <w:pPrChange w:id="24" w:author="meg seki" w:date="2011-11-23T07:01:00Z">
          <w:pPr>
            <w:pStyle w:val="Normalnumber"/>
            <w:numPr>
              <w:numId w:val="1"/>
            </w:numPr>
            <w:tabs>
              <w:tab w:val="left" w:pos="567"/>
              <w:tab w:val="num" w:pos="1607"/>
            </w:tabs>
            <w:ind w:left="1247" w:firstLine="567"/>
          </w:pPr>
        </w:pPrChange>
      </w:pPr>
      <w:r>
        <w:t>To request</w:t>
      </w:r>
      <w:r w:rsidRPr="007F4F67">
        <w:t xml:space="preserve"> </w:t>
      </w:r>
      <w:r>
        <w:t>the Panel</w:t>
      </w:r>
      <w:r w:rsidRPr="007F4F67">
        <w:t xml:space="preserve"> to update its matrix of needed capabilities calling for expertise on the </w:t>
      </w:r>
      <w:r>
        <w:t>Panel</w:t>
      </w:r>
      <w:r w:rsidRPr="007F4F67">
        <w:t xml:space="preserve">, its </w:t>
      </w:r>
      <w:r>
        <w:t>technical options committees</w:t>
      </w:r>
      <w:r w:rsidRPr="007F4F67">
        <w:t xml:space="preserve"> and </w:t>
      </w:r>
      <w:r>
        <w:t>its temporary subsidiary bodies</w:t>
      </w:r>
      <w:r w:rsidRPr="007F4F67">
        <w:t xml:space="preserve"> </w:t>
      </w:r>
      <w:r>
        <w:t>twice a year</w:t>
      </w:r>
      <w:r w:rsidRPr="007F4F67">
        <w:t xml:space="preserve"> </w:t>
      </w:r>
      <w:commentRangeStart w:id="25"/>
      <w:r w:rsidRPr="001425D3">
        <w:rPr>
          <w:strike/>
        </w:rPr>
        <w:t>which</w:t>
      </w:r>
      <w:commentRangeEnd w:id="25"/>
      <w:r w:rsidRPr="001425D3">
        <w:rPr>
          <w:rStyle w:val="CommentReference"/>
          <w:strike/>
          <w:lang w:val="en-GB"/>
        </w:rPr>
        <w:commentReference w:id="25"/>
      </w:r>
      <w:r w:rsidRPr="001425D3">
        <w:rPr>
          <w:strike/>
        </w:rPr>
        <w:t xml:space="preserve"> should reflect balanced geographical representation between A5 and non-A5 </w:t>
      </w:r>
      <w:proofErr w:type="spellStart"/>
      <w:r w:rsidRPr="001425D3">
        <w:rPr>
          <w:strike/>
        </w:rPr>
        <w:t>countries</w:t>
      </w:r>
      <w:proofErr w:type="gramStart"/>
      <w:r w:rsidRPr="001425D3">
        <w:rPr>
          <w:strike/>
        </w:rPr>
        <w:t>;</w:t>
      </w:r>
      <w:r w:rsidRPr="007F4F67">
        <w:t>and</w:t>
      </w:r>
      <w:proofErr w:type="spellEnd"/>
      <w:proofErr w:type="gramEnd"/>
      <w:r w:rsidRPr="007F4F67">
        <w:t xml:space="preserve"> to publish the matrix on the Ozone Secretariat website and in the </w:t>
      </w:r>
      <w:r>
        <w:t>Panel’s</w:t>
      </w:r>
      <w:r w:rsidRPr="007F4F67">
        <w:t xml:space="preserve"> annual progress </w:t>
      </w:r>
      <w:proofErr w:type="spellStart"/>
      <w:r w:rsidRPr="007F4F67">
        <w:t>reports;</w:t>
      </w:r>
      <w:del w:id="26" w:author="meg seki" w:date="2011-11-23T07:18:00Z">
        <w:r w:rsidDel="00203FB7">
          <w:delText>[</w:delText>
        </w:r>
      </w:del>
      <w:r>
        <w:t>this</w:t>
      </w:r>
      <w:proofErr w:type="spellEnd"/>
      <w:r>
        <w:t xml:space="preserve"> matrix should </w:t>
      </w:r>
      <w:ins w:id="27" w:author="meg seki" w:date="2011-11-23T07:22:00Z">
        <w:r w:rsidR="002A5E21">
          <w:t>include</w:t>
        </w:r>
      </w:ins>
      <w:del w:id="28" w:author="meg seki" w:date="2011-11-23T07:19:00Z">
        <w:r w:rsidDel="00203FB7">
          <w:delText>also note, where necessary,</w:delText>
        </w:r>
      </w:del>
      <w:r>
        <w:t xml:space="preserve"> </w:t>
      </w:r>
      <w:del w:id="29" w:author="meg seki" w:date="2011-11-23T07:22:00Z">
        <w:r w:rsidDel="002A5E21">
          <w:delText>the need for nominees to promot</w:delText>
        </w:r>
      </w:del>
      <w:del w:id="30" w:author="meg seki" w:date="2011-11-23T07:23:00Z">
        <w:r w:rsidDel="002A5E21">
          <w:delText>e</w:delText>
        </w:r>
      </w:del>
      <w:ins w:id="31" w:author="meg seki" w:date="2011-11-23T07:23:00Z">
        <w:r w:rsidR="002A5E21">
          <w:t xml:space="preserve"> the need for</w:t>
        </w:r>
      </w:ins>
      <w:r>
        <w:t xml:space="preserve"> geographic and expertise balance</w:t>
      </w:r>
      <w:del w:id="32" w:author="meg seki" w:date="2011-11-23T07:18:00Z">
        <w:r w:rsidDel="00203FB7">
          <w:delText>]</w:delText>
        </w:r>
      </w:del>
      <w:r>
        <w:t xml:space="preserve">; </w:t>
      </w:r>
    </w:p>
    <w:p w:rsidR="00674CC5" w:rsidRDefault="00674CC5">
      <w:pPr>
        <w:pStyle w:val="Normalnumber"/>
        <w:numPr>
          <w:ilvl w:val="0"/>
          <w:numId w:val="2"/>
        </w:numPr>
        <w:tabs>
          <w:tab w:val="left" w:pos="567"/>
        </w:tabs>
        <w:ind w:left="1247" w:firstLine="567"/>
        <w:pPrChange w:id="33" w:author="meg seki" w:date="2011-11-23T07:01:00Z">
          <w:pPr>
            <w:pStyle w:val="Normalnumber"/>
            <w:numPr>
              <w:numId w:val="1"/>
            </w:numPr>
            <w:tabs>
              <w:tab w:val="left" w:pos="567"/>
              <w:tab w:val="num" w:pos="1607"/>
            </w:tabs>
            <w:ind w:left="1247" w:firstLine="567"/>
          </w:pPr>
        </w:pPrChange>
      </w:pPr>
      <w:r>
        <w:t>Also to request the Panel</w:t>
      </w:r>
      <w:r w:rsidRPr="007F4F67">
        <w:t xml:space="preserve"> to ensure</w:t>
      </w:r>
      <w:r>
        <w:t xml:space="preserve"> that</w:t>
      </w:r>
      <w:r w:rsidRPr="007F4F67">
        <w:t xml:space="preserve"> the information in the matrix is clear and sufficient to allow a full understanding of needed expertise and that information on the nomination process, the selection process, the</w:t>
      </w:r>
      <w:r>
        <w:t xml:space="preserve"> Panel’s</w:t>
      </w:r>
      <w:r w:rsidRPr="007F4F67">
        <w:t xml:space="preserve"> terms of reference and the operation of the </w:t>
      </w:r>
      <w:r>
        <w:t>Panel</w:t>
      </w:r>
      <w:r w:rsidRPr="007F4F67">
        <w:t xml:space="preserve"> and its subsidiary bodies is published on the Ozone Secretariat website</w:t>
      </w:r>
      <w:r w:rsidRPr="007F4F67" w:rsidDel="006F024A">
        <w:t xml:space="preserve"> </w:t>
      </w:r>
      <w:r w:rsidRPr="007F4F67">
        <w:t>in an easily accessible format;</w:t>
      </w:r>
    </w:p>
    <w:p w:rsidR="00674CC5" w:rsidRDefault="00674CC5">
      <w:pPr>
        <w:pStyle w:val="Normalnumber"/>
        <w:numPr>
          <w:ilvl w:val="0"/>
          <w:numId w:val="2"/>
        </w:numPr>
        <w:tabs>
          <w:tab w:val="left" w:pos="567"/>
        </w:tabs>
        <w:ind w:left="1247" w:firstLine="567"/>
        <w:pPrChange w:id="34" w:author="meg seki" w:date="2011-11-23T07:01:00Z">
          <w:pPr>
            <w:pStyle w:val="Normalnumber"/>
            <w:numPr>
              <w:numId w:val="1"/>
            </w:numPr>
            <w:tabs>
              <w:tab w:val="left" w:pos="567"/>
              <w:tab w:val="num" w:pos="1607"/>
            </w:tabs>
            <w:ind w:left="1247" w:firstLine="567"/>
          </w:pPr>
        </w:pPrChange>
      </w:pPr>
      <w:r>
        <w:t>Further to request</w:t>
      </w:r>
      <w:r w:rsidRPr="007F4F67">
        <w:t xml:space="preserve"> </w:t>
      </w:r>
      <w:r>
        <w:t>the Panel</w:t>
      </w:r>
      <w:r w:rsidRPr="007F4F67">
        <w:t xml:space="preserve"> to standardi</w:t>
      </w:r>
      <w:r>
        <w:t>z</w:t>
      </w:r>
      <w:r w:rsidRPr="007F4F67">
        <w:t xml:space="preserve">e the information required from potential experts for all nominations to </w:t>
      </w:r>
      <w:r>
        <w:t>the Panel</w:t>
      </w:r>
      <w:r w:rsidRPr="007F4F67">
        <w:t xml:space="preserve">, </w:t>
      </w:r>
      <w:r w:rsidRPr="0042179A">
        <w:rPr>
          <w:strike/>
        </w:rPr>
        <w:t>[</w:t>
      </w:r>
      <w:r>
        <w:t>its technical options committees</w:t>
      </w:r>
      <w:r w:rsidRPr="007F4F67">
        <w:t xml:space="preserve"> and </w:t>
      </w:r>
      <w:r>
        <w:t>its temporary subsidiary bodies</w:t>
      </w:r>
      <w:r w:rsidRPr="0042179A">
        <w:rPr>
          <w:strike/>
        </w:rPr>
        <w:t>]</w:t>
      </w:r>
      <w:r w:rsidRPr="007F4F67">
        <w:t xml:space="preserve"> </w:t>
      </w:r>
      <w:r w:rsidRPr="007F4F67">
        <w:lastRenderedPageBreak/>
        <w:t>in line with section 9.5.4 of the 2011 progre</w:t>
      </w:r>
      <w:r>
        <w:t xml:space="preserve">ss report, and to prepare </w:t>
      </w:r>
      <w:r w:rsidRPr="007F4F67">
        <w:t xml:space="preserve">a draft nomination form for consideration </w:t>
      </w:r>
      <w:r>
        <w:t>by</w:t>
      </w:r>
      <w:r w:rsidRPr="007F4F67">
        <w:t xml:space="preserve"> the </w:t>
      </w:r>
      <w:r>
        <w:t>Open-ended Working group at its thirty-second meeting</w:t>
      </w:r>
      <w:r w:rsidRPr="007F4F67">
        <w:t>;</w:t>
      </w:r>
    </w:p>
    <w:p w:rsidR="00674CC5" w:rsidRDefault="00674CC5">
      <w:pPr>
        <w:pStyle w:val="Normalnumber"/>
        <w:numPr>
          <w:ilvl w:val="0"/>
          <w:numId w:val="2"/>
        </w:numPr>
        <w:tabs>
          <w:tab w:val="left" w:pos="567"/>
        </w:tabs>
        <w:ind w:left="1247" w:firstLine="567"/>
        <w:pPrChange w:id="35" w:author="meg seki" w:date="2011-11-23T07:01:00Z">
          <w:pPr>
            <w:pStyle w:val="Normalnumber"/>
            <w:numPr>
              <w:numId w:val="1"/>
            </w:numPr>
            <w:tabs>
              <w:tab w:val="left" w:pos="567"/>
              <w:tab w:val="num" w:pos="1607"/>
            </w:tabs>
            <w:ind w:left="1247" w:firstLine="567"/>
          </w:pPr>
        </w:pPrChange>
      </w:pPr>
      <w:r>
        <w:t>To r</w:t>
      </w:r>
      <w:r w:rsidRPr="007F4F67">
        <w:t xml:space="preserve">equest </w:t>
      </w:r>
      <w:r>
        <w:t>the Panel</w:t>
      </w:r>
      <w:r w:rsidRPr="007F4F67">
        <w:t xml:space="preserve"> to ensure that all nominations for appointments to the </w:t>
      </w:r>
      <w:r>
        <w:t>Panel</w:t>
      </w:r>
      <w:r w:rsidRPr="007F4F67">
        <w:t xml:space="preserve">, </w:t>
      </w:r>
      <w:r>
        <w:t>its technical options committees</w:t>
      </w:r>
      <w:r w:rsidRPr="007F4F67">
        <w:t xml:space="preserve"> and </w:t>
      </w:r>
      <w:r>
        <w:t>its temporary subsidiary bodies,</w:t>
      </w:r>
      <w:r w:rsidRPr="007F4F67">
        <w:t xml:space="preserve"> including co-chairs, are received from </w:t>
      </w:r>
      <w:r>
        <w:t xml:space="preserve">the national focal points </w:t>
      </w:r>
      <w:r w:rsidRPr="007F4F67">
        <w:t xml:space="preserve">of the parties </w:t>
      </w:r>
      <w:r>
        <w:t>of</w:t>
      </w:r>
      <w:r w:rsidRPr="007F4F67">
        <w:t xml:space="preserve"> the nominated expert</w:t>
      </w:r>
      <w:r>
        <w:t xml:space="preserve">s </w:t>
      </w:r>
      <w:ins w:id="36" w:author="meg seki" w:date="2011-11-23T07:36:00Z">
        <w:r w:rsidR="00A35C69">
          <w:t xml:space="preserve">whose national focal point is consistent with the passport they hold </w:t>
        </w:r>
      </w:ins>
      <w:r>
        <w:t xml:space="preserve">so that </w:t>
      </w:r>
      <w:r w:rsidRPr="007F4F67">
        <w:t>potential conflicts of interest</w:t>
      </w:r>
      <w:r>
        <w:t xml:space="preserve"> </w:t>
      </w:r>
      <w:del w:id="37" w:author="meg seki" w:date="2011-11-23T07:39:00Z">
        <w:r w:rsidDel="00A35C69">
          <w:delText>[</w:delText>
        </w:r>
      </w:del>
      <w:commentRangeStart w:id="38"/>
      <w:r w:rsidRPr="007F4F67">
        <w:rPr>
          <w:rStyle w:val="yiv315943952343535721-12072011"/>
        </w:rPr>
        <w:t xml:space="preserve">and sources </w:t>
      </w:r>
      <w:ins w:id="39" w:author="meg seki" w:date="2011-11-23T07:42:00Z">
        <w:r w:rsidR="00EA6ACB">
          <w:rPr>
            <w:rStyle w:val="yiv315943952343535721-12072011"/>
          </w:rPr>
          <w:t xml:space="preserve">and conditions </w:t>
        </w:r>
      </w:ins>
      <w:r w:rsidRPr="007F4F67">
        <w:rPr>
          <w:rStyle w:val="yiv315943952343535721-12072011"/>
        </w:rPr>
        <w:t>of funding for participation</w:t>
      </w:r>
      <w:commentRangeEnd w:id="38"/>
      <w:del w:id="40" w:author="meg seki" w:date="2011-11-23T07:39:00Z">
        <w:r w:rsidDel="00A35C69">
          <w:rPr>
            <w:rStyle w:val="CommentReference"/>
            <w:lang w:val="en-GB"/>
          </w:rPr>
          <w:commentReference w:id="38"/>
        </w:r>
        <w:r w:rsidDel="00A35C69">
          <w:rPr>
            <w:rStyle w:val="yiv315943952343535721-12072011"/>
          </w:rPr>
          <w:delText>]</w:delText>
        </w:r>
      </w:del>
      <w:r w:rsidRPr="007F4F67">
        <w:rPr>
          <w:rStyle w:val="yiv315943952343535721-12072011"/>
        </w:rPr>
        <w:t xml:space="preserve"> </w:t>
      </w:r>
      <w:r w:rsidRPr="007F4F67">
        <w:t>are identified in</w:t>
      </w:r>
      <w:ins w:id="41" w:author="meg seki" w:date="2011-11-23T07:39:00Z">
        <w:r w:rsidR="00A35C69">
          <w:t>,</w:t>
        </w:r>
      </w:ins>
      <w:r w:rsidRPr="007F4F67">
        <w:t xml:space="preserve"> </w:t>
      </w:r>
      <w:ins w:id="42" w:author="meg seki" w:date="2011-11-23T07:38:00Z">
        <w:r w:rsidR="00A35C69">
          <w:t xml:space="preserve">but limited to </w:t>
        </w:r>
      </w:ins>
      <w:r w:rsidRPr="007F4F67">
        <w:t>the nomination process</w:t>
      </w:r>
      <w:r>
        <w:t>;</w:t>
      </w:r>
      <w:r w:rsidRPr="007F4F67">
        <w:t xml:space="preserve"> </w:t>
      </w:r>
      <w:r w:rsidRPr="0042179A">
        <w:rPr>
          <w:strike/>
        </w:rPr>
        <w:t>and</w:t>
      </w:r>
      <w:r w:rsidRPr="007F4F67">
        <w:t xml:space="preserve"> </w:t>
      </w:r>
    </w:p>
    <w:p w:rsidR="00674CC5" w:rsidRDefault="00674CC5">
      <w:pPr>
        <w:pStyle w:val="Normalnumber"/>
        <w:numPr>
          <w:ilvl w:val="0"/>
          <w:numId w:val="2"/>
        </w:numPr>
        <w:tabs>
          <w:tab w:val="left" w:pos="567"/>
        </w:tabs>
        <w:ind w:left="1247" w:firstLine="567"/>
        <w:pPrChange w:id="43" w:author="meg seki" w:date="2011-11-23T07:01:00Z">
          <w:pPr>
            <w:pStyle w:val="Normalnumber"/>
            <w:numPr>
              <w:numId w:val="1"/>
            </w:numPr>
            <w:tabs>
              <w:tab w:val="left" w:pos="567"/>
              <w:tab w:val="num" w:pos="1607"/>
            </w:tabs>
            <w:ind w:left="1247" w:firstLine="567"/>
          </w:pPr>
        </w:pPrChange>
      </w:pPr>
      <w:commentRangeStart w:id="44"/>
      <w:r w:rsidRPr="00ED110A">
        <w:rPr>
          <w:strike/>
        </w:rPr>
        <w:t>To</w:t>
      </w:r>
      <w:commentRangeEnd w:id="44"/>
      <w:r>
        <w:rPr>
          <w:rStyle w:val="CommentReference"/>
          <w:lang w:val="en-GB"/>
        </w:rPr>
        <w:commentReference w:id="44"/>
      </w:r>
      <w:r w:rsidRPr="00ED110A">
        <w:rPr>
          <w:strike/>
        </w:rPr>
        <w:t xml:space="preserve"> request the Panel to ensure that nominees are cognizant of and </w:t>
      </w:r>
      <w:r w:rsidRPr="00ED110A">
        <w:rPr>
          <w:b/>
          <w:strike/>
        </w:rPr>
        <w:t>agree</w:t>
      </w:r>
      <w:r w:rsidRPr="00ED110A">
        <w:rPr>
          <w:strike/>
        </w:rPr>
        <w:t xml:space="preserve"> to abide by the “code of conduct by members of the TEAP” as contained in section 5 of the </w:t>
      </w:r>
      <w:proofErr w:type="spellStart"/>
      <w:r w:rsidRPr="00ED110A">
        <w:rPr>
          <w:strike/>
        </w:rPr>
        <w:t>ToR</w:t>
      </w:r>
      <w:proofErr w:type="spellEnd"/>
      <w:r w:rsidRPr="00ED110A">
        <w:rPr>
          <w:strike/>
        </w:rPr>
        <w:t xml:space="preserve"> of the TEAP so that</w:t>
      </w:r>
      <w:r w:rsidRPr="00607FFC">
        <w:rPr>
          <w:strike/>
        </w:rPr>
        <w:t xml:space="preserve"> potential conflicts of interest [</w:t>
      </w:r>
      <w:r w:rsidRPr="00607FFC">
        <w:rPr>
          <w:rStyle w:val="yiv315943952343535721-12072011"/>
          <w:strike/>
        </w:rPr>
        <w:t xml:space="preserve">and sources of funding for participation] </w:t>
      </w:r>
      <w:r w:rsidRPr="00607FFC">
        <w:rPr>
          <w:strike/>
        </w:rPr>
        <w:t>are identified in the nomination process</w:t>
      </w:r>
      <w:r w:rsidRPr="007F4F67">
        <w:t>;</w:t>
      </w:r>
    </w:p>
    <w:p w:rsidR="00674CC5" w:rsidRDefault="00674CC5">
      <w:pPr>
        <w:pStyle w:val="Normalnumber"/>
        <w:numPr>
          <w:ilvl w:val="0"/>
          <w:numId w:val="2"/>
        </w:numPr>
        <w:tabs>
          <w:tab w:val="left" w:pos="567"/>
        </w:tabs>
        <w:ind w:left="1247" w:firstLine="567"/>
        <w:pPrChange w:id="45" w:author="meg seki" w:date="2011-11-23T07:01:00Z">
          <w:pPr>
            <w:pStyle w:val="Normalnumber"/>
            <w:numPr>
              <w:numId w:val="1"/>
            </w:numPr>
            <w:tabs>
              <w:tab w:val="left" w:pos="567"/>
              <w:tab w:val="num" w:pos="1607"/>
            </w:tabs>
            <w:ind w:left="1247" w:firstLine="567"/>
          </w:pPr>
        </w:pPrChange>
      </w:pPr>
      <w:r>
        <w:t>That a</w:t>
      </w:r>
      <w:r w:rsidRPr="007F4F67">
        <w:t xml:space="preserve">ll appointments to </w:t>
      </w:r>
      <w:r>
        <w:t>the Panel,</w:t>
      </w:r>
      <w:r w:rsidRPr="007F4F67">
        <w:t xml:space="preserve"> </w:t>
      </w:r>
      <w:del w:id="46" w:author="meg seki" w:date="2011-11-23T07:44:00Z">
        <w:r w:rsidDel="00EA6ACB">
          <w:delText>[</w:delText>
        </w:r>
      </w:del>
      <w:r w:rsidRPr="007F4F67">
        <w:t xml:space="preserve">and </w:t>
      </w:r>
      <w:r>
        <w:t>its technical options committees,</w:t>
      </w:r>
      <w:del w:id="47" w:author="meg seki" w:date="2011-11-23T07:45:00Z">
        <w:r w:rsidDel="00EA6ACB">
          <w:delText>]</w:delText>
        </w:r>
      </w:del>
      <w:r w:rsidRPr="007F4F67">
        <w:t xml:space="preserve"> including </w:t>
      </w:r>
      <w:r>
        <w:t xml:space="preserve">of </w:t>
      </w:r>
      <w:r w:rsidRPr="007F4F67">
        <w:t>co</w:t>
      </w:r>
      <w:r>
        <w:noBreakHyphen/>
      </w:r>
      <w:r w:rsidRPr="007F4F67">
        <w:t>chairs, should be for a period of no more than four years</w:t>
      </w:r>
      <w:r>
        <w:t>;</w:t>
      </w:r>
      <w:r w:rsidRPr="007F4F67">
        <w:t xml:space="preserve"> </w:t>
      </w:r>
    </w:p>
    <w:p w:rsidR="00674CC5" w:rsidRDefault="00674CC5">
      <w:pPr>
        <w:pStyle w:val="Normalnumber"/>
        <w:numPr>
          <w:ilvl w:val="0"/>
          <w:numId w:val="2"/>
        </w:numPr>
        <w:tabs>
          <w:tab w:val="left" w:pos="567"/>
        </w:tabs>
        <w:ind w:left="1247" w:firstLine="567"/>
        <w:pPrChange w:id="48" w:author="meg seki" w:date="2011-11-23T07:01:00Z">
          <w:pPr>
            <w:pStyle w:val="Normalnumber"/>
            <w:numPr>
              <w:numId w:val="1"/>
            </w:numPr>
            <w:tabs>
              <w:tab w:val="left" w:pos="567"/>
              <w:tab w:val="num" w:pos="1607"/>
            </w:tabs>
            <w:ind w:left="1247" w:firstLine="567"/>
          </w:pPr>
        </w:pPrChange>
      </w:pPr>
      <w:r>
        <w:t>That members of the</w:t>
      </w:r>
      <w:r w:rsidRPr="007F4F67">
        <w:t xml:space="preserve"> </w:t>
      </w:r>
      <w:r>
        <w:t xml:space="preserve">Panel </w:t>
      </w:r>
      <w:del w:id="49" w:author="meg seki" w:date="2011-11-23T07:45:00Z">
        <w:r w:rsidDel="00EA6ACB">
          <w:delText>[</w:delText>
        </w:r>
      </w:del>
      <w:r>
        <w:t>or of the technical options committee</w:t>
      </w:r>
      <w:r w:rsidRPr="007F4F67">
        <w:t xml:space="preserve"> </w:t>
      </w:r>
      <w:del w:id="50" w:author="meg seki" w:date="2011-11-23T07:45:00Z">
        <w:r w:rsidDel="00EA6ACB">
          <w:delText>]</w:delText>
        </w:r>
      </w:del>
      <w:r w:rsidRPr="007F4F67">
        <w:t xml:space="preserve"> </w:t>
      </w:r>
      <w:r>
        <w:t>may be re</w:t>
      </w:r>
      <w:r>
        <w:noBreakHyphen/>
        <w:t>nominated</w:t>
      </w:r>
      <w:r w:rsidRPr="007F4F67">
        <w:t xml:space="preserve"> for additio</w:t>
      </w:r>
      <w:r>
        <w:t xml:space="preserve">nal periods of up to four years </w:t>
      </w:r>
      <w:commentRangeStart w:id="51"/>
      <w:r>
        <w:t>each</w:t>
      </w:r>
      <w:commentRangeEnd w:id="51"/>
      <w:del w:id="52" w:author="meg seki" w:date="2011-11-23T07:45:00Z">
        <w:r w:rsidDel="00EA6ACB">
          <w:rPr>
            <w:rStyle w:val="CommentReference"/>
            <w:lang w:val="en-GB"/>
          </w:rPr>
          <w:commentReference w:id="51"/>
        </w:r>
      </w:del>
      <w:r>
        <w:t>;</w:t>
      </w:r>
    </w:p>
    <w:p w:rsidR="00674CC5" w:rsidRDefault="00674CC5">
      <w:pPr>
        <w:pStyle w:val="Normalnumber"/>
        <w:numPr>
          <w:ilvl w:val="0"/>
          <w:numId w:val="2"/>
        </w:numPr>
        <w:tabs>
          <w:tab w:val="left" w:pos="567"/>
        </w:tabs>
        <w:ind w:left="1247" w:firstLine="567"/>
        <w:pPrChange w:id="53" w:author="meg seki" w:date="2011-11-23T07:01:00Z">
          <w:pPr>
            <w:pStyle w:val="Normalnumber"/>
            <w:numPr>
              <w:numId w:val="1"/>
            </w:numPr>
            <w:tabs>
              <w:tab w:val="left" w:pos="567"/>
              <w:tab w:val="num" w:pos="1607"/>
            </w:tabs>
            <w:ind w:left="1247" w:firstLine="567"/>
          </w:pPr>
        </w:pPrChange>
      </w:pPr>
      <w:r>
        <w:t xml:space="preserve">That the terms of all Panel </w:t>
      </w:r>
      <w:del w:id="54" w:author="meg seki" w:date="2011-11-23T07:49:00Z">
        <w:r w:rsidRPr="00165B79" w:rsidDel="00EA6ACB">
          <w:delText>[technical options committee]</w:delText>
        </w:r>
        <w:r w:rsidRPr="007F4F67" w:rsidDel="00EA6ACB">
          <w:delText xml:space="preserve"> </w:delText>
        </w:r>
      </w:del>
      <w:r w:rsidRPr="007F4F67">
        <w:t xml:space="preserve">members </w:t>
      </w:r>
      <w:ins w:id="55" w:author="meg seki" w:date="2011-11-23T07:49:00Z">
        <w:r w:rsidR="00EA6ACB">
          <w:t xml:space="preserve">and the TOCs members </w:t>
        </w:r>
      </w:ins>
      <w:r w:rsidRPr="007F4F67">
        <w:t xml:space="preserve">shall </w:t>
      </w:r>
      <w:r>
        <w:t xml:space="preserve">otherwise expire at the end of </w:t>
      </w:r>
      <w:del w:id="56" w:author="meg seki" w:date="2011-11-23T07:46:00Z">
        <w:r w:rsidDel="00EA6ACB">
          <w:delText>[</w:delText>
        </w:r>
      </w:del>
      <w:r>
        <w:t>2013</w:t>
      </w:r>
      <w:del w:id="57" w:author="meg seki" w:date="2011-11-23T07:46:00Z">
        <w:r w:rsidDel="00EA6ACB">
          <w:delText>]</w:delText>
        </w:r>
        <w:commentRangeStart w:id="58"/>
        <w:r w:rsidRPr="00165B79" w:rsidDel="00EA6ACB">
          <w:rPr>
            <w:strike/>
          </w:rPr>
          <w:delText>2020</w:delText>
        </w:r>
        <w:commentRangeEnd w:id="58"/>
        <w:r w:rsidRPr="00165B79" w:rsidDel="00EA6ACB">
          <w:rPr>
            <w:rStyle w:val="CommentReference"/>
            <w:strike/>
            <w:lang w:val="en-GB"/>
          </w:rPr>
          <w:commentReference w:id="58"/>
        </w:r>
      </w:del>
      <w:r w:rsidRPr="007F4F67">
        <w:t xml:space="preserve"> </w:t>
      </w:r>
      <w:ins w:id="59" w:author="meg seki" w:date="2011-11-23T07:49:00Z">
        <w:r w:rsidR="00EA6ACB">
          <w:t>and 2014</w:t>
        </w:r>
      </w:ins>
      <w:ins w:id="60" w:author="meg seki" w:date="2011-11-23T07:50:00Z">
        <w:r w:rsidR="00EA6ACB">
          <w:t>,</w:t>
        </w:r>
      </w:ins>
      <w:ins w:id="61" w:author="meg seki" w:date="2011-11-23T07:49:00Z">
        <w:r w:rsidR="00EA6ACB">
          <w:t xml:space="preserve"> respectively</w:t>
        </w:r>
      </w:ins>
      <w:ins w:id="62" w:author="meg seki" w:date="2011-11-23T07:50:00Z">
        <w:r w:rsidR="00EA6ACB">
          <w:t>,</w:t>
        </w:r>
      </w:ins>
      <w:ins w:id="63" w:author="meg seki" w:date="2011-11-23T07:49:00Z">
        <w:r w:rsidR="00EA6ACB">
          <w:t xml:space="preserve"> </w:t>
        </w:r>
      </w:ins>
      <w:r>
        <w:t xml:space="preserve">in the absence of </w:t>
      </w:r>
      <w:r w:rsidRPr="007F4F67">
        <w:t>reappointment by</w:t>
      </w:r>
      <w:r>
        <w:t xml:space="preserve"> the parties prior to that time, except for those experts </w:t>
      </w:r>
      <w:ins w:id="64" w:author="meg seki" w:date="2011-11-23T08:08:00Z">
        <w:r w:rsidR="00705ECD">
          <w:t xml:space="preserve">that have been </w:t>
        </w:r>
      </w:ins>
      <w:del w:id="65" w:author="meg seki" w:date="2011-11-23T08:08:00Z">
        <w:r w:rsidDel="00705ECD">
          <w:delText xml:space="preserve">already </w:delText>
        </w:r>
      </w:del>
      <w:r>
        <w:t xml:space="preserve">nominated for four-year </w:t>
      </w:r>
      <w:proofErr w:type="gramStart"/>
      <w:r>
        <w:t>periods</w:t>
      </w:r>
      <w:ins w:id="66" w:author="meg seki" w:date="2011-11-23T08:05:00Z">
        <w:r w:rsidR="00705ECD">
          <w:t xml:space="preserve"> </w:t>
        </w:r>
      </w:ins>
      <w:r>
        <w:t>;</w:t>
      </w:r>
      <w:proofErr w:type="gramEnd"/>
    </w:p>
    <w:p w:rsidR="00674CC5" w:rsidRDefault="00674CC5">
      <w:pPr>
        <w:pStyle w:val="Normalnumber"/>
        <w:numPr>
          <w:ilvl w:val="0"/>
          <w:numId w:val="2"/>
        </w:numPr>
        <w:tabs>
          <w:tab w:val="left" w:pos="567"/>
        </w:tabs>
        <w:ind w:left="1247" w:firstLine="567"/>
        <w:pPrChange w:id="67" w:author="meg seki" w:date="2011-11-23T07:01:00Z">
          <w:pPr>
            <w:pStyle w:val="Normalnumber"/>
            <w:numPr>
              <w:numId w:val="1"/>
            </w:numPr>
            <w:tabs>
              <w:tab w:val="left" w:pos="567"/>
              <w:tab w:val="num" w:pos="1607"/>
            </w:tabs>
            <w:ind w:left="1247" w:firstLine="567"/>
          </w:pPr>
        </w:pPrChange>
      </w:pPr>
      <w:r w:rsidRPr="00B75E98">
        <w:rPr>
          <w:strike/>
        </w:rPr>
        <w:t>That the terms of paragraph (h) are only applicable if Parties are satisfied that the future membership [for 2021 and subsequent years] of the Panel reflect on adequate balance of geography and expertise for its proper functioning; ALT</w:t>
      </w:r>
      <w:r w:rsidRPr="007440EE">
        <w:rPr>
          <w:strike/>
        </w:rPr>
        <w:t>: that if the Parties decide they are not satisfied that the future membership of the panel reflects an adequate balance of geography and expertise for its proper functioning, the terms of Paragraph (h) would not apply;</w:t>
      </w:r>
      <w:r>
        <w:t xml:space="preserve"> </w:t>
      </w:r>
      <w:commentRangeStart w:id="68"/>
      <w:r>
        <w:t>That</w:t>
      </w:r>
      <w:commentRangeEnd w:id="68"/>
      <w:r>
        <w:rPr>
          <w:rStyle w:val="CommentReference"/>
          <w:lang w:val="en-GB"/>
        </w:rPr>
        <w:commentReference w:id="68"/>
      </w:r>
      <w:r>
        <w:t xml:space="preserve"> Parties may revisit the status of Panel </w:t>
      </w:r>
      <w:del w:id="69" w:author="meg seki" w:date="2011-11-23T07:52:00Z">
        <w:r w:rsidDel="002A45D0">
          <w:delText>[</w:delText>
        </w:r>
      </w:del>
      <w:r>
        <w:t>and technical options committee</w:t>
      </w:r>
      <w:del w:id="70" w:author="meg seki" w:date="2011-11-23T07:52:00Z">
        <w:r w:rsidDel="002A45D0">
          <w:delText>]</w:delText>
        </w:r>
      </w:del>
      <w:r>
        <w:t xml:space="preserve"> membership at the Twenty fifth </w:t>
      </w:r>
      <w:ins w:id="71" w:author="meg seki" w:date="2011-11-23T07:51:00Z">
        <w:r w:rsidR="002A45D0">
          <w:t xml:space="preserve">and twenty sixth </w:t>
        </w:r>
      </w:ins>
      <w:r>
        <w:t>Meeting</w:t>
      </w:r>
      <w:ins w:id="72" w:author="meg seki" w:date="2011-11-23T07:51:00Z">
        <w:r w:rsidR="002A45D0">
          <w:t>s</w:t>
        </w:r>
      </w:ins>
      <w:r>
        <w:t xml:space="preserve"> of Parties </w:t>
      </w:r>
      <w:ins w:id="73" w:author="meg seki" w:date="2011-11-23T07:51:00Z">
        <w:r w:rsidR="002A45D0">
          <w:t xml:space="preserve">respectively </w:t>
        </w:r>
      </w:ins>
      <w:r>
        <w:t>if more time is needed by the Parties to submit nominations;</w:t>
      </w:r>
    </w:p>
    <w:p w:rsidR="00674CC5" w:rsidRDefault="00674CC5">
      <w:pPr>
        <w:pStyle w:val="Normalnumber"/>
        <w:numPr>
          <w:ilvl w:val="0"/>
          <w:numId w:val="2"/>
        </w:numPr>
        <w:tabs>
          <w:tab w:val="left" w:pos="567"/>
        </w:tabs>
        <w:ind w:left="1247" w:firstLine="567"/>
        <w:pPrChange w:id="74" w:author="meg seki" w:date="2011-11-23T07:01:00Z">
          <w:pPr>
            <w:pStyle w:val="Normalnumber"/>
            <w:numPr>
              <w:numId w:val="1"/>
            </w:numPr>
            <w:tabs>
              <w:tab w:val="left" w:pos="567"/>
              <w:tab w:val="num" w:pos="1607"/>
            </w:tabs>
            <w:ind w:left="1247" w:firstLine="567"/>
          </w:pPr>
        </w:pPrChange>
      </w:pPr>
      <w:r w:rsidRPr="007F4F67">
        <w:t xml:space="preserve">To invite parties with </w:t>
      </w:r>
      <w:r w:rsidRPr="007F4F67">
        <w:rPr>
          <w:rStyle w:val="yiv315943952343535721-12072011"/>
        </w:rPr>
        <w:t xml:space="preserve">existing </w:t>
      </w:r>
      <w:r>
        <w:t>Panel and technical options committee</w:t>
      </w:r>
      <w:r w:rsidRPr="007F4F67">
        <w:t xml:space="preserve"> </w:t>
      </w:r>
      <w:r>
        <w:t xml:space="preserve">co-chairs and </w:t>
      </w:r>
      <w:r w:rsidRPr="007F4F67">
        <w:t xml:space="preserve">members to submit </w:t>
      </w:r>
      <w:r w:rsidRPr="007F4F67">
        <w:rPr>
          <w:rStyle w:val="yiv315943952343535721-12072011"/>
        </w:rPr>
        <w:t>re</w:t>
      </w:r>
      <w:r>
        <w:rPr>
          <w:rStyle w:val="yiv315943952343535721-12072011"/>
        </w:rPr>
        <w:t>-</w:t>
      </w:r>
      <w:r w:rsidRPr="007F4F67">
        <w:t xml:space="preserve">nominations </w:t>
      </w:r>
      <w:r>
        <w:t>for</w:t>
      </w:r>
      <w:r w:rsidRPr="007F4F67">
        <w:t xml:space="preserve"> those </w:t>
      </w:r>
      <w:r>
        <w:t xml:space="preserve">experts in line with paragraph </w:t>
      </w:r>
      <w:ins w:id="75" w:author="meg seki" w:date="2011-11-23T07:53:00Z">
        <w:r w:rsidR="002A45D0">
          <w:t>[</w:t>
        </w:r>
      </w:ins>
      <w:del w:id="76" w:author="meg seki" w:date="2011-11-23T07:53:00Z">
        <w:r w:rsidDel="002A45D0">
          <w:delText>()</w:delText>
        </w:r>
      </w:del>
      <w:r>
        <w:t>(g), (h) and (</w:t>
      </w:r>
      <w:commentRangeStart w:id="77"/>
      <w:proofErr w:type="spellStart"/>
      <w:r>
        <w:t>i</w:t>
      </w:r>
      <w:commentRangeEnd w:id="77"/>
      <w:proofErr w:type="spellEnd"/>
      <w:del w:id="78" w:author="meg seki" w:date="2011-11-23T07:53:00Z">
        <w:r w:rsidDel="002A45D0">
          <w:rPr>
            <w:rStyle w:val="CommentReference"/>
            <w:lang w:val="en-GB"/>
          </w:rPr>
          <w:commentReference w:id="77"/>
        </w:r>
      </w:del>
      <w:r>
        <w:t>)</w:t>
      </w:r>
      <w:ins w:id="79" w:author="meg seki" w:date="2011-11-23T07:53:00Z">
        <w:r w:rsidR="002A45D0">
          <w:t xml:space="preserve"> </w:t>
        </w:r>
      </w:ins>
      <w:ins w:id="80" w:author="meg seki" w:date="2011-11-23T07:56:00Z">
        <w:r w:rsidR="002A45D0" w:rsidRPr="002A45D0">
          <w:rPr>
            <w:highlight w:val="yellow"/>
            <w:rPrChange w:id="81" w:author="meg seki" w:date="2011-11-23T07:56:00Z">
              <w:rPr/>
            </w:rPrChange>
          </w:rPr>
          <w:t>note to</w:t>
        </w:r>
        <w:r w:rsidR="002A45D0">
          <w:t xml:space="preserve"> </w:t>
        </w:r>
        <w:r w:rsidR="002A45D0" w:rsidRPr="002A45D0">
          <w:rPr>
            <w:highlight w:val="yellow"/>
            <w:rPrChange w:id="82" w:author="meg seki" w:date="2011-11-23T07:56:00Z">
              <w:rPr/>
            </w:rPrChange>
          </w:rPr>
          <w:t>the Sec:</w:t>
        </w:r>
        <w:r w:rsidR="002A45D0">
          <w:t xml:space="preserve"> </w:t>
        </w:r>
      </w:ins>
      <w:ins w:id="83" w:author="meg seki" w:date="2011-11-23T07:53:00Z">
        <w:r w:rsidR="002A45D0" w:rsidRPr="002A45D0">
          <w:rPr>
            <w:highlight w:val="yellow"/>
            <w:rPrChange w:id="84" w:author="meg seki" w:date="2011-11-23T07:53:00Z">
              <w:rPr/>
            </w:rPrChange>
          </w:rPr>
          <w:t>to be sorted out as appropriate</w:t>
        </w:r>
        <w:r w:rsidR="002A45D0">
          <w:t>]</w:t>
        </w:r>
      </w:ins>
      <w:r>
        <w:t xml:space="preserve"> of the present decision</w:t>
      </w:r>
      <w:r w:rsidRPr="007F4F67">
        <w:t xml:space="preserve"> </w:t>
      </w:r>
      <w:ins w:id="85" w:author="meg seki" w:date="2011-11-23T07:57:00Z">
        <w:r w:rsidR="002A45D0">
          <w:t xml:space="preserve">respectively </w:t>
        </w:r>
      </w:ins>
      <w:r w:rsidRPr="007F4F67">
        <w:t xml:space="preserve">for consideration </w:t>
      </w:r>
      <w:ins w:id="86" w:author="meg seki" w:date="2011-11-23T07:55:00Z">
        <w:r w:rsidR="002A45D0">
          <w:t xml:space="preserve">at </w:t>
        </w:r>
      </w:ins>
      <w:del w:id="87" w:author="meg seki" w:date="2011-11-23T07:55:00Z">
        <w:r w:rsidDel="002A45D0">
          <w:delText xml:space="preserve">by the Twenty-Fourth Meeting of the Parties or the </w:delText>
        </w:r>
      </w:del>
      <w:r>
        <w:t xml:space="preserve">Twenty-Fifth </w:t>
      </w:r>
      <w:ins w:id="88" w:author="meg seki" w:date="2011-11-23T07:55:00Z">
        <w:r w:rsidR="002A45D0">
          <w:t xml:space="preserve">and twenty sixth </w:t>
        </w:r>
      </w:ins>
      <w:r>
        <w:t>Meeting</w:t>
      </w:r>
      <w:ins w:id="89" w:author="meg seki" w:date="2011-11-23T07:55:00Z">
        <w:r w:rsidR="002A45D0">
          <w:t>s</w:t>
        </w:r>
      </w:ins>
      <w:r>
        <w:t xml:space="preserve"> of the Parties</w:t>
      </w:r>
      <w:r w:rsidRPr="007F4F67">
        <w:t>;</w:t>
      </w:r>
      <w:r>
        <w:t xml:space="preserve"> </w:t>
      </w:r>
    </w:p>
    <w:p w:rsidR="00674CC5" w:rsidRDefault="00674CC5">
      <w:pPr>
        <w:pStyle w:val="Normalnumber"/>
        <w:numPr>
          <w:ilvl w:val="0"/>
          <w:numId w:val="2"/>
        </w:numPr>
        <w:tabs>
          <w:tab w:val="left" w:pos="567"/>
        </w:tabs>
        <w:ind w:left="1247" w:firstLine="567"/>
        <w:pPrChange w:id="90" w:author="meg seki" w:date="2011-11-23T07:01:00Z">
          <w:pPr>
            <w:pStyle w:val="Normalnumber"/>
            <w:numPr>
              <w:numId w:val="1"/>
            </w:numPr>
            <w:tabs>
              <w:tab w:val="left" w:pos="567"/>
              <w:tab w:val="num" w:pos="1607"/>
            </w:tabs>
            <w:ind w:left="1247" w:firstLine="567"/>
          </w:pPr>
        </w:pPrChange>
      </w:pPr>
      <w:r>
        <w:t>That a decision of the parties is required to confirm any</w:t>
      </w:r>
      <w:r w:rsidRPr="007F4F67">
        <w:t xml:space="preserve"> nomination to </w:t>
      </w:r>
      <w:r>
        <w:t>the Panel</w:t>
      </w:r>
      <w:del w:id="91" w:author="meg seki" w:date="2011-11-23T07:59:00Z">
        <w:r w:rsidRPr="007F4F67" w:rsidDel="002A45D0">
          <w:delText xml:space="preserve"> </w:delText>
        </w:r>
        <w:r w:rsidDel="002A45D0">
          <w:delText>[</w:delText>
        </w:r>
        <w:r w:rsidRPr="007F4F67" w:rsidDel="002A45D0">
          <w:delText xml:space="preserve">and </w:delText>
        </w:r>
        <w:r w:rsidDel="002A45D0">
          <w:delText>its technical options committees]</w:delText>
        </w:r>
      </w:del>
      <w:r>
        <w:t>;</w:t>
      </w:r>
    </w:p>
    <w:p w:rsidR="00674CC5" w:rsidRDefault="00674CC5">
      <w:pPr>
        <w:pStyle w:val="Normalnumber"/>
        <w:numPr>
          <w:ilvl w:val="0"/>
          <w:numId w:val="2"/>
        </w:numPr>
        <w:tabs>
          <w:tab w:val="left" w:pos="567"/>
        </w:tabs>
        <w:ind w:left="1247" w:firstLine="567"/>
        <w:pPrChange w:id="92" w:author="meg seki" w:date="2011-11-23T07:01:00Z">
          <w:pPr>
            <w:pStyle w:val="Normalnumber"/>
            <w:numPr>
              <w:numId w:val="1"/>
            </w:numPr>
            <w:tabs>
              <w:tab w:val="left" w:pos="567"/>
              <w:tab w:val="num" w:pos="1607"/>
            </w:tabs>
            <w:ind w:left="1247" w:firstLine="567"/>
          </w:pPr>
        </w:pPrChange>
      </w:pPr>
      <w:r>
        <w:t>That a decision of the parties is required to confirm a</w:t>
      </w:r>
      <w:r w:rsidRPr="007F4F67">
        <w:t xml:space="preserve">ny </w:t>
      </w:r>
      <w:r>
        <w:t>temporary subsidiary body</w:t>
      </w:r>
      <w:r w:rsidRPr="007F4F67">
        <w:t xml:space="preserve"> that exists for a period </w:t>
      </w:r>
      <w:r>
        <w:t>of more</w:t>
      </w:r>
      <w:r w:rsidRPr="007F4F67">
        <w:t xml:space="preserve"> than one year</w:t>
      </w:r>
      <w:r>
        <w:t>;</w:t>
      </w:r>
    </w:p>
    <w:p w:rsidR="00674CC5" w:rsidRDefault="00674CC5">
      <w:pPr>
        <w:pStyle w:val="Normalnumber"/>
        <w:numPr>
          <w:ilvl w:val="0"/>
          <w:numId w:val="2"/>
        </w:numPr>
        <w:tabs>
          <w:tab w:val="left" w:pos="567"/>
        </w:tabs>
        <w:ind w:left="1247" w:firstLine="567"/>
        <w:pPrChange w:id="93" w:author="meg seki" w:date="2011-11-23T07:01:00Z">
          <w:pPr>
            <w:pStyle w:val="Normalnumber"/>
            <w:numPr>
              <w:numId w:val="1"/>
            </w:numPr>
            <w:tabs>
              <w:tab w:val="left" w:pos="567"/>
              <w:tab w:val="num" w:pos="1607"/>
            </w:tabs>
            <w:ind w:left="1247" w:firstLine="567"/>
          </w:pPr>
        </w:pPrChange>
      </w:pPr>
      <w:r w:rsidRPr="007F4F67">
        <w:t>Th</w:t>
      </w:r>
      <w:r>
        <w:t>at th</w:t>
      </w:r>
      <w:r w:rsidRPr="007F4F67">
        <w:t xml:space="preserve">e parties should confirm, every </w:t>
      </w:r>
      <w:r>
        <w:t>four</w:t>
      </w:r>
      <w:r w:rsidRPr="007F4F67">
        <w:t xml:space="preserve"> years</w:t>
      </w:r>
      <w:r>
        <w:t>, beginning in 2012</w:t>
      </w:r>
      <w:r w:rsidRPr="007F4F67">
        <w:t xml:space="preserve">, the list of </w:t>
      </w:r>
      <w:r>
        <w:t>technical options committees</w:t>
      </w:r>
      <w:r w:rsidRPr="007F4F67">
        <w:t xml:space="preserve"> </w:t>
      </w:r>
      <w:r>
        <w:t>needed</w:t>
      </w:r>
      <w:r w:rsidRPr="007F4F67">
        <w:t xml:space="preserve"> t</w:t>
      </w:r>
      <w:r>
        <w:t>o meet the parties’ requirements;</w:t>
      </w:r>
    </w:p>
    <w:p w:rsidR="00674CC5" w:rsidRDefault="00674CC5">
      <w:pPr>
        <w:pStyle w:val="Normalnumber"/>
        <w:numPr>
          <w:ilvl w:val="0"/>
          <w:numId w:val="2"/>
        </w:numPr>
        <w:tabs>
          <w:tab w:val="left" w:pos="567"/>
        </w:tabs>
        <w:ind w:left="1247" w:firstLine="567"/>
        <w:pPrChange w:id="94" w:author="meg seki" w:date="2011-11-23T07:01:00Z">
          <w:pPr>
            <w:pStyle w:val="Normalnumber"/>
            <w:numPr>
              <w:numId w:val="1"/>
            </w:numPr>
            <w:tabs>
              <w:tab w:val="left" w:pos="567"/>
              <w:tab w:val="num" w:pos="1607"/>
            </w:tabs>
            <w:ind w:left="1247" w:firstLine="567"/>
          </w:pPr>
        </w:pPrChange>
      </w:pPr>
      <w:r>
        <w:t>That the Executive Secretary of the Ozone Secretariat shall</w:t>
      </w:r>
      <w:r w:rsidRPr="006511DB">
        <w:rPr>
          <w:strike/>
        </w:rPr>
        <w:t xml:space="preserve"> [</w:t>
      </w:r>
      <w:r>
        <w:t xml:space="preserve">henceforth </w:t>
      </w:r>
      <w:r w:rsidRPr="006511DB">
        <w:rPr>
          <w:strike/>
        </w:rPr>
        <w:t>be an ex-officio member of the Panel][</w:t>
      </w:r>
      <w:commentRangeStart w:id="95"/>
      <w:r w:rsidRPr="006511DB">
        <w:rPr>
          <w:strike/>
        </w:rPr>
        <w:t>provide</w:t>
      </w:r>
      <w:commentRangeEnd w:id="95"/>
      <w:r w:rsidRPr="006511DB">
        <w:rPr>
          <w:rStyle w:val="CommentReference"/>
          <w:strike/>
          <w:lang w:val="en-GB"/>
        </w:rPr>
        <w:commentReference w:id="95"/>
      </w:r>
      <w:r w:rsidRPr="006511DB">
        <w:rPr>
          <w:strike/>
        </w:rPr>
        <w:t xml:space="preserve"> appropriate support as necessary and when requested to the Panel]</w:t>
      </w:r>
      <w:r>
        <w:rPr>
          <w:strike/>
        </w:rPr>
        <w:t xml:space="preserve"> </w:t>
      </w:r>
      <w:r w:rsidRPr="0062325E">
        <w:t>be</w:t>
      </w:r>
      <w:r>
        <w:t xml:space="preserve"> a permanent affiliate to the Panel to provide UNEP and Ozone Secretariat institutional support and expertise as </w:t>
      </w:r>
      <w:proofErr w:type="gramStart"/>
      <w:r>
        <w:t>necessary</w:t>
      </w:r>
      <w:r w:rsidRPr="0062325E">
        <w:t xml:space="preserve"> </w:t>
      </w:r>
      <w:r>
        <w:t>;</w:t>
      </w:r>
      <w:proofErr w:type="gramEnd"/>
      <w:r>
        <w:t xml:space="preserve">  </w:t>
      </w:r>
    </w:p>
    <w:p w:rsidR="00674CC5" w:rsidRDefault="00674CC5">
      <w:pPr>
        <w:pStyle w:val="Normalnumber"/>
        <w:numPr>
          <w:ilvl w:val="0"/>
          <w:numId w:val="2"/>
        </w:numPr>
        <w:tabs>
          <w:tab w:val="left" w:pos="567"/>
        </w:tabs>
        <w:ind w:left="1247" w:firstLine="567"/>
        <w:pPrChange w:id="96" w:author="meg seki" w:date="2011-11-23T07:01:00Z">
          <w:pPr>
            <w:pStyle w:val="Normalnumber"/>
            <w:numPr>
              <w:numId w:val="1"/>
            </w:numPr>
            <w:tabs>
              <w:tab w:val="left" w:pos="567"/>
              <w:tab w:val="num" w:pos="1607"/>
            </w:tabs>
            <w:ind w:left="1247" w:firstLine="567"/>
          </w:pPr>
        </w:pPrChange>
      </w:pPr>
      <w:r>
        <w:t>To request</w:t>
      </w:r>
      <w:r w:rsidRPr="007F4F67">
        <w:t xml:space="preserve"> </w:t>
      </w:r>
      <w:r>
        <w:t>the Panel</w:t>
      </w:r>
      <w:r w:rsidRPr="007F4F67">
        <w:t xml:space="preserve"> to ensure that all new </w:t>
      </w:r>
      <w:r>
        <w:t xml:space="preserve">technical options committee </w:t>
      </w:r>
      <w:r w:rsidRPr="007F4F67">
        <w:t xml:space="preserve">members are properly informed of the </w:t>
      </w:r>
      <w:r>
        <w:t>Panel’s</w:t>
      </w:r>
      <w:r w:rsidRPr="007F4F67">
        <w:t xml:space="preserve"> terms of reference, </w:t>
      </w:r>
      <w:r>
        <w:t xml:space="preserve">its code of conduct (contained in the Terms of Reference) </w:t>
      </w:r>
      <w:r w:rsidRPr="007F4F67">
        <w:t>re</w:t>
      </w:r>
      <w:r>
        <w:t>levant decisions of the parties, and</w:t>
      </w:r>
      <w:r w:rsidRPr="007F4F67">
        <w:t xml:space="preserve"> </w:t>
      </w:r>
      <w:r>
        <w:t>Panel</w:t>
      </w:r>
      <w:r w:rsidRPr="007F4F67">
        <w:t xml:space="preserve"> operational procedures</w:t>
      </w:r>
      <w:r w:rsidRPr="00F54BD9">
        <w:rPr>
          <w:strike/>
        </w:rPr>
        <w:t xml:space="preserve">, including those pertaining to consensus and [managing conflicts of interest][the </w:t>
      </w:r>
      <w:commentRangeStart w:id="97"/>
      <w:r w:rsidRPr="00F54BD9">
        <w:rPr>
          <w:strike/>
        </w:rPr>
        <w:t>code</w:t>
      </w:r>
      <w:commentRangeEnd w:id="97"/>
      <w:r w:rsidRPr="00F54BD9">
        <w:rPr>
          <w:rStyle w:val="CommentReference"/>
          <w:strike/>
          <w:lang w:val="en-GB"/>
        </w:rPr>
        <w:commentReference w:id="97"/>
      </w:r>
      <w:r w:rsidRPr="00F54BD9">
        <w:rPr>
          <w:strike/>
        </w:rPr>
        <w:t xml:space="preserve"> of conduct by members of the TEAP];</w:t>
      </w:r>
      <w:r>
        <w:t xml:space="preserve"> and are requested to abide by this guidance;</w:t>
      </w:r>
    </w:p>
    <w:p w:rsidR="00674CC5" w:rsidRDefault="00674CC5">
      <w:pPr>
        <w:pStyle w:val="Normalnumber"/>
        <w:numPr>
          <w:ilvl w:val="0"/>
          <w:numId w:val="2"/>
        </w:numPr>
        <w:tabs>
          <w:tab w:val="left" w:pos="567"/>
        </w:tabs>
        <w:ind w:left="1247" w:firstLine="567"/>
        <w:pPrChange w:id="98" w:author="meg seki" w:date="2011-11-23T07:01:00Z">
          <w:pPr>
            <w:pStyle w:val="Normalnumber"/>
            <w:numPr>
              <w:numId w:val="1"/>
            </w:numPr>
            <w:tabs>
              <w:tab w:val="left" w:pos="567"/>
              <w:tab w:val="num" w:pos="1607"/>
            </w:tabs>
            <w:ind w:left="1247" w:firstLine="567"/>
          </w:pPr>
        </w:pPrChange>
      </w:pPr>
      <w:r>
        <w:t xml:space="preserve"> To </w:t>
      </w:r>
      <w:commentRangeStart w:id="99"/>
      <w:r>
        <w:t>request</w:t>
      </w:r>
      <w:commentRangeEnd w:id="99"/>
      <w:r>
        <w:rPr>
          <w:rStyle w:val="CommentReference"/>
          <w:lang w:val="en-GB"/>
        </w:rPr>
        <w:commentReference w:id="99"/>
      </w:r>
      <w:r>
        <w:t xml:space="preserve"> the Panel to </w:t>
      </w:r>
      <w:proofErr w:type="spellStart"/>
      <w:r w:rsidRPr="001F65A5">
        <w:rPr>
          <w:strike/>
        </w:rPr>
        <w:t>finalise</w:t>
      </w:r>
      <w:proofErr w:type="spellEnd"/>
      <w:r w:rsidR="001F65A5">
        <w:t xml:space="preserve"> revise</w:t>
      </w:r>
      <w:r>
        <w:t xml:space="preserve"> its draft guidelines on recusal, taking into account similar guidelines in other multilateral </w:t>
      </w:r>
      <w:proofErr w:type="spellStart"/>
      <w:r>
        <w:t>fora</w:t>
      </w:r>
      <w:proofErr w:type="spellEnd"/>
      <w:r>
        <w:t>, and provide them to OEWG32 for consideration of Parties;</w:t>
      </w:r>
    </w:p>
    <w:p w:rsidR="00674CC5" w:rsidRPr="0076456B" w:rsidRDefault="00674CC5">
      <w:pPr>
        <w:pStyle w:val="Normalnumber"/>
        <w:numPr>
          <w:ilvl w:val="0"/>
          <w:numId w:val="2"/>
        </w:numPr>
        <w:tabs>
          <w:tab w:val="left" w:pos="567"/>
        </w:tabs>
        <w:ind w:left="1247" w:firstLine="567"/>
        <w:rPr>
          <w:strike/>
        </w:rPr>
        <w:pPrChange w:id="100" w:author="meg seki" w:date="2011-11-23T07:01:00Z">
          <w:pPr>
            <w:pStyle w:val="Normalnumber"/>
            <w:numPr>
              <w:numId w:val="1"/>
            </w:numPr>
            <w:tabs>
              <w:tab w:val="left" w:pos="567"/>
              <w:tab w:val="num" w:pos="1607"/>
            </w:tabs>
            <w:ind w:left="1247" w:firstLine="567"/>
          </w:pPr>
        </w:pPrChange>
      </w:pPr>
      <w:commentRangeStart w:id="101"/>
      <w:r w:rsidRPr="0076456B">
        <w:rPr>
          <w:strike/>
        </w:rPr>
        <w:t>To</w:t>
      </w:r>
      <w:commentRangeEnd w:id="101"/>
      <w:r>
        <w:rPr>
          <w:rStyle w:val="CommentReference"/>
          <w:lang w:val="en-GB"/>
        </w:rPr>
        <w:commentReference w:id="101"/>
      </w:r>
      <w:r w:rsidRPr="0076456B">
        <w:rPr>
          <w:strike/>
        </w:rPr>
        <w:t xml:space="preserve"> request the Panel (TOCs, TSBs) [to apply][to immediately develop clear and comprehensive guidelines taking into account similar guidelines in other multilateral </w:t>
      </w:r>
      <w:proofErr w:type="spellStart"/>
      <w:r w:rsidRPr="0076456B">
        <w:rPr>
          <w:strike/>
        </w:rPr>
        <w:t>fora</w:t>
      </w:r>
      <w:proofErr w:type="spellEnd"/>
      <w:r w:rsidRPr="0076456B">
        <w:rPr>
          <w:strike/>
        </w:rPr>
        <w:t>] the recusal guidelines contained on page 226-228 of its 2011 Progress Report on a trial basis [until the final guidelines are approved][for 2012 only];]</w:t>
      </w:r>
    </w:p>
    <w:p w:rsidR="00674CC5" w:rsidRDefault="00674CC5" w:rsidP="00674CC5">
      <w:pPr>
        <w:autoSpaceDE w:val="0"/>
        <w:autoSpaceDN w:val="0"/>
        <w:adjustRightInd w:val="0"/>
        <w:ind w:left="1607"/>
        <w:rPr>
          <w:rFonts w:ascii="TimesNewRomanPSMT" w:hAnsi="TimesNewRomanPSMT" w:cs="TimesNewRomanPSMT"/>
          <w:color w:val="000000"/>
          <w:szCs w:val="20"/>
          <w:lang w:val="en-US" w:eastAsia="en-US"/>
        </w:rPr>
      </w:pPr>
    </w:p>
    <w:p w:rsidR="00674CC5" w:rsidRDefault="00674CC5" w:rsidP="00674CC5">
      <w:pPr>
        <w:jc w:val="center"/>
        <w:rPr>
          <w:lang w:val="en-US"/>
        </w:rPr>
      </w:pPr>
    </w:p>
    <w:p w:rsidR="00674CC5" w:rsidRPr="00AA0B15" w:rsidRDefault="00674CC5" w:rsidP="00674CC5">
      <w:pPr>
        <w:jc w:val="center"/>
      </w:pPr>
      <w:r>
        <w:t>_________________</w:t>
      </w:r>
    </w:p>
    <w:p w:rsidR="005500FA" w:rsidRDefault="005500FA"/>
    <w:sectPr w:rsidR="005500FA" w:rsidSect="00BE7A67">
      <w:headerReference w:type="even" r:id="rId9"/>
      <w:headerReference w:type="default" r:id="rId10"/>
      <w:footerReference w:type="even" r:id="rId11"/>
      <w:footerReference w:type="default" r:id="rId12"/>
      <w:headerReference w:type="first" r:id="rId13"/>
      <w:type w:val="continuous"/>
      <w:pgSz w:w="11906" w:h="16838" w:code="9"/>
      <w:pgMar w:top="907" w:right="992" w:bottom="1418" w:left="1418" w:header="539" w:footer="975" w:gutter="0"/>
      <w:cols w:space="539"/>
      <w:titlePg/>
      <w:docGrid w:linePitch="360"/>
    </w:sectPr>
  </w:body>
</w:document>
</file>

<file path=word/comments.xml><?xml version="1.0" encoding="utf-8"?>
<w:comment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comment w:id="1" w:author="A01383" w:date="2011-09-29T16:03:00Z" w:initials="A">
    <w:p w:rsidR="002A45D0" w:rsidRDefault="002A45D0" w:rsidP="00674CC5">
      <w:pPr>
        <w:pStyle w:val="CommentText"/>
      </w:pPr>
      <w:r>
        <w:rPr>
          <w:rStyle w:val="CommentReference"/>
        </w:rPr>
        <w:annotationRef/>
      </w:r>
      <w:proofErr w:type="gramStart"/>
      <w:r>
        <w:t>suggest</w:t>
      </w:r>
      <w:proofErr w:type="gramEnd"/>
      <w:r>
        <w:t xml:space="preserve"> this title now better encapsulates the decision</w:t>
      </w:r>
    </w:p>
  </w:comment>
  <w:comment w:id="6" w:author="Annie" w:date="2011-09-29T16:03:00Z" w:initials="A">
    <w:p w:rsidR="002A45D0" w:rsidRDefault="002A45D0" w:rsidP="00674CC5">
      <w:pPr>
        <w:pStyle w:val="CommentText"/>
      </w:pPr>
      <w:r>
        <w:rPr>
          <w:rStyle w:val="CommentReference"/>
        </w:rPr>
        <w:annotationRef/>
      </w:r>
      <w:proofErr w:type="gramStart"/>
      <w:r>
        <w:t>idea</w:t>
      </w:r>
      <w:proofErr w:type="gramEnd"/>
      <w:r>
        <w:t xml:space="preserve"> picked up in revised PP2.  </w:t>
      </w:r>
    </w:p>
  </w:comment>
  <w:comment w:id="7" w:author="Annie" w:date="2011-09-29T16:03:00Z" w:initials="A">
    <w:p w:rsidR="002A45D0" w:rsidRDefault="002A45D0" w:rsidP="00674CC5">
      <w:pPr>
        <w:pStyle w:val="CommentText"/>
      </w:pPr>
      <w:r>
        <w:rPr>
          <w:rStyle w:val="CommentReference"/>
        </w:rPr>
        <w:annotationRef/>
      </w:r>
      <w:proofErr w:type="gramStart"/>
      <w:r>
        <w:t>idea</w:t>
      </w:r>
      <w:proofErr w:type="gramEnd"/>
      <w:r>
        <w:t xml:space="preserve"> picked up in revised PP2</w:t>
      </w:r>
    </w:p>
  </w:comment>
  <w:comment w:id="13" w:author="Annie" w:date="2011-09-29T16:03:00Z" w:initials="A">
    <w:p w:rsidR="002A45D0" w:rsidRDefault="002A45D0" w:rsidP="00674CC5">
      <w:pPr>
        <w:pStyle w:val="CommentText"/>
      </w:pPr>
      <w:r>
        <w:rPr>
          <w:rStyle w:val="CommentReference"/>
        </w:rPr>
        <w:annotationRef/>
      </w:r>
      <w:proofErr w:type="gramStart"/>
      <w:r>
        <w:t>new</w:t>
      </w:r>
      <w:proofErr w:type="gramEnd"/>
      <w:r>
        <w:t xml:space="preserve"> text picks up Brazil’s idea, but only if Brazil agrees to deletion of earlier </w:t>
      </w:r>
      <w:proofErr w:type="spellStart"/>
      <w:r>
        <w:t>preambular</w:t>
      </w:r>
      <w:proofErr w:type="spellEnd"/>
      <w:r>
        <w:t xml:space="preserve"> paragraphs.</w:t>
      </w:r>
    </w:p>
  </w:comment>
  <w:comment w:id="14" w:author="Annie" w:date="2011-09-29T16:03:00Z" w:initials="A">
    <w:p w:rsidR="002A45D0" w:rsidRDefault="002A45D0" w:rsidP="00674CC5">
      <w:pPr>
        <w:pStyle w:val="CommentText"/>
      </w:pPr>
      <w:r>
        <w:rPr>
          <w:rStyle w:val="CommentReference"/>
        </w:rPr>
        <w:annotationRef/>
      </w:r>
      <w:proofErr w:type="gramStart"/>
      <w:r>
        <w:t>redrafted</w:t>
      </w:r>
      <w:proofErr w:type="gramEnd"/>
      <w:r>
        <w:t xml:space="preserve"> Brazil’s idea</w:t>
      </w:r>
    </w:p>
  </w:comment>
  <w:comment w:id="15" w:author="Annie" w:date="2011-09-29T16:03:00Z" w:initials="A">
    <w:p w:rsidR="002A45D0" w:rsidRDefault="002A45D0" w:rsidP="00674CC5">
      <w:pPr>
        <w:pStyle w:val="CommentText"/>
      </w:pPr>
      <w:r>
        <w:rPr>
          <w:rStyle w:val="CommentReference"/>
        </w:rPr>
        <w:annotationRef/>
      </w:r>
      <w:proofErr w:type="gramStart"/>
      <w:r>
        <w:t>redrafted</w:t>
      </w:r>
      <w:proofErr w:type="gramEnd"/>
      <w:r>
        <w:t xml:space="preserve"> EU’s idea</w:t>
      </w:r>
    </w:p>
  </w:comment>
  <w:comment w:id="16" w:author="A01383" w:date="2011-09-29T16:03:00Z" w:initials="A">
    <w:p w:rsidR="002A45D0" w:rsidRDefault="002A45D0" w:rsidP="00674CC5">
      <w:pPr>
        <w:pStyle w:val="CommentText"/>
      </w:pPr>
      <w:r>
        <w:rPr>
          <w:rStyle w:val="CommentReference"/>
        </w:rPr>
        <w:annotationRef/>
      </w:r>
      <w:proofErr w:type="gramStart"/>
      <w:r>
        <w:t>suggest</w:t>
      </w:r>
      <w:proofErr w:type="gramEnd"/>
      <w:r>
        <w:t xml:space="preserve"> deletion as it is clear that we are only amending the TEAP TOR.</w:t>
      </w:r>
    </w:p>
  </w:comment>
  <w:comment w:id="19" w:author="Annie" w:date="2011-09-29T16:03:00Z" w:initials="A">
    <w:p w:rsidR="002A45D0" w:rsidRDefault="002A45D0" w:rsidP="00674CC5">
      <w:pPr>
        <w:pStyle w:val="CommentText"/>
      </w:pPr>
      <w:r>
        <w:rPr>
          <w:rStyle w:val="CommentReference"/>
        </w:rPr>
        <w:annotationRef/>
      </w:r>
      <w:proofErr w:type="gramStart"/>
      <w:r>
        <w:t>redrafted</w:t>
      </w:r>
      <w:proofErr w:type="gramEnd"/>
      <w:r>
        <w:t xml:space="preserve"> text to reflect Brazil’s point slightly differently and added in the concept of transparency Brazil and others were interested in. </w:t>
      </w:r>
    </w:p>
  </w:comment>
  <w:comment w:id="25" w:author="Annie" w:date="2011-09-29T16:03:00Z" w:initials="A">
    <w:p w:rsidR="002A45D0" w:rsidRDefault="002A45D0" w:rsidP="00674CC5">
      <w:pPr>
        <w:pStyle w:val="CommentText"/>
      </w:pPr>
      <w:r>
        <w:rPr>
          <w:rStyle w:val="CommentReference"/>
        </w:rPr>
        <w:annotationRef/>
      </w:r>
      <w:proofErr w:type="gramStart"/>
      <w:r>
        <w:t>redrafted</w:t>
      </w:r>
      <w:proofErr w:type="gramEnd"/>
      <w:r>
        <w:t xml:space="preserve"> slightly to more closely reflect existing terms of reference.</w:t>
      </w:r>
    </w:p>
  </w:comment>
  <w:comment w:id="38" w:author="A01383" w:date="2011-09-29T16:03:00Z" w:initials="A">
    <w:p w:rsidR="002A45D0" w:rsidRDefault="002A45D0" w:rsidP="00674CC5">
      <w:pPr>
        <w:pStyle w:val="CommentText"/>
      </w:pPr>
      <w:r>
        <w:rPr>
          <w:rStyle w:val="CommentReference"/>
        </w:rPr>
        <w:annotationRef/>
      </w:r>
      <w:proofErr w:type="gramStart"/>
      <w:r>
        <w:t>why</w:t>
      </w:r>
      <w:proofErr w:type="gramEnd"/>
      <w:r>
        <w:t xml:space="preserve"> does the EU wants this concept removed?</w:t>
      </w:r>
    </w:p>
  </w:comment>
  <w:comment w:id="44" w:author="A01383" w:date="2011-09-29T16:03:00Z" w:initials="A">
    <w:p w:rsidR="002A45D0" w:rsidRDefault="002A45D0" w:rsidP="00674CC5">
      <w:pPr>
        <w:pStyle w:val="CommentText"/>
      </w:pPr>
      <w:r>
        <w:rPr>
          <w:rStyle w:val="CommentReference"/>
        </w:rPr>
        <w:annotationRef/>
      </w:r>
      <w:r>
        <w:t>EU idea picked up in revised paragraph (p)</w:t>
      </w:r>
    </w:p>
  </w:comment>
  <w:comment w:id="51" w:author="Annie" w:date="2011-09-29T16:03:00Z" w:initials="A">
    <w:p w:rsidR="002A45D0" w:rsidRDefault="002A45D0" w:rsidP="00674CC5">
      <w:pPr>
        <w:pStyle w:val="CommentText"/>
      </w:pPr>
      <w:r>
        <w:rPr>
          <w:rStyle w:val="CommentReference"/>
        </w:rPr>
        <w:annotationRef/>
      </w:r>
      <w:proofErr w:type="gramStart"/>
      <w:r>
        <w:t>okay</w:t>
      </w:r>
      <w:proofErr w:type="gramEnd"/>
    </w:p>
  </w:comment>
  <w:comment w:id="58" w:author="Annie" w:date="2011-09-29T16:03:00Z" w:initials="A">
    <w:p w:rsidR="002A45D0" w:rsidRDefault="002A45D0" w:rsidP="00674CC5">
      <w:pPr>
        <w:pStyle w:val="CommentText"/>
      </w:pPr>
      <w:r>
        <w:rPr>
          <w:rStyle w:val="CommentReference"/>
        </w:rPr>
        <w:annotationRef/>
      </w:r>
      <w:proofErr w:type="gramStart"/>
      <w:r>
        <w:t>suggest</w:t>
      </w:r>
      <w:proofErr w:type="gramEnd"/>
      <w:r>
        <w:t xml:space="preserve"> an alternative approach to the EU suggestion – see </w:t>
      </w:r>
      <w:proofErr w:type="spellStart"/>
      <w:r>
        <w:t>para</w:t>
      </w:r>
      <w:proofErr w:type="spellEnd"/>
      <w:r>
        <w:t xml:space="preserve"> (j)</w:t>
      </w:r>
    </w:p>
  </w:comment>
  <w:comment w:id="68" w:author="A01383" w:date="2011-09-29T16:03:00Z" w:initials="A">
    <w:p w:rsidR="002A45D0" w:rsidRDefault="002A45D0" w:rsidP="00674CC5">
      <w:pPr>
        <w:pStyle w:val="CommentText"/>
      </w:pPr>
      <w:r>
        <w:rPr>
          <w:rStyle w:val="CommentReference"/>
        </w:rPr>
        <w:annotationRef/>
      </w:r>
      <w:proofErr w:type="gramStart"/>
      <w:r>
        <w:t>alternative</w:t>
      </w:r>
      <w:proofErr w:type="gramEnd"/>
      <w:r>
        <w:t xml:space="preserve"> concept of Parties being able to come back in 2013 if process is not going well. </w:t>
      </w:r>
    </w:p>
  </w:comment>
  <w:comment w:id="77" w:author="A01383" w:date="2011-09-29T16:03:00Z" w:initials="A">
    <w:p w:rsidR="002A45D0" w:rsidRDefault="002A45D0" w:rsidP="00674CC5">
      <w:pPr>
        <w:pStyle w:val="CommentText"/>
      </w:pPr>
      <w:r>
        <w:rPr>
          <w:rStyle w:val="CommentReference"/>
        </w:rPr>
        <w:annotationRef/>
      </w:r>
      <w:proofErr w:type="gramStart"/>
      <w:r>
        <w:t>need</w:t>
      </w:r>
      <w:proofErr w:type="gramEnd"/>
      <w:r>
        <w:t xml:space="preserve"> to finalise references when decision finalised.</w:t>
      </w:r>
    </w:p>
  </w:comment>
  <w:comment w:id="95" w:author="Annie" w:date="2011-09-29T16:03:00Z" w:initials="A">
    <w:p w:rsidR="002A45D0" w:rsidRDefault="002A45D0" w:rsidP="00674CC5">
      <w:pPr>
        <w:pStyle w:val="CommentText"/>
      </w:pPr>
      <w:r>
        <w:rPr>
          <w:rStyle w:val="CommentReference"/>
        </w:rPr>
        <w:annotationRef/>
      </w:r>
      <w:r>
        <w:t xml:space="preserve"> Propose new text to capture views in contact group.</w:t>
      </w:r>
    </w:p>
  </w:comment>
  <w:comment w:id="97" w:author="Annie" w:date="2011-09-29T16:03:00Z" w:initials="A">
    <w:p w:rsidR="002A45D0" w:rsidRDefault="002A45D0" w:rsidP="00674CC5">
      <w:pPr>
        <w:pStyle w:val="CommentText"/>
      </w:pPr>
      <w:r>
        <w:rPr>
          <w:rStyle w:val="CommentReference"/>
        </w:rPr>
        <w:annotationRef/>
      </w:r>
      <w:proofErr w:type="gramStart"/>
      <w:r>
        <w:t>redrafted</w:t>
      </w:r>
      <w:proofErr w:type="gramEnd"/>
      <w:r>
        <w:t xml:space="preserve"> to capture ideas from other delegates and from earlier in the decision.</w:t>
      </w:r>
    </w:p>
  </w:comment>
  <w:comment w:id="99" w:author="Annie" w:date="2011-10-04T10:48:00Z" w:initials="A">
    <w:p w:rsidR="002A45D0" w:rsidRDefault="002A45D0" w:rsidP="00674CC5">
      <w:pPr>
        <w:pStyle w:val="CommentText"/>
      </w:pPr>
      <w:r>
        <w:rPr>
          <w:rStyle w:val="CommentReference"/>
        </w:rPr>
        <w:annotationRef/>
      </w:r>
      <w:r>
        <w:t>Redrafted to capture the ideas of better recusal guidelines in this paragraph for Parties to consider.</w:t>
      </w:r>
    </w:p>
  </w:comment>
  <w:comment w:id="101" w:author="A01383" w:date="2011-10-04T15:42:00Z" w:initials="A">
    <w:p w:rsidR="002A45D0" w:rsidRDefault="002A45D0" w:rsidP="00674CC5">
      <w:pPr>
        <w:pStyle w:val="CommentText"/>
      </w:pPr>
      <w:r>
        <w:rPr>
          <w:rStyle w:val="CommentReference"/>
        </w:rPr>
        <w:annotationRef/>
      </w:r>
      <w:proofErr w:type="gramStart"/>
      <w:r>
        <w:t>suggest</w:t>
      </w:r>
      <w:proofErr w:type="gramEnd"/>
      <w:r>
        <w:t xml:space="preserve"> deletion as no agreement at this stage.</w:t>
      </w:r>
    </w:p>
  </w:comment>
</w:comments>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45D0" w:rsidRDefault="002A45D0" w:rsidP="005D0A88">
      <w:r>
        <w:separator/>
      </w:r>
    </w:p>
  </w:endnote>
  <w:endnote w:type="continuationSeparator" w:id="0">
    <w:p w:rsidR="002A45D0" w:rsidRDefault="002A45D0" w:rsidP="005D0A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00002A87" w:usb1="80000000" w:usb2="00000008"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20005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ＭＳ ゴシック">
    <w:charset w:val="4E"/>
    <w:family w:val="auto"/>
    <w:pitch w:val="variable"/>
    <w:sig w:usb0="E00002FF" w:usb1="6AC7FDFB" w:usb2="00000012" w:usb3="00000000" w:csb0="0002009F" w:csb1="00000000"/>
  </w:font>
  <w:font w:name="Tahoma">
    <w:panose1 w:val="020B0604030504040204"/>
    <w:charset w:val="00"/>
    <w:family w:val="auto"/>
    <w:pitch w:val="variable"/>
    <w:sig w:usb0="00000003" w:usb1="00000000" w:usb2="00000000" w:usb3="00000000" w:csb0="00000001" w:csb1="00000000"/>
  </w:font>
  <w:font w:name="TimesNewRomanPSMT">
    <w:altName w:val="Times New Roman"/>
    <w:panose1 w:val="00000000000000000000"/>
    <w:charset w:val="00"/>
    <w:family w:val="swiss"/>
    <w:notTrueType/>
    <w:pitch w:val="default"/>
    <w:sig w:usb0="00000003" w:usb1="00000000" w:usb2="00000000" w:usb3="00000000" w:csb0="00000001" w:csb1="00000000"/>
  </w:font>
  <w:font w:name="Arial">
    <w:panose1 w:val="020B0604020202020204"/>
    <w:charset w:val="00"/>
    <w:family w:val="auto"/>
    <w:pitch w:val="variable"/>
    <w:sig w:usb0="00002A87" w:usb1="80000000" w:usb2="00000008" w:usb3="00000000" w:csb0="000001FF" w:csb1="00000000"/>
  </w:font>
  <w:font w:name="ＭＳ 明朝">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5D0" w:rsidRDefault="002A45D0">
    <w:pPr>
      <w:pStyle w:val="Footer"/>
    </w:pPr>
    <w:r>
      <w:rPr>
        <w:rStyle w:val="PageNumber"/>
      </w:rPr>
      <w:fldChar w:fldCharType="begin"/>
    </w:r>
    <w:r>
      <w:rPr>
        <w:rStyle w:val="PageNumber"/>
      </w:rPr>
      <w:instrText xml:space="preserve"> PAGE </w:instrText>
    </w:r>
    <w:r>
      <w:rPr>
        <w:rStyle w:val="PageNumber"/>
      </w:rPr>
      <w:fldChar w:fldCharType="separate"/>
    </w:r>
    <w:r>
      <w:rPr>
        <w:rStyle w:val="PageNumber"/>
        <w:noProof/>
      </w:rPr>
      <w:t>2</w:t>
    </w:r>
    <w:r>
      <w:rPr>
        <w:rStyle w:val="PageNumber"/>
      </w:rPr>
      <w:fldChar w:fldCharType="end"/>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5D0" w:rsidRDefault="002A45D0" w:rsidP="00BE7A67">
    <w:pPr>
      <w:pStyle w:val="Footer"/>
      <w:jc w:val="right"/>
    </w:pPr>
    <w:r>
      <w:rPr>
        <w:rStyle w:val="PageNumber"/>
      </w:rPr>
      <w:fldChar w:fldCharType="begin"/>
    </w:r>
    <w:r>
      <w:rPr>
        <w:rStyle w:val="PageNumber"/>
      </w:rPr>
      <w:instrText xml:space="preserve"> PAGE </w:instrText>
    </w:r>
    <w:r>
      <w:rPr>
        <w:rStyle w:val="PageNumber"/>
      </w:rPr>
      <w:fldChar w:fldCharType="separate"/>
    </w:r>
    <w:r w:rsidR="003B535A">
      <w:rPr>
        <w:rStyle w:val="PageNumber"/>
        <w:noProof/>
      </w:rPr>
      <w:t>2</w:t>
    </w:r>
    <w:r>
      <w:rPr>
        <w:rStyle w:val="PageNumber"/>
      </w:rPr>
      <w:fldChar w:fldCharType="end"/>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45D0" w:rsidRDefault="002A45D0" w:rsidP="005D0A88">
      <w:r>
        <w:separator/>
      </w:r>
    </w:p>
  </w:footnote>
  <w:footnote w:type="continuationSeparator" w:id="0">
    <w:p w:rsidR="002A45D0" w:rsidRDefault="002A45D0" w:rsidP="005D0A8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5D0" w:rsidRPr="00AF1DE6" w:rsidRDefault="002A45D0">
    <w:pPr>
      <w:pStyle w:val="Header"/>
      <w:rPr>
        <w:szCs w:val="18"/>
      </w:rPr>
    </w:pPr>
    <w:r w:rsidRPr="00AF1DE6">
      <w:rPr>
        <w:szCs w:val="18"/>
      </w:rPr>
      <w:t>UNEP</w:t>
    </w:r>
    <w:r>
      <w:rPr>
        <w:szCs w:val="18"/>
      </w:rPr>
      <w:t>/OzL.Pro.WG.1/31/CRP.6</w:t>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5D0" w:rsidRDefault="002A45D0" w:rsidP="00BE7A67">
    <w:pPr>
      <w:pStyle w:val="Header"/>
      <w:jc w:val="right"/>
    </w:pPr>
    <w:r>
      <w:t>UNON/DCS/ELU/TEMPLATE.1</w:t>
    </w:r>
  </w:p>
</w:hdr>
</file>

<file path=word/header3.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45D0" w:rsidRDefault="002A45D0">
    <w:pPr>
      <w:pStyle w:val="Header"/>
    </w:pP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3E5A93"/>
    <w:multiLevelType w:val="hybridMultilevel"/>
    <w:tmpl w:val="2AC41432"/>
    <w:lvl w:ilvl="0" w:tplc="04090001">
      <w:start w:val="1"/>
      <w:numFmt w:val="bullet"/>
      <w:lvlText w:val=""/>
      <w:lvlJc w:val="left"/>
      <w:pPr>
        <w:ind w:left="1607" w:hanging="360"/>
      </w:pPr>
      <w:rPr>
        <w:rFonts w:ascii="Symbol" w:hAnsi="Symbol" w:hint="default"/>
      </w:rPr>
    </w:lvl>
    <w:lvl w:ilvl="1" w:tplc="04090003" w:tentative="1">
      <w:start w:val="1"/>
      <w:numFmt w:val="bullet"/>
      <w:lvlText w:val="o"/>
      <w:lvlJc w:val="left"/>
      <w:pPr>
        <w:ind w:left="2327" w:hanging="360"/>
      </w:pPr>
      <w:rPr>
        <w:rFonts w:ascii="Courier New" w:hAnsi="Courier New" w:cs="Courier New" w:hint="default"/>
      </w:rPr>
    </w:lvl>
    <w:lvl w:ilvl="2" w:tplc="04090005" w:tentative="1">
      <w:start w:val="1"/>
      <w:numFmt w:val="bullet"/>
      <w:lvlText w:val=""/>
      <w:lvlJc w:val="left"/>
      <w:pPr>
        <w:ind w:left="3047" w:hanging="360"/>
      </w:pPr>
      <w:rPr>
        <w:rFonts w:ascii="Wingdings" w:hAnsi="Wingdings" w:hint="default"/>
      </w:rPr>
    </w:lvl>
    <w:lvl w:ilvl="3" w:tplc="04090001" w:tentative="1">
      <w:start w:val="1"/>
      <w:numFmt w:val="bullet"/>
      <w:lvlText w:val=""/>
      <w:lvlJc w:val="left"/>
      <w:pPr>
        <w:ind w:left="3767" w:hanging="360"/>
      </w:pPr>
      <w:rPr>
        <w:rFonts w:ascii="Symbol" w:hAnsi="Symbol" w:hint="default"/>
      </w:rPr>
    </w:lvl>
    <w:lvl w:ilvl="4" w:tplc="04090003" w:tentative="1">
      <w:start w:val="1"/>
      <w:numFmt w:val="bullet"/>
      <w:lvlText w:val="o"/>
      <w:lvlJc w:val="left"/>
      <w:pPr>
        <w:ind w:left="4487" w:hanging="360"/>
      </w:pPr>
      <w:rPr>
        <w:rFonts w:ascii="Courier New" w:hAnsi="Courier New" w:cs="Courier New" w:hint="default"/>
      </w:rPr>
    </w:lvl>
    <w:lvl w:ilvl="5" w:tplc="04090005" w:tentative="1">
      <w:start w:val="1"/>
      <w:numFmt w:val="bullet"/>
      <w:lvlText w:val=""/>
      <w:lvlJc w:val="left"/>
      <w:pPr>
        <w:ind w:left="5207" w:hanging="360"/>
      </w:pPr>
      <w:rPr>
        <w:rFonts w:ascii="Wingdings" w:hAnsi="Wingdings" w:hint="default"/>
      </w:rPr>
    </w:lvl>
    <w:lvl w:ilvl="6" w:tplc="04090001" w:tentative="1">
      <w:start w:val="1"/>
      <w:numFmt w:val="bullet"/>
      <w:lvlText w:val=""/>
      <w:lvlJc w:val="left"/>
      <w:pPr>
        <w:ind w:left="5927" w:hanging="360"/>
      </w:pPr>
      <w:rPr>
        <w:rFonts w:ascii="Symbol" w:hAnsi="Symbol" w:hint="default"/>
      </w:rPr>
    </w:lvl>
    <w:lvl w:ilvl="7" w:tplc="04090003" w:tentative="1">
      <w:start w:val="1"/>
      <w:numFmt w:val="bullet"/>
      <w:lvlText w:val="o"/>
      <w:lvlJc w:val="left"/>
      <w:pPr>
        <w:ind w:left="6647" w:hanging="360"/>
      </w:pPr>
      <w:rPr>
        <w:rFonts w:ascii="Courier New" w:hAnsi="Courier New" w:cs="Courier New" w:hint="default"/>
      </w:rPr>
    </w:lvl>
    <w:lvl w:ilvl="8" w:tplc="04090005" w:tentative="1">
      <w:start w:val="1"/>
      <w:numFmt w:val="bullet"/>
      <w:lvlText w:val=""/>
      <w:lvlJc w:val="left"/>
      <w:pPr>
        <w:ind w:left="7367" w:hanging="360"/>
      </w:pPr>
      <w:rPr>
        <w:rFonts w:ascii="Wingdings" w:hAnsi="Wingdings" w:hint="default"/>
      </w:rPr>
    </w:lvl>
  </w:abstractNum>
  <w:abstractNum w:abstractNumId="1">
    <w:nsid w:val="1FC75D23"/>
    <w:multiLevelType w:val="singleLevel"/>
    <w:tmpl w:val="CE3668CE"/>
    <w:lvl w:ilvl="0">
      <w:start w:val="1"/>
      <w:numFmt w:val="lowerLetter"/>
      <w:lvlText w:val="(%1)"/>
      <w:lvlJc w:val="left"/>
      <w:pPr>
        <w:tabs>
          <w:tab w:val="num" w:pos="1607"/>
        </w:tabs>
        <w:ind w:left="1607"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zoom w:percent="15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dgnword-docGUID" w:val="{5A227109-F813-4778-BEAF-690C39013EA6}"/>
    <w:docVar w:name="dgnword-eventsink" w:val="34835408"/>
  </w:docVars>
  <w:rsids>
    <w:rsidRoot w:val="00674CC5"/>
    <w:rsid w:val="000158FC"/>
    <w:rsid w:val="00025D91"/>
    <w:rsid w:val="00092A43"/>
    <w:rsid w:val="000B3E2B"/>
    <w:rsid w:val="001F65A5"/>
    <w:rsid w:val="00203FB7"/>
    <w:rsid w:val="002447B1"/>
    <w:rsid w:val="002550CC"/>
    <w:rsid w:val="002A45D0"/>
    <w:rsid w:val="002A5E21"/>
    <w:rsid w:val="0033398A"/>
    <w:rsid w:val="00333B49"/>
    <w:rsid w:val="00384EE4"/>
    <w:rsid w:val="003B535A"/>
    <w:rsid w:val="003F005D"/>
    <w:rsid w:val="004252CE"/>
    <w:rsid w:val="00432A0B"/>
    <w:rsid w:val="00520DB0"/>
    <w:rsid w:val="005500FA"/>
    <w:rsid w:val="0056501A"/>
    <w:rsid w:val="00580301"/>
    <w:rsid w:val="0058147D"/>
    <w:rsid w:val="005D0A88"/>
    <w:rsid w:val="00637AE7"/>
    <w:rsid w:val="00674CC5"/>
    <w:rsid w:val="006C1C32"/>
    <w:rsid w:val="006E493E"/>
    <w:rsid w:val="00705ECD"/>
    <w:rsid w:val="007A0431"/>
    <w:rsid w:val="007A1C95"/>
    <w:rsid w:val="007B0757"/>
    <w:rsid w:val="00801316"/>
    <w:rsid w:val="00821100"/>
    <w:rsid w:val="00870BCB"/>
    <w:rsid w:val="00883156"/>
    <w:rsid w:val="00885931"/>
    <w:rsid w:val="00956D77"/>
    <w:rsid w:val="009F7826"/>
    <w:rsid w:val="00A007CF"/>
    <w:rsid w:val="00A35C69"/>
    <w:rsid w:val="00A66B21"/>
    <w:rsid w:val="00A913BD"/>
    <w:rsid w:val="00AE01AB"/>
    <w:rsid w:val="00B569E7"/>
    <w:rsid w:val="00BB6E19"/>
    <w:rsid w:val="00BE7A67"/>
    <w:rsid w:val="00C2703F"/>
    <w:rsid w:val="00CB4E4F"/>
    <w:rsid w:val="00CC517C"/>
    <w:rsid w:val="00D13AF6"/>
    <w:rsid w:val="00D16A5A"/>
    <w:rsid w:val="00E253C4"/>
    <w:rsid w:val="00EA6ACB"/>
    <w:rsid w:val="00F47320"/>
  </w:rsids>
  <m:mathPr>
    <m:mathFont m:val="Cambria Math"/>
    <m:brkBin m:val="before"/>
    <m:brkBinSub m:val="--"/>
    <m:smallFrac m:val="0"/>
    <m:dispDef/>
    <m:lMargin m:val="0"/>
    <m:rMargin m:val="0"/>
    <m:defJc m:val="centerGroup"/>
    <m:wrapIndent m:val="1440"/>
    <m:intLim m:val="subSup"/>
    <m:naryLim m:val="undOvr"/>
  </m:mathPr>
  <w:themeFontLang w:val="en-A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4CC5"/>
    <w:pPr>
      <w:spacing w:after="0" w:line="240" w:lineRule="auto"/>
    </w:pPr>
    <w:rPr>
      <w:rFonts w:ascii="Times New Roman" w:eastAsia="Times New Roman" w:hAnsi="Times New Roman" w:cs="Times New Roman"/>
      <w:sz w:val="20"/>
      <w:szCs w:val="24"/>
      <w:lang w:val="en-GB" w:eastAsia="en-GB"/>
    </w:rPr>
  </w:style>
  <w:style w:type="paragraph" w:styleId="Heading2">
    <w:name w:val="heading 2"/>
    <w:basedOn w:val="Normal"/>
    <w:next w:val="Normal"/>
    <w:link w:val="Heading2Char"/>
    <w:uiPriority w:val="9"/>
    <w:semiHidden/>
    <w:unhideWhenUsed/>
    <w:qFormat/>
    <w:rsid w:val="00674CC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674CC5"/>
    <w:rPr>
      <w:rFonts w:ascii="Times New Roman" w:hAnsi="Times New Roman"/>
      <w:b/>
      <w:sz w:val="18"/>
    </w:rPr>
  </w:style>
  <w:style w:type="paragraph" w:customStyle="1" w:styleId="Subtitle">
    <w:name w:val="Sub title"/>
    <w:basedOn w:val="Heading2"/>
    <w:rsid w:val="00674CC5"/>
    <w:pPr>
      <w:keepLines w:val="0"/>
      <w:spacing w:before="0"/>
      <w:ind w:left="1247"/>
    </w:pPr>
    <w:rPr>
      <w:rFonts w:ascii="Times New Roman" w:eastAsia="Times New Roman" w:hAnsi="Times New Roman" w:cs="Times New Roman"/>
      <w:bCs w:val="0"/>
      <w:color w:val="auto"/>
      <w:sz w:val="24"/>
      <w:szCs w:val="24"/>
    </w:rPr>
  </w:style>
  <w:style w:type="character" w:customStyle="1" w:styleId="yiv315943952343535721-12072011">
    <w:name w:val="yiv315943952343535721-12072011"/>
    <w:basedOn w:val="DefaultParagraphFont"/>
    <w:rsid w:val="00674CC5"/>
    <w:rPr>
      <w:rFonts w:ascii="Times New Roman" w:hAnsi="Times New Roman" w:cs="Times New Roman"/>
    </w:rPr>
  </w:style>
  <w:style w:type="paragraph" w:styleId="FootnoteText">
    <w:name w:val="footnote text"/>
    <w:aliases w:val="Fußnotentextf"/>
    <w:basedOn w:val="Normal"/>
    <w:link w:val="FootnoteTextChar"/>
    <w:semiHidden/>
    <w:rsid w:val="00674CC5"/>
    <w:pPr>
      <w:spacing w:before="20" w:after="40"/>
      <w:ind w:left="1247"/>
    </w:pPr>
    <w:rPr>
      <w:sz w:val="18"/>
    </w:rPr>
  </w:style>
  <w:style w:type="character" w:customStyle="1" w:styleId="FootnoteTextChar">
    <w:name w:val="Footnote Text Char"/>
    <w:aliases w:val="Fußnotentextf Char"/>
    <w:basedOn w:val="DefaultParagraphFont"/>
    <w:link w:val="FootnoteText"/>
    <w:semiHidden/>
    <w:rsid w:val="00674CC5"/>
    <w:rPr>
      <w:rFonts w:ascii="Times New Roman" w:eastAsia="Times New Roman" w:hAnsi="Times New Roman" w:cs="Times New Roman"/>
      <w:sz w:val="18"/>
      <w:szCs w:val="24"/>
      <w:lang w:val="en-GB" w:eastAsia="en-GB"/>
    </w:rPr>
  </w:style>
  <w:style w:type="paragraph" w:customStyle="1" w:styleId="BBTitle">
    <w:name w:val="BB_Title"/>
    <w:basedOn w:val="Normal"/>
    <w:rsid w:val="00674CC5"/>
    <w:pPr>
      <w:keepNext/>
      <w:keepLines/>
      <w:suppressAutoHyphens/>
      <w:spacing w:before="320" w:after="240"/>
      <w:ind w:left="1247" w:right="567"/>
    </w:pPr>
    <w:rPr>
      <w:b/>
      <w:sz w:val="28"/>
      <w:szCs w:val="28"/>
    </w:rPr>
  </w:style>
  <w:style w:type="paragraph" w:styleId="Footer">
    <w:name w:val="footer"/>
    <w:basedOn w:val="Normal"/>
    <w:link w:val="FooterChar"/>
    <w:rsid w:val="00674CC5"/>
    <w:pPr>
      <w:tabs>
        <w:tab w:val="center" w:pos="4320"/>
        <w:tab w:val="right" w:pos="8640"/>
      </w:tabs>
      <w:spacing w:before="60" w:after="120"/>
    </w:pPr>
    <w:rPr>
      <w:sz w:val="18"/>
    </w:rPr>
  </w:style>
  <w:style w:type="character" w:customStyle="1" w:styleId="FooterChar">
    <w:name w:val="Footer Char"/>
    <w:basedOn w:val="DefaultParagraphFont"/>
    <w:link w:val="Footer"/>
    <w:rsid w:val="00674CC5"/>
    <w:rPr>
      <w:rFonts w:ascii="Times New Roman" w:eastAsia="Times New Roman" w:hAnsi="Times New Roman" w:cs="Times New Roman"/>
      <w:sz w:val="18"/>
      <w:szCs w:val="24"/>
      <w:lang w:val="en-GB" w:eastAsia="en-GB"/>
    </w:rPr>
  </w:style>
  <w:style w:type="paragraph" w:styleId="Header">
    <w:name w:val="header"/>
    <w:basedOn w:val="Normal"/>
    <w:link w:val="HeaderChar"/>
    <w:rsid w:val="00674CC5"/>
    <w:pPr>
      <w:pBdr>
        <w:bottom w:val="single" w:sz="4" w:space="1" w:color="auto"/>
      </w:pBdr>
      <w:tabs>
        <w:tab w:val="center" w:pos="4536"/>
        <w:tab w:val="right" w:pos="9072"/>
      </w:tabs>
      <w:spacing w:after="120"/>
    </w:pPr>
    <w:rPr>
      <w:b/>
      <w:sz w:val="18"/>
    </w:rPr>
  </w:style>
  <w:style w:type="character" w:customStyle="1" w:styleId="HeaderChar">
    <w:name w:val="Header Char"/>
    <w:basedOn w:val="DefaultParagraphFont"/>
    <w:link w:val="Header"/>
    <w:rsid w:val="00674CC5"/>
    <w:rPr>
      <w:rFonts w:ascii="Times New Roman" w:eastAsia="Times New Roman" w:hAnsi="Times New Roman" w:cs="Times New Roman"/>
      <w:b/>
      <w:sz w:val="18"/>
      <w:szCs w:val="24"/>
      <w:lang w:val="en-GB" w:eastAsia="en-GB"/>
    </w:rPr>
  </w:style>
  <w:style w:type="paragraph" w:customStyle="1" w:styleId="NormalNonumber">
    <w:name w:val="Normal_No_number"/>
    <w:basedOn w:val="Normal"/>
    <w:rsid w:val="00674CC5"/>
    <w:pPr>
      <w:spacing w:after="120"/>
      <w:ind w:left="1247"/>
    </w:pPr>
  </w:style>
  <w:style w:type="paragraph" w:customStyle="1" w:styleId="Normalnumber">
    <w:name w:val="Normal_number"/>
    <w:basedOn w:val="Normal"/>
    <w:rsid w:val="00674CC5"/>
    <w:pPr>
      <w:spacing w:after="120"/>
    </w:pPr>
    <w:rPr>
      <w:lang w:val="en-US"/>
    </w:rPr>
  </w:style>
  <w:style w:type="character" w:styleId="CommentReference">
    <w:name w:val="annotation reference"/>
    <w:basedOn w:val="DefaultParagraphFont"/>
    <w:rsid w:val="00674CC5"/>
    <w:rPr>
      <w:sz w:val="16"/>
      <w:szCs w:val="16"/>
    </w:rPr>
  </w:style>
  <w:style w:type="paragraph" w:styleId="CommentText">
    <w:name w:val="annotation text"/>
    <w:basedOn w:val="Normal"/>
    <w:link w:val="CommentTextChar"/>
    <w:rsid w:val="00674CC5"/>
    <w:rPr>
      <w:szCs w:val="20"/>
    </w:rPr>
  </w:style>
  <w:style w:type="character" w:customStyle="1" w:styleId="CommentTextChar">
    <w:name w:val="Comment Text Char"/>
    <w:basedOn w:val="DefaultParagraphFont"/>
    <w:link w:val="CommentText"/>
    <w:rsid w:val="00674CC5"/>
    <w:rPr>
      <w:rFonts w:ascii="Times New Roman" w:eastAsia="Times New Roman" w:hAnsi="Times New Roman" w:cs="Times New Roman"/>
      <w:sz w:val="20"/>
      <w:szCs w:val="20"/>
      <w:lang w:val="en-GB" w:eastAsia="en-GB"/>
    </w:rPr>
  </w:style>
  <w:style w:type="character" w:customStyle="1" w:styleId="Heading2Char">
    <w:name w:val="Heading 2 Char"/>
    <w:basedOn w:val="DefaultParagraphFont"/>
    <w:link w:val="Heading2"/>
    <w:uiPriority w:val="9"/>
    <w:semiHidden/>
    <w:rsid w:val="00674CC5"/>
    <w:rPr>
      <w:rFonts w:asciiTheme="majorHAnsi" w:eastAsiaTheme="majorEastAsia" w:hAnsiTheme="majorHAnsi" w:cstheme="majorBidi"/>
      <w:b/>
      <w:bCs/>
      <w:color w:val="4F81BD" w:themeColor="accent1"/>
      <w:sz w:val="26"/>
      <w:szCs w:val="26"/>
      <w:lang w:val="en-GB" w:eastAsia="en-GB"/>
    </w:rPr>
  </w:style>
  <w:style w:type="paragraph" w:styleId="BalloonText">
    <w:name w:val="Balloon Text"/>
    <w:basedOn w:val="Normal"/>
    <w:link w:val="BalloonTextChar"/>
    <w:uiPriority w:val="99"/>
    <w:semiHidden/>
    <w:unhideWhenUsed/>
    <w:rsid w:val="00674CC5"/>
    <w:rPr>
      <w:rFonts w:ascii="Tahoma" w:hAnsi="Tahoma" w:cs="Tahoma"/>
      <w:sz w:val="16"/>
      <w:szCs w:val="16"/>
    </w:rPr>
  </w:style>
  <w:style w:type="character" w:customStyle="1" w:styleId="BalloonTextChar">
    <w:name w:val="Balloon Text Char"/>
    <w:basedOn w:val="DefaultParagraphFont"/>
    <w:link w:val="BalloonText"/>
    <w:uiPriority w:val="99"/>
    <w:semiHidden/>
    <w:rsid w:val="00674CC5"/>
    <w:rPr>
      <w:rFonts w:ascii="Tahoma" w:eastAsia="Times New Roman" w:hAnsi="Tahoma" w:cs="Tahoma"/>
      <w:sz w:val="16"/>
      <w:szCs w:val="16"/>
      <w:lang w:val="en-GB" w:eastAsia="en-GB"/>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footer" w:uiPriority="0"/>
    <w:lsdException w:name="caption" w:uiPriority="35" w:qFormat="1"/>
    <w:lsdException w:name="annotation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4CC5"/>
    <w:pPr>
      <w:spacing w:after="0" w:line="240" w:lineRule="auto"/>
    </w:pPr>
    <w:rPr>
      <w:rFonts w:ascii="Times New Roman" w:eastAsia="Times New Roman" w:hAnsi="Times New Roman" w:cs="Times New Roman"/>
      <w:sz w:val="20"/>
      <w:szCs w:val="24"/>
      <w:lang w:val="en-GB" w:eastAsia="en-GB"/>
    </w:rPr>
  </w:style>
  <w:style w:type="paragraph" w:styleId="Heading2">
    <w:name w:val="heading 2"/>
    <w:basedOn w:val="Normal"/>
    <w:next w:val="Normal"/>
    <w:link w:val="Heading2Char"/>
    <w:uiPriority w:val="9"/>
    <w:semiHidden/>
    <w:unhideWhenUsed/>
    <w:qFormat/>
    <w:rsid w:val="00674CC5"/>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ageNumber">
    <w:name w:val="page number"/>
    <w:basedOn w:val="DefaultParagraphFont"/>
    <w:semiHidden/>
    <w:rsid w:val="00674CC5"/>
    <w:rPr>
      <w:rFonts w:ascii="Times New Roman" w:hAnsi="Times New Roman"/>
      <w:b/>
      <w:sz w:val="18"/>
    </w:rPr>
  </w:style>
  <w:style w:type="paragraph" w:customStyle="1" w:styleId="Subtitle">
    <w:name w:val="Sub title"/>
    <w:basedOn w:val="Heading2"/>
    <w:rsid w:val="00674CC5"/>
    <w:pPr>
      <w:keepLines w:val="0"/>
      <w:spacing w:before="0"/>
      <w:ind w:left="1247"/>
    </w:pPr>
    <w:rPr>
      <w:rFonts w:ascii="Times New Roman" w:eastAsia="Times New Roman" w:hAnsi="Times New Roman" w:cs="Times New Roman"/>
      <w:bCs w:val="0"/>
      <w:color w:val="auto"/>
      <w:sz w:val="24"/>
      <w:szCs w:val="24"/>
    </w:rPr>
  </w:style>
  <w:style w:type="character" w:customStyle="1" w:styleId="yiv315943952343535721-12072011">
    <w:name w:val="yiv315943952343535721-12072011"/>
    <w:basedOn w:val="DefaultParagraphFont"/>
    <w:rsid w:val="00674CC5"/>
    <w:rPr>
      <w:rFonts w:ascii="Times New Roman" w:hAnsi="Times New Roman" w:cs="Times New Roman"/>
    </w:rPr>
  </w:style>
  <w:style w:type="paragraph" w:styleId="FootnoteText">
    <w:name w:val="footnote text"/>
    <w:aliases w:val="Fußnotentextf"/>
    <w:basedOn w:val="Normal"/>
    <w:link w:val="FootnoteTextChar"/>
    <w:semiHidden/>
    <w:rsid w:val="00674CC5"/>
    <w:pPr>
      <w:spacing w:before="20" w:after="40"/>
      <w:ind w:left="1247"/>
    </w:pPr>
    <w:rPr>
      <w:sz w:val="18"/>
    </w:rPr>
  </w:style>
  <w:style w:type="character" w:customStyle="1" w:styleId="FootnoteTextChar">
    <w:name w:val="Footnote Text Char"/>
    <w:aliases w:val="Fußnotentextf Char"/>
    <w:basedOn w:val="DefaultParagraphFont"/>
    <w:link w:val="FootnoteText"/>
    <w:semiHidden/>
    <w:rsid w:val="00674CC5"/>
    <w:rPr>
      <w:rFonts w:ascii="Times New Roman" w:eastAsia="Times New Roman" w:hAnsi="Times New Roman" w:cs="Times New Roman"/>
      <w:sz w:val="18"/>
      <w:szCs w:val="24"/>
      <w:lang w:val="en-GB" w:eastAsia="en-GB"/>
    </w:rPr>
  </w:style>
  <w:style w:type="paragraph" w:customStyle="1" w:styleId="BBTitle">
    <w:name w:val="BB_Title"/>
    <w:basedOn w:val="Normal"/>
    <w:rsid w:val="00674CC5"/>
    <w:pPr>
      <w:keepNext/>
      <w:keepLines/>
      <w:suppressAutoHyphens/>
      <w:spacing w:before="320" w:after="240"/>
      <w:ind w:left="1247" w:right="567"/>
    </w:pPr>
    <w:rPr>
      <w:b/>
      <w:sz w:val="28"/>
      <w:szCs w:val="28"/>
    </w:rPr>
  </w:style>
  <w:style w:type="paragraph" w:styleId="Footer">
    <w:name w:val="footer"/>
    <w:basedOn w:val="Normal"/>
    <w:link w:val="FooterChar"/>
    <w:rsid w:val="00674CC5"/>
    <w:pPr>
      <w:tabs>
        <w:tab w:val="center" w:pos="4320"/>
        <w:tab w:val="right" w:pos="8640"/>
      </w:tabs>
      <w:spacing w:before="60" w:after="120"/>
    </w:pPr>
    <w:rPr>
      <w:sz w:val="18"/>
    </w:rPr>
  </w:style>
  <w:style w:type="character" w:customStyle="1" w:styleId="FooterChar">
    <w:name w:val="Footer Char"/>
    <w:basedOn w:val="DefaultParagraphFont"/>
    <w:link w:val="Footer"/>
    <w:rsid w:val="00674CC5"/>
    <w:rPr>
      <w:rFonts w:ascii="Times New Roman" w:eastAsia="Times New Roman" w:hAnsi="Times New Roman" w:cs="Times New Roman"/>
      <w:sz w:val="18"/>
      <w:szCs w:val="24"/>
      <w:lang w:val="en-GB" w:eastAsia="en-GB"/>
    </w:rPr>
  </w:style>
  <w:style w:type="paragraph" w:styleId="Header">
    <w:name w:val="header"/>
    <w:basedOn w:val="Normal"/>
    <w:link w:val="HeaderChar"/>
    <w:rsid w:val="00674CC5"/>
    <w:pPr>
      <w:pBdr>
        <w:bottom w:val="single" w:sz="4" w:space="1" w:color="auto"/>
      </w:pBdr>
      <w:tabs>
        <w:tab w:val="center" w:pos="4536"/>
        <w:tab w:val="right" w:pos="9072"/>
      </w:tabs>
      <w:spacing w:after="120"/>
    </w:pPr>
    <w:rPr>
      <w:b/>
      <w:sz w:val="18"/>
    </w:rPr>
  </w:style>
  <w:style w:type="character" w:customStyle="1" w:styleId="HeaderChar">
    <w:name w:val="Header Char"/>
    <w:basedOn w:val="DefaultParagraphFont"/>
    <w:link w:val="Header"/>
    <w:rsid w:val="00674CC5"/>
    <w:rPr>
      <w:rFonts w:ascii="Times New Roman" w:eastAsia="Times New Roman" w:hAnsi="Times New Roman" w:cs="Times New Roman"/>
      <w:b/>
      <w:sz w:val="18"/>
      <w:szCs w:val="24"/>
      <w:lang w:val="en-GB" w:eastAsia="en-GB"/>
    </w:rPr>
  </w:style>
  <w:style w:type="paragraph" w:customStyle="1" w:styleId="NormalNonumber">
    <w:name w:val="Normal_No_number"/>
    <w:basedOn w:val="Normal"/>
    <w:rsid w:val="00674CC5"/>
    <w:pPr>
      <w:spacing w:after="120"/>
      <w:ind w:left="1247"/>
    </w:pPr>
  </w:style>
  <w:style w:type="paragraph" w:customStyle="1" w:styleId="Normalnumber">
    <w:name w:val="Normal_number"/>
    <w:basedOn w:val="Normal"/>
    <w:rsid w:val="00674CC5"/>
    <w:pPr>
      <w:spacing w:after="120"/>
    </w:pPr>
    <w:rPr>
      <w:lang w:val="en-US"/>
    </w:rPr>
  </w:style>
  <w:style w:type="character" w:styleId="CommentReference">
    <w:name w:val="annotation reference"/>
    <w:basedOn w:val="DefaultParagraphFont"/>
    <w:rsid w:val="00674CC5"/>
    <w:rPr>
      <w:sz w:val="16"/>
      <w:szCs w:val="16"/>
    </w:rPr>
  </w:style>
  <w:style w:type="paragraph" w:styleId="CommentText">
    <w:name w:val="annotation text"/>
    <w:basedOn w:val="Normal"/>
    <w:link w:val="CommentTextChar"/>
    <w:rsid w:val="00674CC5"/>
    <w:rPr>
      <w:szCs w:val="20"/>
    </w:rPr>
  </w:style>
  <w:style w:type="character" w:customStyle="1" w:styleId="CommentTextChar">
    <w:name w:val="Comment Text Char"/>
    <w:basedOn w:val="DefaultParagraphFont"/>
    <w:link w:val="CommentText"/>
    <w:rsid w:val="00674CC5"/>
    <w:rPr>
      <w:rFonts w:ascii="Times New Roman" w:eastAsia="Times New Roman" w:hAnsi="Times New Roman" w:cs="Times New Roman"/>
      <w:sz w:val="20"/>
      <w:szCs w:val="20"/>
      <w:lang w:val="en-GB" w:eastAsia="en-GB"/>
    </w:rPr>
  </w:style>
  <w:style w:type="character" w:customStyle="1" w:styleId="Heading2Char">
    <w:name w:val="Heading 2 Char"/>
    <w:basedOn w:val="DefaultParagraphFont"/>
    <w:link w:val="Heading2"/>
    <w:uiPriority w:val="9"/>
    <w:semiHidden/>
    <w:rsid w:val="00674CC5"/>
    <w:rPr>
      <w:rFonts w:asciiTheme="majorHAnsi" w:eastAsiaTheme="majorEastAsia" w:hAnsiTheme="majorHAnsi" w:cstheme="majorBidi"/>
      <w:b/>
      <w:bCs/>
      <w:color w:val="4F81BD" w:themeColor="accent1"/>
      <w:sz w:val="26"/>
      <w:szCs w:val="26"/>
      <w:lang w:val="en-GB" w:eastAsia="en-GB"/>
    </w:rPr>
  </w:style>
  <w:style w:type="paragraph" w:styleId="BalloonText">
    <w:name w:val="Balloon Text"/>
    <w:basedOn w:val="Normal"/>
    <w:link w:val="BalloonTextChar"/>
    <w:uiPriority w:val="99"/>
    <w:semiHidden/>
    <w:unhideWhenUsed/>
    <w:rsid w:val="00674CC5"/>
    <w:rPr>
      <w:rFonts w:ascii="Tahoma" w:hAnsi="Tahoma" w:cs="Tahoma"/>
      <w:sz w:val="16"/>
      <w:szCs w:val="16"/>
    </w:rPr>
  </w:style>
  <w:style w:type="character" w:customStyle="1" w:styleId="BalloonTextChar">
    <w:name w:val="Balloon Text Char"/>
    <w:basedOn w:val="DefaultParagraphFont"/>
    <w:link w:val="BalloonText"/>
    <w:uiPriority w:val="99"/>
    <w:semiHidden/>
    <w:rsid w:val="00674CC5"/>
    <w:rPr>
      <w:rFonts w:ascii="Tahoma" w:eastAsia="Times New Roman" w:hAnsi="Tahoma" w:cs="Tahoma"/>
      <w:sz w:val="16"/>
      <w:szCs w:val="16"/>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doNotSaveAsSingleFile/>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8" Type="http://schemas.openxmlformats.org/officeDocument/2006/relationships/comments" Target="comments.xml"/><Relationship Id="rId18" Type="http://schemas.openxmlformats.org/officeDocument/2006/relationships/customXml" Target="../customXml/item3.xml"/><Relationship Id="rId3" Type="http://schemas.microsoft.com/office/2007/relationships/stylesWithEffects" Target="stylesWithEffects.xml"/><Relationship Id="rId12" Type="http://schemas.openxmlformats.org/officeDocument/2006/relationships/footer" Target="footer2.xml"/><Relationship Id="rId7" Type="http://schemas.openxmlformats.org/officeDocument/2006/relationships/endnotes" Target="endnotes.xml"/><Relationship Id="rId17" Type="http://schemas.openxmlformats.org/officeDocument/2006/relationships/customXml" Target="../customXml/item2.xml"/><Relationship Id="rId2" Type="http://schemas.openxmlformats.org/officeDocument/2006/relationships/styles" Target="styles.xml"/><Relationship Id="rId16" Type="http://schemas.openxmlformats.org/officeDocument/2006/relationships/customXml" Target="../customXml/item1.xml"/><Relationship Id="rId11"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header" Target="header2.xml"/><Relationship Id="rId14"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E188F80064028041A1D987DBDD6D48D6" ma:contentTypeVersion="0" ma:contentTypeDescription="Create a new document." ma:contentTypeScope="" ma:versionID="5f15139a2fa297e3e7b999ce24cb3e79">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documentManagement/>
</p:properties>
</file>

<file path=customXml/itemProps1.xml><?xml version="1.0" encoding="utf-8"?>
<ds:datastoreItem xmlns:ds="http://schemas.openxmlformats.org/officeDocument/2006/customXml" ds:itemID="{159929E6-E178-49D9-AC45-FEC7A3B0957B}"/>
</file>

<file path=customXml/itemProps2.xml><?xml version="1.0" encoding="utf-8"?>
<ds:datastoreItem xmlns:ds="http://schemas.openxmlformats.org/officeDocument/2006/customXml" ds:itemID="{1EC1E056-6122-44DB-BFCF-63C84C9DBD7E}"/>
</file>

<file path=customXml/itemProps3.xml><?xml version="1.0" encoding="utf-8"?>
<ds:datastoreItem xmlns:ds="http://schemas.openxmlformats.org/officeDocument/2006/customXml" ds:itemID="{196A3173-A180-4AA8-87F1-EFD4B460BE41}"/>
</file>

<file path=docProps/app.xml><?xml version="1.0" encoding="utf-8"?>
<Properties xmlns="http://schemas.openxmlformats.org/officeDocument/2006/extended-properties" xmlns:vt="http://schemas.openxmlformats.org/officeDocument/2006/docPropsVTypes">
  <Template>Normal.dotm</Template>
  <TotalTime>2</TotalTime>
  <Pages>2</Pages>
  <Words>1285</Words>
  <Characters>6915</Characters>
  <Application>Microsoft Macintosh Word</Application>
  <DocSecurity>0</DocSecurity>
  <Lines>628</Lines>
  <Paragraphs>303</Paragraphs>
  <ScaleCrop>false</ScaleCrop>
  <Company>DEWHA</Company>
  <LinksUpToDate>false</LinksUpToDate>
  <CharactersWithSpaces>7897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_</dc:creator>
  <cp:lastModifiedBy>meg seki</cp:lastModifiedBy>
  <cp:revision>2</cp:revision>
  <dcterms:created xsi:type="dcterms:W3CDTF">2011-11-23T05:20:00Z</dcterms:created>
  <dcterms:modified xsi:type="dcterms:W3CDTF">2011-11-23T05:20:00Z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0x010100E188F80064028041A1D987DBDD6D48D6</vt:lpwstr>
  </property>
</Properties>
</file>