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057AB" w14:textId="0B2E3E0F" w:rsidR="00607AC9" w:rsidRPr="0068610B" w:rsidRDefault="00607AC9" w:rsidP="00682B20">
      <w:pPr>
        <w:spacing w:after="0" w:line="240" w:lineRule="auto"/>
        <w:rPr>
          <w:b/>
          <w:sz w:val="24"/>
          <w:szCs w:val="24"/>
          <w:lang w:val="en-GB"/>
        </w:rPr>
      </w:pPr>
      <w:bookmarkStart w:id="0" w:name="_GoBack"/>
      <w:bookmarkEnd w:id="0"/>
    </w:p>
    <w:p w14:paraId="34702B71" w14:textId="77777777" w:rsidR="00607AC9" w:rsidRPr="0068610B" w:rsidRDefault="00607AC9" w:rsidP="006D593B">
      <w:pPr>
        <w:spacing w:after="0" w:line="240" w:lineRule="auto"/>
        <w:jc w:val="center"/>
        <w:rPr>
          <w:b/>
          <w:sz w:val="24"/>
          <w:szCs w:val="24"/>
          <w:lang w:val="en-GB"/>
        </w:rPr>
      </w:pPr>
    </w:p>
    <w:p w14:paraId="4E3F4C51" w14:textId="6855D022" w:rsidR="00A73063" w:rsidRDefault="00407282" w:rsidP="006D593B">
      <w:pPr>
        <w:spacing w:after="0" w:line="240" w:lineRule="auto"/>
        <w:jc w:val="center"/>
        <w:rPr>
          <w:b/>
          <w:sz w:val="24"/>
          <w:szCs w:val="24"/>
          <w:lang w:val="en-GB"/>
        </w:rPr>
      </w:pPr>
      <w:r w:rsidRPr="0068610B">
        <w:rPr>
          <w:b/>
          <w:sz w:val="24"/>
          <w:szCs w:val="24"/>
          <w:lang w:val="en-GB"/>
        </w:rPr>
        <w:t>Mandate for a possible contact g</w:t>
      </w:r>
      <w:r w:rsidR="00A73063" w:rsidRPr="0068610B">
        <w:rPr>
          <w:b/>
          <w:sz w:val="24"/>
          <w:szCs w:val="24"/>
          <w:lang w:val="en-GB"/>
        </w:rPr>
        <w:t xml:space="preserve">roup on </w:t>
      </w:r>
      <w:r w:rsidRPr="0068610B">
        <w:rPr>
          <w:b/>
          <w:sz w:val="24"/>
          <w:szCs w:val="24"/>
          <w:lang w:val="en-GB"/>
        </w:rPr>
        <w:t>the feasibility and ways of m</w:t>
      </w:r>
      <w:r w:rsidR="00A73063" w:rsidRPr="0068610B">
        <w:rPr>
          <w:b/>
          <w:sz w:val="24"/>
          <w:szCs w:val="24"/>
          <w:lang w:val="en-GB"/>
        </w:rPr>
        <w:t>anaging HFCs</w:t>
      </w:r>
    </w:p>
    <w:p w14:paraId="3F1EA9D4" w14:textId="77777777" w:rsidR="00682B20" w:rsidRPr="00682B20" w:rsidRDefault="00682B20" w:rsidP="006D593B">
      <w:pPr>
        <w:spacing w:after="0" w:line="240" w:lineRule="auto"/>
        <w:jc w:val="center"/>
        <w:rPr>
          <w:b/>
          <w:sz w:val="24"/>
          <w:szCs w:val="24"/>
        </w:rPr>
      </w:pPr>
    </w:p>
    <w:p w14:paraId="7D5A5BB6" w14:textId="257F7480" w:rsidR="00D21D44" w:rsidRPr="0068610B" w:rsidRDefault="004A3C60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rFonts w:asciiTheme="minorHAnsi" w:hAnsiTheme="minorHAnsi"/>
          <w:sz w:val="24"/>
          <w:szCs w:val="24"/>
          <w:lang w:val="en-GB"/>
        </w:rPr>
      </w:pPr>
      <w:r w:rsidRPr="0068610B">
        <w:rPr>
          <w:rFonts w:asciiTheme="minorHAnsi" w:hAnsiTheme="minorHAnsi"/>
          <w:sz w:val="24"/>
          <w:szCs w:val="24"/>
        </w:rPr>
        <w:t>The Open-ended Work</w:t>
      </w:r>
      <w:r w:rsidR="006C0E04">
        <w:rPr>
          <w:rFonts w:asciiTheme="minorHAnsi" w:hAnsiTheme="minorHAnsi"/>
          <w:sz w:val="24"/>
          <w:szCs w:val="24"/>
        </w:rPr>
        <w:t xml:space="preserve">ing Group of the Parties to the </w:t>
      </w:r>
      <w:r w:rsidRPr="0068610B">
        <w:rPr>
          <w:rFonts w:asciiTheme="minorHAnsi" w:hAnsiTheme="minorHAnsi"/>
          <w:sz w:val="24"/>
          <w:szCs w:val="24"/>
        </w:rPr>
        <w:t xml:space="preserve">Montreal Protocol at its thirty-fifth meeting held in Bangkok from 22 to 24 April 2015, agreed </w:t>
      </w:r>
      <w:r w:rsidRPr="0068610B">
        <w:rPr>
          <w:rFonts w:asciiTheme="minorHAnsi" w:hAnsiTheme="minorHAnsi"/>
          <w:sz w:val="24"/>
          <w:szCs w:val="24"/>
          <w:lang w:val="en-GB"/>
        </w:rPr>
        <w:t>that “it would continue to work inter-</w:t>
      </w:r>
      <w:proofErr w:type="spellStart"/>
      <w:r w:rsidRPr="0068610B">
        <w:rPr>
          <w:rFonts w:asciiTheme="minorHAnsi" w:hAnsiTheme="minorHAnsi"/>
          <w:sz w:val="24"/>
          <w:szCs w:val="24"/>
          <w:lang w:val="en-GB"/>
        </w:rPr>
        <w:t>sessionally</w:t>
      </w:r>
      <w:proofErr w:type="spellEnd"/>
      <w:r w:rsidRPr="0068610B">
        <w:rPr>
          <w:rFonts w:asciiTheme="minorHAnsi" w:hAnsiTheme="minorHAnsi"/>
          <w:sz w:val="24"/>
          <w:szCs w:val="24"/>
          <w:lang w:val="en-GB"/>
        </w:rPr>
        <w:t xml:space="preserve"> in an informal manner to study the feasibility and ways of managing HFCs, including, inter alia, the related challenges set out in annex II to the [report of the thirty-fifth meeting of the Open-ended Working Group], with a view to the establishment of a contact group on the feasibility and ways of managing HFCs at the thirty-sixth meeting of the Open-ended Working Group”</w:t>
      </w:r>
      <w:r w:rsidRPr="0068610B">
        <w:rPr>
          <w:rFonts w:asciiTheme="minorHAnsi" w:hAnsiTheme="minorHAnsi"/>
          <w:sz w:val="24"/>
          <w:szCs w:val="24"/>
        </w:rPr>
        <w:t xml:space="preserve"> (paragraph </w:t>
      </w:r>
      <w:r w:rsidR="00751974" w:rsidRPr="0068610B">
        <w:rPr>
          <w:rFonts w:asciiTheme="minorHAnsi" w:hAnsiTheme="minorHAnsi"/>
          <w:sz w:val="24"/>
          <w:szCs w:val="24"/>
        </w:rPr>
        <w:t>12</w:t>
      </w:r>
      <w:r w:rsidR="00682B20">
        <w:rPr>
          <w:rFonts w:asciiTheme="minorHAnsi" w:hAnsiTheme="minorHAnsi"/>
          <w:sz w:val="24"/>
          <w:szCs w:val="24"/>
        </w:rPr>
        <w:t>8</w:t>
      </w:r>
      <w:r w:rsidRPr="0068610B">
        <w:rPr>
          <w:rFonts w:asciiTheme="minorHAnsi" w:hAnsiTheme="minorHAnsi"/>
          <w:sz w:val="24"/>
          <w:szCs w:val="24"/>
        </w:rPr>
        <w:t>, UNEP/OzL.Pro.WG.1/35/6)</w:t>
      </w:r>
      <w:r w:rsidRPr="0068610B">
        <w:rPr>
          <w:rFonts w:asciiTheme="minorHAnsi" w:hAnsiTheme="minorHAnsi"/>
          <w:sz w:val="24"/>
          <w:szCs w:val="24"/>
          <w:lang w:val="en-GB"/>
        </w:rPr>
        <w:t>.</w:t>
      </w:r>
      <w:r w:rsidR="007F33FA" w:rsidRPr="0068610B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14:paraId="799DD831" w14:textId="77777777" w:rsidR="00D21D44" w:rsidRPr="0068610B" w:rsidRDefault="00D21D44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sz w:val="24"/>
          <w:szCs w:val="24"/>
          <w:lang w:val="en-GB"/>
        </w:rPr>
      </w:pPr>
    </w:p>
    <w:p w14:paraId="4654B7BE" w14:textId="0E7D57CC" w:rsidR="007F33FA" w:rsidRPr="0068610B" w:rsidRDefault="007F33FA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rFonts w:asciiTheme="minorHAnsi" w:hAnsiTheme="minorHAnsi"/>
          <w:sz w:val="24"/>
          <w:szCs w:val="24"/>
          <w:lang w:val="en-GB"/>
        </w:rPr>
      </w:pPr>
      <w:r w:rsidRPr="0068610B">
        <w:rPr>
          <w:rFonts w:asciiTheme="minorHAnsi" w:hAnsiTheme="minorHAnsi"/>
          <w:sz w:val="24"/>
          <w:szCs w:val="24"/>
          <w:lang w:val="en-GB"/>
        </w:rPr>
        <w:t xml:space="preserve">The informal meeting was convened on the 12-13 of June in Vienna on the above mentioned </w:t>
      </w:r>
      <w:r w:rsidR="00420C27" w:rsidRPr="0068610B">
        <w:rPr>
          <w:rFonts w:asciiTheme="minorHAnsi" w:hAnsiTheme="minorHAnsi"/>
          <w:sz w:val="24"/>
          <w:szCs w:val="24"/>
          <w:lang w:val="en-GB"/>
        </w:rPr>
        <w:t>basis</w:t>
      </w:r>
      <w:r w:rsidRPr="0068610B">
        <w:rPr>
          <w:rFonts w:asciiTheme="minorHAnsi" w:hAnsiTheme="minorHAnsi"/>
          <w:sz w:val="24"/>
          <w:szCs w:val="24"/>
          <w:lang w:val="en-GB"/>
        </w:rPr>
        <w:t xml:space="preserve">. </w:t>
      </w:r>
    </w:p>
    <w:p w14:paraId="4D84B7DA" w14:textId="32A413FE" w:rsidR="004A3C60" w:rsidRPr="0068610B" w:rsidRDefault="00B34A60" w:rsidP="00261D8B">
      <w:p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 </w:t>
      </w:r>
    </w:p>
    <w:p w14:paraId="4D4B15D2" w14:textId="492D7F1C" w:rsidR="00124AD0" w:rsidRPr="00682B20" w:rsidRDefault="00660403" w:rsidP="00261D8B">
      <w:pPr>
        <w:spacing w:after="0" w:line="240" w:lineRule="auto"/>
        <w:jc w:val="both"/>
        <w:rPr>
          <w:b/>
          <w:sz w:val="24"/>
          <w:szCs w:val="24"/>
        </w:rPr>
      </w:pPr>
      <w:r w:rsidRPr="0068610B">
        <w:rPr>
          <w:sz w:val="24"/>
          <w:szCs w:val="24"/>
          <w:lang w:val="en-GB"/>
        </w:rPr>
        <w:t xml:space="preserve">The parties have recognised </w:t>
      </w:r>
      <w:r w:rsidR="00003C05" w:rsidRPr="0068610B">
        <w:rPr>
          <w:sz w:val="24"/>
          <w:szCs w:val="24"/>
          <w:lang w:val="en-GB"/>
        </w:rPr>
        <w:t xml:space="preserve">in their interventions </w:t>
      </w:r>
      <w:r w:rsidRPr="0068610B">
        <w:rPr>
          <w:sz w:val="24"/>
          <w:szCs w:val="24"/>
          <w:lang w:val="en-GB"/>
        </w:rPr>
        <w:t xml:space="preserve">the success of the Montreal Protocol and its institutions in phasing out ODSs. </w:t>
      </w:r>
      <w:r w:rsidR="00B34A60" w:rsidRPr="0068610B">
        <w:rPr>
          <w:sz w:val="24"/>
          <w:szCs w:val="24"/>
          <w:lang w:val="en-GB"/>
        </w:rPr>
        <w:t xml:space="preserve"> </w:t>
      </w:r>
    </w:p>
    <w:p w14:paraId="3F492E8D" w14:textId="2551F585" w:rsidR="00EF6057" w:rsidRDefault="00332D3D" w:rsidP="00261D8B">
      <w:pPr>
        <w:spacing w:after="0" w:line="240" w:lineRule="auto"/>
        <w:jc w:val="both"/>
        <w:rPr>
          <w:sz w:val="24"/>
          <w:szCs w:val="24"/>
          <w:lang w:val="en-GB"/>
        </w:rPr>
      </w:pPr>
      <w:r w:rsidDel="00332D3D">
        <w:rPr>
          <w:sz w:val="24"/>
          <w:szCs w:val="24"/>
          <w:lang w:val="en-GB"/>
        </w:rPr>
        <w:t xml:space="preserve"> </w:t>
      </w:r>
    </w:p>
    <w:p w14:paraId="526F2D16" w14:textId="603FF65F" w:rsidR="00124AD0" w:rsidRPr="00682B20" w:rsidRDefault="00124AD0" w:rsidP="00124AD0">
      <w:pPr>
        <w:pStyle w:val="Default"/>
        <w:jc w:val="both"/>
        <w:rPr>
          <w:rFonts w:asciiTheme="minorHAnsi" w:hAnsiTheme="minorHAnsi" w:cstheme="majorBidi"/>
        </w:rPr>
      </w:pPr>
      <w:r w:rsidRPr="00682B20">
        <w:rPr>
          <w:rFonts w:asciiTheme="minorHAnsi" w:hAnsiTheme="minorHAnsi"/>
          <w:lang w:val="en-GB"/>
        </w:rPr>
        <w:t>Parties ag</w:t>
      </w:r>
      <w:r w:rsidR="00771085">
        <w:rPr>
          <w:rFonts w:asciiTheme="minorHAnsi" w:hAnsiTheme="minorHAnsi"/>
          <w:lang w:val="en-GB"/>
        </w:rPr>
        <w:t xml:space="preserve">ree that </w:t>
      </w:r>
      <w:r w:rsidRPr="00682B20">
        <w:rPr>
          <w:rFonts w:asciiTheme="minorHAnsi" w:hAnsiTheme="minorHAnsi" w:cstheme="majorBidi"/>
        </w:rPr>
        <w:t xml:space="preserve">nothing </w:t>
      </w:r>
      <w:r w:rsidR="00771085">
        <w:rPr>
          <w:rFonts w:asciiTheme="minorHAnsi" w:hAnsiTheme="minorHAnsi" w:cstheme="majorBidi"/>
        </w:rPr>
        <w:t>should be considered agreed until everything is agreed</w:t>
      </w:r>
      <w:r w:rsidRPr="00682B20">
        <w:rPr>
          <w:rFonts w:asciiTheme="minorHAnsi" w:hAnsiTheme="minorHAnsi" w:cstheme="majorBidi"/>
        </w:rPr>
        <w:t>.</w:t>
      </w:r>
    </w:p>
    <w:p w14:paraId="6F698DD1" w14:textId="77777777" w:rsidR="00332D3D" w:rsidRPr="00682B20" w:rsidRDefault="00332D3D" w:rsidP="00261D8B">
      <w:pPr>
        <w:spacing w:after="0" w:line="240" w:lineRule="auto"/>
        <w:jc w:val="both"/>
        <w:rPr>
          <w:sz w:val="24"/>
          <w:szCs w:val="24"/>
        </w:rPr>
      </w:pPr>
    </w:p>
    <w:p w14:paraId="034196F8" w14:textId="5FF99B27" w:rsidR="00124AD0" w:rsidRDefault="00DC60AC" w:rsidP="00261D8B">
      <w:pPr>
        <w:spacing w:after="0" w:line="240" w:lineRule="auto"/>
        <w:jc w:val="both"/>
        <w:rPr>
          <w:sz w:val="24"/>
          <w:szCs w:val="24"/>
          <w:lang w:val="en-GB"/>
        </w:rPr>
      </w:pPr>
      <w:ins w:id="1" w:author="admin" w:date="2015-07-23T20:08:00Z">
        <w:r>
          <w:rPr>
            <w:sz w:val="24"/>
            <w:szCs w:val="24"/>
            <w:lang w:val="en-GB"/>
          </w:rPr>
          <w:t>[</w:t>
        </w:r>
      </w:ins>
      <w:r w:rsidR="00124AD0" w:rsidRPr="00682B20">
        <w:rPr>
          <w:sz w:val="24"/>
          <w:szCs w:val="24"/>
          <w:lang w:val="en-GB"/>
        </w:rPr>
        <w:t>Parties agree that they shall</w:t>
      </w:r>
      <w:r w:rsidR="00556153">
        <w:rPr>
          <w:sz w:val="24"/>
          <w:szCs w:val="24"/>
          <w:lang w:val="en-GB"/>
        </w:rPr>
        <w:t xml:space="preserve"> </w:t>
      </w:r>
      <w:r w:rsidR="00E35F09">
        <w:rPr>
          <w:sz w:val="24"/>
          <w:szCs w:val="24"/>
          <w:lang w:val="en-GB"/>
        </w:rPr>
        <w:t>resolve</w:t>
      </w:r>
      <w:r w:rsidR="00124AD0" w:rsidRPr="00682B20">
        <w:rPr>
          <w:sz w:val="24"/>
          <w:szCs w:val="24"/>
          <w:lang w:val="en-GB"/>
        </w:rPr>
        <w:t xml:space="preserve"> the list of challenges as men</w:t>
      </w:r>
      <w:r w:rsidR="00682B20" w:rsidRPr="00682B20">
        <w:rPr>
          <w:sz w:val="24"/>
          <w:szCs w:val="24"/>
          <w:lang w:val="en-GB"/>
        </w:rPr>
        <w:t xml:space="preserve">tioned below first. </w:t>
      </w:r>
    </w:p>
    <w:p w14:paraId="7A075C6D" w14:textId="77777777" w:rsidR="00682B20" w:rsidRPr="00682B20" w:rsidRDefault="00682B20" w:rsidP="00261D8B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3F7275C6" w14:textId="05C206B5" w:rsidR="00332D3D" w:rsidRPr="00682B20" w:rsidRDefault="00332D3D" w:rsidP="00682B20">
      <w:pPr>
        <w:spacing w:after="0" w:line="240" w:lineRule="auto"/>
        <w:jc w:val="both"/>
        <w:rPr>
          <w:sz w:val="24"/>
          <w:szCs w:val="24"/>
          <w:lang w:val="en-GB"/>
        </w:rPr>
      </w:pPr>
      <w:r w:rsidRPr="00682B20">
        <w:rPr>
          <w:sz w:val="24"/>
          <w:szCs w:val="24"/>
          <w:lang w:val="en-GB"/>
        </w:rPr>
        <w:t>Parties agree to consider the feasibility and ways of managing HFCs in a contact group</w:t>
      </w:r>
      <w:r w:rsidR="00124AD0" w:rsidRPr="00682B20">
        <w:rPr>
          <w:sz w:val="24"/>
          <w:szCs w:val="24"/>
          <w:lang w:val="en-GB"/>
        </w:rPr>
        <w:t xml:space="preserve">, </w:t>
      </w:r>
      <w:r w:rsidR="00556153">
        <w:rPr>
          <w:sz w:val="24"/>
          <w:szCs w:val="24"/>
          <w:lang w:val="en-GB"/>
        </w:rPr>
        <w:t>where the parties shall resolve</w:t>
      </w:r>
      <w:r w:rsidRPr="00682B20">
        <w:rPr>
          <w:sz w:val="24"/>
          <w:szCs w:val="24"/>
          <w:lang w:val="en-GB"/>
        </w:rPr>
        <w:t xml:space="preserve"> the following </w:t>
      </w:r>
      <w:r w:rsidR="00124AD0" w:rsidRPr="00682B20">
        <w:rPr>
          <w:sz w:val="24"/>
          <w:szCs w:val="24"/>
          <w:lang w:val="en-GB"/>
        </w:rPr>
        <w:t>issues</w:t>
      </w:r>
      <w:r w:rsidRPr="00682B20">
        <w:rPr>
          <w:sz w:val="24"/>
          <w:szCs w:val="24"/>
          <w:lang w:val="en-GB"/>
        </w:rPr>
        <w:t>:</w:t>
      </w:r>
      <w:ins w:id="2" w:author="admin" w:date="2015-07-23T20:08:00Z">
        <w:r w:rsidR="00DC60AC">
          <w:rPr>
            <w:sz w:val="24"/>
            <w:szCs w:val="24"/>
            <w:lang w:val="en-GB"/>
          </w:rPr>
          <w:t>]</w:t>
        </w:r>
      </w:ins>
    </w:p>
    <w:p w14:paraId="7B057073" w14:textId="086B7FE2" w:rsidR="00DC60AC" w:rsidRDefault="00DC60AC">
      <w:pPr>
        <w:tabs>
          <w:tab w:val="left" w:pos="495"/>
        </w:tabs>
        <w:spacing w:after="0" w:line="240" w:lineRule="auto"/>
        <w:jc w:val="both"/>
        <w:rPr>
          <w:ins w:id="3" w:author="admin" w:date="2015-07-23T20:41:00Z"/>
          <w:sz w:val="24"/>
          <w:szCs w:val="24"/>
          <w:lang w:val="en-GB"/>
        </w:rPr>
        <w:pPrChange w:id="4" w:author="admin" w:date="2015-07-23T21:26:00Z">
          <w:pPr>
            <w:spacing w:after="0" w:line="240" w:lineRule="auto"/>
            <w:jc w:val="both"/>
          </w:pPr>
        </w:pPrChange>
      </w:pPr>
    </w:p>
    <w:p w14:paraId="6194D393" w14:textId="06B9198E" w:rsidR="00CB0410" w:rsidRDefault="00CB0410" w:rsidP="00261D8B">
      <w:pPr>
        <w:spacing w:after="0" w:line="240" w:lineRule="auto"/>
        <w:jc w:val="both"/>
        <w:rPr>
          <w:ins w:id="5" w:author="admin" w:date="2015-07-23T20:41:00Z"/>
          <w:sz w:val="24"/>
          <w:szCs w:val="24"/>
          <w:lang w:val="en-GB"/>
        </w:rPr>
      </w:pPr>
      <w:ins w:id="6" w:author="admin" w:date="2015-07-23T20:42:00Z">
        <w:r>
          <w:rPr>
            <w:sz w:val="24"/>
            <w:szCs w:val="24"/>
            <w:lang w:val="en-GB"/>
          </w:rPr>
          <w:t>[</w:t>
        </w:r>
      </w:ins>
      <w:ins w:id="7" w:author="admin" w:date="2015-07-23T20:41:00Z">
        <w:r>
          <w:rPr>
            <w:sz w:val="24"/>
            <w:szCs w:val="24"/>
            <w:lang w:val="en-GB"/>
          </w:rPr>
          <w:t>Parties in a contact group shall consider the feasibility and ways of managing HFCs</w:t>
        </w:r>
      </w:ins>
      <w:ins w:id="8" w:author="admin" w:date="2015-07-23T20:42:00Z">
        <w:r>
          <w:rPr>
            <w:sz w:val="24"/>
            <w:szCs w:val="24"/>
            <w:lang w:val="en-GB"/>
          </w:rPr>
          <w:t xml:space="preserve">, where the parties </w:t>
        </w:r>
      </w:ins>
      <w:ins w:id="9" w:author="admin" w:date="2015-07-23T20:51:00Z">
        <w:r w:rsidR="000F1295">
          <w:rPr>
            <w:sz w:val="24"/>
            <w:szCs w:val="24"/>
            <w:lang w:val="en-GB"/>
          </w:rPr>
          <w:t xml:space="preserve">first </w:t>
        </w:r>
      </w:ins>
      <w:ins w:id="10" w:author="admin" w:date="2015-07-23T20:42:00Z">
        <w:r>
          <w:rPr>
            <w:sz w:val="24"/>
            <w:szCs w:val="24"/>
            <w:lang w:val="en-GB"/>
          </w:rPr>
          <w:t>shall resolve the following issues by formulating processes, mechanisms and approaches as required</w:t>
        </w:r>
      </w:ins>
      <w:ins w:id="11" w:author="admin" w:date="2015-07-23T20:50:00Z">
        <w:r w:rsidR="000F1295">
          <w:rPr>
            <w:sz w:val="24"/>
            <w:szCs w:val="24"/>
            <w:lang w:val="en-GB"/>
          </w:rPr>
          <w:t xml:space="preserve"> thereof</w:t>
        </w:r>
      </w:ins>
      <w:ins w:id="12" w:author="admin" w:date="2015-07-23T20:43:00Z">
        <w:r>
          <w:rPr>
            <w:sz w:val="24"/>
            <w:szCs w:val="24"/>
            <w:lang w:val="en-GB"/>
          </w:rPr>
          <w:t>:]</w:t>
        </w:r>
      </w:ins>
    </w:p>
    <w:p w14:paraId="57B2B7B9" w14:textId="77777777" w:rsidR="00CB0410" w:rsidRDefault="00CB0410" w:rsidP="00261D8B">
      <w:pPr>
        <w:spacing w:after="0" w:line="240" w:lineRule="auto"/>
        <w:jc w:val="both"/>
        <w:rPr>
          <w:ins w:id="13" w:author="admin" w:date="2015-07-23T21:36:00Z"/>
          <w:sz w:val="24"/>
          <w:szCs w:val="24"/>
          <w:lang w:val="en-GB"/>
        </w:rPr>
      </w:pPr>
    </w:p>
    <w:p w14:paraId="6F126569" w14:textId="0221FFFC" w:rsidR="006421B9" w:rsidRDefault="006421B9" w:rsidP="00261D8B">
      <w:pPr>
        <w:spacing w:after="0" w:line="240" w:lineRule="auto"/>
        <w:jc w:val="both"/>
        <w:rPr>
          <w:ins w:id="14" w:author="admin" w:date="2015-07-23T21:37:00Z"/>
          <w:sz w:val="24"/>
          <w:szCs w:val="24"/>
          <w:lang w:val="en-GB"/>
        </w:rPr>
      </w:pPr>
      <w:ins w:id="15" w:author="admin" w:date="2015-07-23T21:37:00Z">
        <w:r>
          <w:rPr>
            <w:sz w:val="24"/>
            <w:szCs w:val="24"/>
            <w:lang w:val="en-GB"/>
          </w:rPr>
          <w:t xml:space="preserve">[Parties in a contact group shall consider the feasibility and ways of managing HFCs, </w:t>
        </w:r>
      </w:ins>
      <w:ins w:id="16" w:author="admin" w:date="2015-07-23T21:39:00Z">
        <w:r>
          <w:rPr>
            <w:sz w:val="24"/>
            <w:szCs w:val="24"/>
            <w:lang w:val="en-GB"/>
          </w:rPr>
          <w:t xml:space="preserve">based on </w:t>
        </w:r>
      </w:ins>
      <w:ins w:id="17" w:author="admin" w:date="2015-07-23T21:37:00Z">
        <w:r>
          <w:rPr>
            <w:sz w:val="24"/>
            <w:szCs w:val="24"/>
            <w:lang w:val="en-GB"/>
          </w:rPr>
          <w:t xml:space="preserve">a common understanding </w:t>
        </w:r>
      </w:ins>
      <w:ins w:id="18" w:author="admin" w:date="2015-07-23T21:39:00Z">
        <w:r>
          <w:rPr>
            <w:sz w:val="24"/>
            <w:szCs w:val="24"/>
            <w:lang w:val="en-GB"/>
          </w:rPr>
          <w:t>of the following issues</w:t>
        </w:r>
      </w:ins>
      <w:ins w:id="19" w:author="admin" w:date="2015-07-23T21:41:00Z">
        <w:r>
          <w:rPr>
            <w:sz w:val="24"/>
            <w:szCs w:val="24"/>
            <w:lang w:val="en-GB"/>
          </w:rPr>
          <w:t>/principles</w:t>
        </w:r>
      </w:ins>
      <w:ins w:id="20" w:author="admin" w:date="2015-07-23T21:40:00Z">
        <w:r>
          <w:rPr>
            <w:sz w:val="24"/>
            <w:szCs w:val="24"/>
            <w:lang w:val="en-GB"/>
          </w:rPr>
          <w:t>:]</w:t>
        </w:r>
      </w:ins>
    </w:p>
    <w:p w14:paraId="5CEAC749" w14:textId="77777777" w:rsidR="006421B9" w:rsidRDefault="006421B9" w:rsidP="00261D8B">
      <w:pPr>
        <w:spacing w:after="0" w:line="240" w:lineRule="auto"/>
        <w:jc w:val="both"/>
        <w:rPr>
          <w:ins w:id="21" w:author="admin" w:date="2015-07-23T21:37:00Z"/>
          <w:sz w:val="24"/>
          <w:szCs w:val="24"/>
          <w:lang w:val="en-GB"/>
        </w:rPr>
      </w:pPr>
    </w:p>
    <w:p w14:paraId="06851B89" w14:textId="2FC969C0" w:rsidR="0072068C" w:rsidRDefault="0072068C" w:rsidP="00261D8B">
      <w:pPr>
        <w:spacing w:after="0" w:line="240" w:lineRule="auto"/>
        <w:jc w:val="both"/>
        <w:rPr>
          <w:ins w:id="22" w:author="admin" w:date="2015-07-23T20:30:00Z"/>
          <w:sz w:val="24"/>
          <w:szCs w:val="24"/>
          <w:lang w:val="en-GB"/>
        </w:rPr>
      </w:pPr>
      <w:ins w:id="23" w:author="admin" w:date="2015-07-23T20:30:00Z">
        <w:r>
          <w:rPr>
            <w:sz w:val="24"/>
            <w:szCs w:val="24"/>
            <w:lang w:val="en-GB"/>
          </w:rPr>
          <w:t>[Parties</w:t>
        </w:r>
      </w:ins>
      <w:ins w:id="24" w:author="admin" w:date="2015-07-23T20:31:00Z">
        <w:r>
          <w:rPr>
            <w:sz w:val="24"/>
            <w:szCs w:val="24"/>
            <w:lang w:val="en-GB"/>
          </w:rPr>
          <w:t>,</w:t>
        </w:r>
      </w:ins>
      <w:ins w:id="25" w:author="admin" w:date="2015-07-23T20:30:00Z">
        <w:r>
          <w:rPr>
            <w:sz w:val="24"/>
            <w:szCs w:val="24"/>
            <w:lang w:val="en-GB"/>
          </w:rPr>
          <w:t xml:space="preserve"> in a contact group</w:t>
        </w:r>
      </w:ins>
      <w:ins w:id="26" w:author="admin" w:date="2015-07-23T20:31:00Z">
        <w:r>
          <w:rPr>
            <w:sz w:val="24"/>
            <w:szCs w:val="24"/>
            <w:lang w:val="en-GB"/>
          </w:rPr>
          <w:t>,</w:t>
        </w:r>
      </w:ins>
      <w:ins w:id="27" w:author="admin" w:date="2015-07-23T20:30:00Z">
        <w:r>
          <w:rPr>
            <w:sz w:val="24"/>
            <w:szCs w:val="24"/>
            <w:lang w:val="en-GB"/>
          </w:rPr>
          <w:t xml:space="preserve"> shall </w:t>
        </w:r>
      </w:ins>
      <w:ins w:id="28" w:author="admin" w:date="2015-07-23T20:34:00Z">
        <w:r>
          <w:rPr>
            <w:sz w:val="24"/>
            <w:szCs w:val="24"/>
            <w:lang w:val="en-GB"/>
          </w:rPr>
          <w:t>[</w:t>
        </w:r>
      </w:ins>
      <w:ins w:id="29" w:author="admin" w:date="2015-07-23T20:30:00Z">
        <w:r>
          <w:rPr>
            <w:sz w:val="24"/>
            <w:szCs w:val="24"/>
            <w:lang w:val="en-GB"/>
          </w:rPr>
          <w:t>resolve</w:t>
        </w:r>
      </w:ins>
      <w:proofErr w:type="gramStart"/>
      <w:ins w:id="30" w:author="admin" w:date="2015-07-23T20:34:00Z">
        <w:r>
          <w:rPr>
            <w:sz w:val="24"/>
            <w:szCs w:val="24"/>
            <w:lang w:val="en-GB"/>
          </w:rPr>
          <w:t>][</w:t>
        </w:r>
        <w:proofErr w:type="gramEnd"/>
        <w:r>
          <w:rPr>
            <w:sz w:val="24"/>
            <w:szCs w:val="24"/>
            <w:lang w:val="en-GB"/>
          </w:rPr>
          <w:t>comprehensively address]</w:t>
        </w:r>
      </w:ins>
      <w:ins w:id="31" w:author="admin" w:date="2015-07-23T20:32:00Z">
        <w:r>
          <w:rPr>
            <w:sz w:val="24"/>
            <w:szCs w:val="24"/>
            <w:lang w:val="en-GB"/>
          </w:rPr>
          <w:t xml:space="preserve">, by </w:t>
        </w:r>
      </w:ins>
      <w:ins w:id="32" w:author="admin" w:date="2015-07-23T20:37:00Z">
        <w:r w:rsidR="00CB0410">
          <w:rPr>
            <w:sz w:val="24"/>
            <w:szCs w:val="24"/>
            <w:lang w:val="en-GB"/>
          </w:rPr>
          <w:t>[</w:t>
        </w:r>
      </w:ins>
      <w:ins w:id="33" w:author="admin" w:date="2015-07-23T20:32:00Z">
        <w:r>
          <w:rPr>
            <w:sz w:val="24"/>
            <w:szCs w:val="24"/>
            <w:lang w:val="en-GB"/>
          </w:rPr>
          <w:t xml:space="preserve">identifying and </w:t>
        </w:r>
      </w:ins>
      <w:ins w:id="34" w:author="admin" w:date="2015-07-23T20:33:00Z">
        <w:r>
          <w:rPr>
            <w:sz w:val="24"/>
            <w:szCs w:val="24"/>
            <w:lang w:val="en-GB"/>
          </w:rPr>
          <w:t>elaborat</w:t>
        </w:r>
      </w:ins>
      <w:ins w:id="35" w:author="admin" w:date="2015-07-23T20:32:00Z">
        <w:r>
          <w:rPr>
            <w:sz w:val="24"/>
            <w:szCs w:val="24"/>
            <w:lang w:val="en-GB"/>
          </w:rPr>
          <w:t>ing</w:t>
        </w:r>
      </w:ins>
      <w:ins w:id="36" w:author="admin" w:date="2015-07-23T20:36:00Z">
        <w:r w:rsidR="00CB0410">
          <w:rPr>
            <w:sz w:val="24"/>
            <w:szCs w:val="24"/>
            <w:lang w:val="en-GB"/>
          </w:rPr>
          <w:t>]</w:t>
        </w:r>
      </w:ins>
      <w:ins w:id="37" w:author="admin" w:date="2015-07-23T20:32:00Z">
        <w:r>
          <w:rPr>
            <w:sz w:val="24"/>
            <w:szCs w:val="24"/>
            <w:lang w:val="en-GB"/>
          </w:rPr>
          <w:t xml:space="preserve"> </w:t>
        </w:r>
      </w:ins>
      <w:ins w:id="38" w:author="admin" w:date="2015-07-23T20:36:00Z">
        <w:r w:rsidR="00CB0410">
          <w:rPr>
            <w:sz w:val="24"/>
            <w:szCs w:val="24"/>
            <w:lang w:val="en-GB"/>
          </w:rPr>
          <w:t xml:space="preserve">[designing and working out] </w:t>
        </w:r>
      </w:ins>
      <w:ins w:id="39" w:author="admin" w:date="2015-07-23T20:32:00Z">
        <w:r>
          <w:rPr>
            <w:sz w:val="24"/>
            <w:szCs w:val="24"/>
            <w:lang w:val="en-GB"/>
          </w:rPr>
          <w:t>process</w:t>
        </w:r>
      </w:ins>
      <w:ins w:id="40" w:author="admin" w:date="2015-07-23T20:33:00Z">
        <w:r>
          <w:rPr>
            <w:sz w:val="24"/>
            <w:szCs w:val="24"/>
            <w:lang w:val="en-GB"/>
          </w:rPr>
          <w:t>es, mechanisms and approaches, the following challenges first:]</w:t>
        </w:r>
      </w:ins>
    </w:p>
    <w:p w14:paraId="3B7E0CA5" w14:textId="77777777" w:rsidR="0072068C" w:rsidRPr="00682B20" w:rsidRDefault="0072068C" w:rsidP="00261D8B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1B3D4F99" w14:textId="3D72D4B5" w:rsidR="00364C8A" w:rsidRPr="0068610B" w:rsidRDefault="00364C8A" w:rsidP="00364C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Recognition of the special situation of developing countries and the principles under the Montreal </w:t>
      </w:r>
      <w:r w:rsidR="00660403" w:rsidRPr="0068610B">
        <w:rPr>
          <w:sz w:val="24"/>
          <w:szCs w:val="24"/>
          <w:lang w:val="en-GB"/>
        </w:rPr>
        <w:t>P</w:t>
      </w:r>
      <w:r w:rsidRPr="0068610B">
        <w:rPr>
          <w:sz w:val="24"/>
          <w:szCs w:val="24"/>
          <w:lang w:val="en-GB"/>
        </w:rPr>
        <w:t xml:space="preserve">rotocol which have enabled </w:t>
      </w:r>
      <w:r w:rsidR="00420C27" w:rsidRPr="0068610B">
        <w:rPr>
          <w:sz w:val="24"/>
          <w:szCs w:val="24"/>
          <w:lang w:val="en-GB"/>
        </w:rPr>
        <w:t xml:space="preserve">sufficient </w:t>
      </w:r>
      <w:r w:rsidRPr="0068610B">
        <w:rPr>
          <w:sz w:val="24"/>
          <w:szCs w:val="24"/>
          <w:lang w:val="en-GB"/>
        </w:rPr>
        <w:t xml:space="preserve">additional time in the implementation of commitments by A5 countries, </w:t>
      </w:r>
    </w:p>
    <w:p w14:paraId="2A28698C" w14:textId="6323108F" w:rsidR="009A2ECC" w:rsidRPr="0068610B" w:rsidRDefault="009A2ECC" w:rsidP="00DF5850">
      <w:pPr>
        <w:spacing w:after="0" w:line="240" w:lineRule="auto"/>
        <w:ind w:left="720"/>
        <w:jc w:val="both"/>
        <w:rPr>
          <w:sz w:val="24"/>
          <w:szCs w:val="24"/>
          <w:lang w:val="en-GB"/>
        </w:rPr>
      </w:pPr>
    </w:p>
    <w:p w14:paraId="0A9E577D" w14:textId="10531A43" w:rsidR="009A2ECC" w:rsidRDefault="009A2ECC" w:rsidP="00682B2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Commitment by non A5 parties to </w:t>
      </w:r>
      <w:r w:rsidR="00AF475F" w:rsidRPr="0068610B">
        <w:rPr>
          <w:sz w:val="24"/>
          <w:szCs w:val="24"/>
          <w:lang w:val="en-GB"/>
        </w:rPr>
        <w:t xml:space="preserve">maintain the </w:t>
      </w:r>
      <w:r w:rsidR="005C2150" w:rsidRPr="0068610B">
        <w:rPr>
          <w:sz w:val="24"/>
          <w:szCs w:val="24"/>
          <w:lang w:val="en-GB"/>
        </w:rPr>
        <w:t xml:space="preserve">MLF as the  </w:t>
      </w:r>
      <w:r w:rsidR="00AF475F" w:rsidRPr="0068610B">
        <w:rPr>
          <w:sz w:val="24"/>
          <w:szCs w:val="24"/>
          <w:lang w:val="en-GB"/>
        </w:rPr>
        <w:t xml:space="preserve">financial mechanism and </w:t>
      </w:r>
      <w:r w:rsidR="00B64F50" w:rsidRPr="0068610B">
        <w:rPr>
          <w:sz w:val="24"/>
          <w:szCs w:val="24"/>
          <w:lang w:val="en-GB"/>
        </w:rPr>
        <w:t xml:space="preserve">provide </w:t>
      </w:r>
      <w:r w:rsidR="005C2150" w:rsidRPr="0068610B">
        <w:rPr>
          <w:sz w:val="24"/>
          <w:szCs w:val="24"/>
          <w:lang w:val="en-GB"/>
        </w:rPr>
        <w:t>additional</w:t>
      </w:r>
      <w:r w:rsidRPr="0068610B">
        <w:rPr>
          <w:sz w:val="24"/>
          <w:szCs w:val="24"/>
          <w:lang w:val="en-GB"/>
        </w:rPr>
        <w:t xml:space="preserve"> f</w:t>
      </w:r>
      <w:r w:rsidR="005C2150" w:rsidRPr="0068610B">
        <w:rPr>
          <w:sz w:val="24"/>
          <w:szCs w:val="24"/>
          <w:lang w:val="en-GB"/>
        </w:rPr>
        <w:t>und</w:t>
      </w:r>
      <w:r w:rsidRPr="0068610B">
        <w:rPr>
          <w:sz w:val="24"/>
          <w:szCs w:val="24"/>
          <w:lang w:val="en-GB"/>
        </w:rPr>
        <w:t xml:space="preserve">ing through MLF to enable A5 compliance with </w:t>
      </w:r>
      <w:r w:rsidR="00B64F50" w:rsidRPr="0068610B">
        <w:rPr>
          <w:sz w:val="24"/>
          <w:szCs w:val="24"/>
          <w:lang w:val="en-GB"/>
        </w:rPr>
        <w:t xml:space="preserve">any </w:t>
      </w:r>
      <w:r w:rsidRPr="0068610B">
        <w:rPr>
          <w:sz w:val="24"/>
          <w:szCs w:val="24"/>
          <w:lang w:val="en-GB"/>
        </w:rPr>
        <w:t>control measures for HFCs</w:t>
      </w:r>
      <w:r w:rsidR="000E19FB">
        <w:rPr>
          <w:sz w:val="24"/>
          <w:szCs w:val="24"/>
          <w:lang w:val="en-GB"/>
        </w:rPr>
        <w:t>,</w:t>
      </w:r>
    </w:p>
    <w:p w14:paraId="63056112" w14:textId="77777777" w:rsidR="000E19FB" w:rsidRPr="000E19FB" w:rsidRDefault="000E19FB" w:rsidP="000E19FB">
      <w:pPr>
        <w:pStyle w:val="ListParagraph"/>
        <w:rPr>
          <w:sz w:val="24"/>
          <w:szCs w:val="24"/>
          <w:lang w:val="en-GB"/>
        </w:rPr>
      </w:pPr>
    </w:p>
    <w:p w14:paraId="5F2329BF" w14:textId="3E2AAD56" w:rsidR="000E19FB" w:rsidRPr="000E19FB" w:rsidRDefault="000E19FB" w:rsidP="000E19F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lastRenderedPageBreak/>
        <w:t>The elements in paragraph 1(a) of decision XXVI/9 in considering the feasibility and the ways of managing HFCs,</w:t>
      </w:r>
    </w:p>
    <w:p w14:paraId="06EB6930" w14:textId="77777777" w:rsidR="00364C8A" w:rsidRPr="0068610B" w:rsidRDefault="00364C8A" w:rsidP="00364C8A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525DEECA" w14:textId="072C5F13" w:rsidR="00364C8A" w:rsidRPr="00682B20" w:rsidRDefault="00407282" w:rsidP="00682B2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>Flexibility in implementation that enables countries to set their own strategies and set their own priorities in sectors and technologies</w:t>
      </w:r>
      <w:r w:rsidR="00D3690C" w:rsidRPr="0068610B">
        <w:rPr>
          <w:sz w:val="24"/>
          <w:szCs w:val="24"/>
          <w:lang w:val="en-GB"/>
        </w:rPr>
        <w:t xml:space="preserve">, </w:t>
      </w:r>
    </w:p>
    <w:p w14:paraId="3B11BC2A" w14:textId="77777777" w:rsidR="001102CE" w:rsidRPr="0068610B" w:rsidRDefault="001102CE" w:rsidP="00364C8A">
      <w:pPr>
        <w:pStyle w:val="ListParagraph"/>
        <w:spacing w:after="0" w:line="240" w:lineRule="auto"/>
        <w:jc w:val="both"/>
        <w:rPr>
          <w:sz w:val="24"/>
          <w:szCs w:val="24"/>
          <w:lang w:val="en-GB"/>
        </w:rPr>
      </w:pPr>
    </w:p>
    <w:p w14:paraId="72981188" w14:textId="7F40CA7A" w:rsidR="006D62ED" w:rsidRDefault="005A6306" w:rsidP="00F36DF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Exemption </w:t>
      </w:r>
      <w:r w:rsidR="00D3690C" w:rsidRPr="0068610B">
        <w:rPr>
          <w:sz w:val="24"/>
          <w:szCs w:val="24"/>
          <w:lang w:val="en-GB"/>
        </w:rPr>
        <w:t xml:space="preserve">process </w:t>
      </w:r>
      <w:r w:rsidRPr="0068610B">
        <w:rPr>
          <w:sz w:val="24"/>
          <w:szCs w:val="24"/>
          <w:lang w:val="en-GB"/>
        </w:rPr>
        <w:t xml:space="preserve">and </w:t>
      </w:r>
      <w:r w:rsidR="00D3690C" w:rsidRPr="0068610B">
        <w:rPr>
          <w:sz w:val="24"/>
          <w:szCs w:val="24"/>
          <w:lang w:val="en-GB"/>
        </w:rPr>
        <w:t>a mechanism for periodic review of alternatives</w:t>
      </w:r>
      <w:r w:rsidR="00F36DF3">
        <w:rPr>
          <w:sz w:val="24"/>
          <w:szCs w:val="24"/>
          <w:lang w:val="en-GB"/>
        </w:rPr>
        <w:t xml:space="preserve"> </w:t>
      </w:r>
      <w:r w:rsidRPr="0068610B">
        <w:rPr>
          <w:sz w:val="24"/>
          <w:szCs w:val="24"/>
          <w:lang w:val="en-GB"/>
        </w:rPr>
        <w:t xml:space="preserve">including </w:t>
      </w:r>
      <w:r w:rsidR="00F36DF3">
        <w:rPr>
          <w:sz w:val="24"/>
          <w:szCs w:val="24"/>
          <w:lang w:val="en-GB"/>
        </w:rPr>
        <w:t xml:space="preserve">the </w:t>
      </w:r>
      <w:r w:rsidRPr="0068610B">
        <w:rPr>
          <w:sz w:val="24"/>
          <w:szCs w:val="24"/>
          <w:lang w:val="en-GB"/>
        </w:rPr>
        <w:t>consideration of availability or lack of availability of alternatives in all sectors in A5 countries</w:t>
      </w:r>
      <w:r w:rsidR="00850605" w:rsidRPr="0068610B">
        <w:rPr>
          <w:sz w:val="24"/>
          <w:szCs w:val="24"/>
          <w:lang w:val="en-GB"/>
        </w:rPr>
        <w:t xml:space="preserve"> and special needs for high ambient countries</w:t>
      </w:r>
      <w:r w:rsidR="00F36DF3">
        <w:rPr>
          <w:sz w:val="24"/>
          <w:szCs w:val="24"/>
          <w:lang w:val="en-GB"/>
        </w:rPr>
        <w:t xml:space="preserve">, </w:t>
      </w:r>
      <w:r w:rsidR="006D62ED">
        <w:rPr>
          <w:sz w:val="24"/>
          <w:szCs w:val="24"/>
          <w:lang w:val="en-GB"/>
        </w:rPr>
        <w:t xml:space="preserve">based on </w:t>
      </w:r>
      <w:r w:rsidR="001102CE">
        <w:rPr>
          <w:sz w:val="24"/>
          <w:szCs w:val="24"/>
          <w:lang w:val="en-GB"/>
        </w:rPr>
        <w:t xml:space="preserve">all </w:t>
      </w:r>
      <w:r w:rsidR="006D62ED">
        <w:rPr>
          <w:sz w:val="24"/>
          <w:szCs w:val="24"/>
          <w:lang w:val="en-GB"/>
        </w:rPr>
        <w:t>the</w:t>
      </w:r>
      <w:r w:rsidR="00060E61">
        <w:rPr>
          <w:sz w:val="24"/>
          <w:szCs w:val="24"/>
          <w:lang w:val="en-GB"/>
        </w:rPr>
        <w:t xml:space="preserve"> elements listed in paragraph 1(a) </w:t>
      </w:r>
      <w:r w:rsidR="00F36DF3">
        <w:rPr>
          <w:sz w:val="24"/>
          <w:szCs w:val="24"/>
          <w:lang w:val="en-GB"/>
        </w:rPr>
        <w:t xml:space="preserve">of decision XXVI/9, </w:t>
      </w:r>
    </w:p>
    <w:p w14:paraId="626BEABB" w14:textId="77777777" w:rsidR="00B81299" w:rsidRPr="00682B20" w:rsidRDefault="00B81299" w:rsidP="00682B20">
      <w:pPr>
        <w:spacing w:after="0" w:line="240" w:lineRule="auto"/>
        <w:ind w:left="360"/>
        <w:jc w:val="both"/>
        <w:rPr>
          <w:sz w:val="24"/>
          <w:szCs w:val="24"/>
          <w:lang w:val="en-GB"/>
        </w:rPr>
      </w:pPr>
    </w:p>
    <w:p w14:paraId="278A35DE" w14:textId="705F0EC3" w:rsidR="00197C9F" w:rsidRPr="00FF5289" w:rsidRDefault="00FF5289" w:rsidP="00FF528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ins w:id="41" w:author="admin" w:date="2015-07-23T20:18:00Z">
        <w:r w:rsidRPr="00FF5289">
          <w:rPr>
            <w:sz w:val="24"/>
            <w:szCs w:val="24"/>
            <w:lang w:val="en-GB"/>
          </w:rPr>
          <w:t>[</w:t>
        </w:r>
      </w:ins>
      <w:r w:rsidR="00197C9F" w:rsidRPr="00FF5289">
        <w:rPr>
          <w:sz w:val="24"/>
          <w:szCs w:val="24"/>
          <w:lang w:val="en-GB"/>
        </w:rPr>
        <w:t xml:space="preserve">Linkage between the availability of </w:t>
      </w:r>
      <w:r w:rsidR="00DE021B" w:rsidRPr="00FF5289">
        <w:rPr>
          <w:sz w:val="24"/>
          <w:szCs w:val="24"/>
          <w:lang w:val="en-GB"/>
        </w:rPr>
        <w:t>alternatives and HCFC phase out,</w:t>
      </w:r>
      <w:ins w:id="42" w:author="admin" w:date="2015-07-23T20:18:00Z">
        <w:r w:rsidRPr="0072068C">
          <w:rPr>
            <w:sz w:val="24"/>
            <w:szCs w:val="24"/>
            <w:lang w:val="en-GB"/>
          </w:rPr>
          <w:t>]</w:t>
        </w:r>
        <w:r>
          <w:rPr>
            <w:sz w:val="24"/>
            <w:szCs w:val="24"/>
            <w:lang w:val="en-GB"/>
          </w:rPr>
          <w:t xml:space="preserve"> </w:t>
        </w:r>
        <w:r w:rsidRPr="00FF5289">
          <w:rPr>
            <w:sz w:val="24"/>
            <w:szCs w:val="24"/>
            <w:lang w:val="en-GB"/>
          </w:rPr>
          <w:t>[</w:t>
        </w:r>
      </w:ins>
      <w:ins w:id="43" w:author="admin" w:date="2015-07-23T20:17:00Z">
        <w:r w:rsidRPr="0072068C">
          <w:rPr>
            <w:sz w:val="24"/>
            <w:szCs w:val="24"/>
            <w:lang w:val="en-GB"/>
          </w:rPr>
          <w:t>R</w:t>
        </w:r>
      </w:ins>
      <w:ins w:id="44" w:author="admin" w:date="2015-07-23T20:16:00Z">
        <w:r w:rsidRPr="0072068C">
          <w:rPr>
            <w:sz w:val="24"/>
            <w:szCs w:val="24"/>
            <w:lang w:val="en-GB"/>
          </w:rPr>
          <w:t>elationship</w:t>
        </w:r>
      </w:ins>
      <w:ins w:id="45" w:author="admin" w:date="2015-07-23T20:18:00Z">
        <w:r w:rsidRPr="0072068C">
          <w:rPr>
            <w:sz w:val="24"/>
            <w:szCs w:val="24"/>
            <w:lang w:val="en-GB"/>
          </w:rPr>
          <w:t xml:space="preserve"> of HFC management</w:t>
        </w:r>
      </w:ins>
      <w:ins w:id="46" w:author="admin" w:date="2015-07-23T20:16:00Z">
        <w:r w:rsidRPr="00FF5289">
          <w:rPr>
            <w:sz w:val="24"/>
            <w:szCs w:val="24"/>
            <w:lang w:val="en-GB"/>
          </w:rPr>
          <w:t xml:space="preserve"> with the H</w:t>
        </w:r>
      </w:ins>
      <w:ins w:id="47" w:author="admin" w:date="2015-07-23T20:17:00Z">
        <w:r w:rsidRPr="00FF5289">
          <w:rPr>
            <w:sz w:val="24"/>
            <w:szCs w:val="24"/>
            <w:lang w:val="en-GB"/>
          </w:rPr>
          <w:t>C</w:t>
        </w:r>
      </w:ins>
      <w:ins w:id="48" w:author="admin" w:date="2015-07-23T20:16:00Z">
        <w:r w:rsidRPr="00FF5289">
          <w:rPr>
            <w:sz w:val="24"/>
            <w:szCs w:val="24"/>
            <w:lang w:val="en-GB"/>
          </w:rPr>
          <w:t>FC phase out</w:t>
        </w:r>
      </w:ins>
      <w:ins w:id="49" w:author="admin" w:date="2015-07-23T20:18:00Z">
        <w:r w:rsidRPr="00FF5289">
          <w:rPr>
            <w:sz w:val="24"/>
            <w:szCs w:val="24"/>
            <w:lang w:val="en-GB"/>
          </w:rPr>
          <w:t>,]</w:t>
        </w:r>
      </w:ins>
    </w:p>
    <w:p w14:paraId="564133D4" w14:textId="77777777" w:rsidR="004D0018" w:rsidRPr="0068610B" w:rsidRDefault="004D0018" w:rsidP="0068610B">
      <w:pPr>
        <w:pStyle w:val="ListParagraph"/>
        <w:spacing w:after="0" w:line="240" w:lineRule="auto"/>
        <w:jc w:val="both"/>
        <w:rPr>
          <w:sz w:val="24"/>
          <w:szCs w:val="24"/>
          <w:lang w:val="en-GB"/>
        </w:rPr>
      </w:pPr>
    </w:p>
    <w:p w14:paraId="7466F68C" w14:textId="507313A5" w:rsidR="00DF5850" w:rsidRPr="0068610B" w:rsidRDefault="00332D3D" w:rsidP="00DF585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N</w:t>
      </w:r>
      <w:r w:rsidR="0026207D" w:rsidRPr="0068610B">
        <w:rPr>
          <w:sz w:val="24"/>
          <w:szCs w:val="24"/>
          <w:lang w:val="en-GB"/>
        </w:rPr>
        <w:t>on-party trade provisions</w:t>
      </w:r>
      <w:r>
        <w:rPr>
          <w:sz w:val="24"/>
          <w:szCs w:val="24"/>
          <w:lang w:val="en-GB"/>
        </w:rPr>
        <w:t xml:space="preserve">, and </w:t>
      </w:r>
      <w:r w:rsidR="0026207D" w:rsidRPr="0068610B">
        <w:rPr>
          <w:sz w:val="24"/>
          <w:szCs w:val="24"/>
          <w:lang w:val="en-GB"/>
        </w:rPr>
        <w:t xml:space="preserve"> </w:t>
      </w:r>
    </w:p>
    <w:p w14:paraId="5DAAE411" w14:textId="77777777" w:rsidR="006027B6" w:rsidRPr="0068610B" w:rsidRDefault="006027B6" w:rsidP="0068610B">
      <w:pPr>
        <w:pStyle w:val="ListParagraph"/>
        <w:spacing w:after="0" w:line="240" w:lineRule="auto"/>
        <w:jc w:val="both"/>
        <w:rPr>
          <w:sz w:val="24"/>
          <w:szCs w:val="24"/>
          <w:lang w:val="en-GB"/>
        </w:rPr>
      </w:pPr>
    </w:p>
    <w:p w14:paraId="0E93F857" w14:textId="0771C507" w:rsidR="006027B6" w:rsidRPr="0068610B" w:rsidRDefault="006027B6" w:rsidP="006027B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>Coordination of the Ozone Secretariat with the UNFCCC Secretariat on legal aspects, synergies and other issues with relation to HFC management under the Montreal Protocol</w:t>
      </w:r>
      <w:r w:rsidR="00682B20">
        <w:rPr>
          <w:sz w:val="24"/>
          <w:szCs w:val="24"/>
          <w:lang w:val="en-GB"/>
        </w:rPr>
        <w:t>.</w:t>
      </w:r>
    </w:p>
    <w:p w14:paraId="528A2F46" w14:textId="77777777" w:rsidR="0067650E" w:rsidRPr="0068610B" w:rsidRDefault="0067650E" w:rsidP="00261D8B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51D4D239" w14:textId="7AA8FF1B" w:rsidR="00332D3D" w:rsidRDefault="0072068C" w:rsidP="00332D3D">
      <w:pPr>
        <w:spacing w:after="0" w:line="240" w:lineRule="auto"/>
        <w:jc w:val="both"/>
        <w:rPr>
          <w:sz w:val="24"/>
          <w:szCs w:val="24"/>
          <w:lang w:val="en-GB"/>
        </w:rPr>
      </w:pPr>
      <w:ins w:id="50" w:author="admin" w:date="2015-07-23T20:34:00Z">
        <w:r>
          <w:rPr>
            <w:sz w:val="24"/>
            <w:szCs w:val="24"/>
            <w:lang w:val="en-GB"/>
          </w:rPr>
          <w:t>[</w:t>
        </w:r>
      </w:ins>
      <w:r w:rsidR="00613057">
        <w:rPr>
          <w:sz w:val="24"/>
          <w:szCs w:val="24"/>
          <w:lang w:val="en-GB"/>
        </w:rPr>
        <w:t>Then</w:t>
      </w:r>
      <w:proofErr w:type="gramStart"/>
      <w:r w:rsidR="00C96246">
        <w:rPr>
          <w:sz w:val="24"/>
          <w:szCs w:val="24"/>
          <w:lang w:val="en-GB"/>
        </w:rPr>
        <w:t xml:space="preserve">, </w:t>
      </w:r>
      <w:ins w:id="51" w:author="admin" w:date="2015-07-23T20:34:00Z">
        <w:r>
          <w:rPr>
            <w:sz w:val="24"/>
            <w:szCs w:val="24"/>
            <w:lang w:val="en-GB"/>
          </w:rPr>
          <w:t>]</w:t>
        </w:r>
      </w:ins>
      <w:proofErr w:type="gramEnd"/>
      <w:r w:rsidR="00332D3D" w:rsidRPr="00682B20">
        <w:rPr>
          <w:sz w:val="24"/>
          <w:szCs w:val="24"/>
          <w:lang w:val="en-GB"/>
        </w:rPr>
        <w:t>Parties will</w:t>
      </w:r>
      <w:r w:rsidR="00550667">
        <w:rPr>
          <w:sz w:val="24"/>
          <w:szCs w:val="24"/>
          <w:lang w:val="en-GB"/>
        </w:rPr>
        <w:t xml:space="preserve"> discuss in the contact group</w:t>
      </w:r>
      <w:r w:rsidR="00332D3D" w:rsidRPr="00682B20">
        <w:rPr>
          <w:sz w:val="24"/>
          <w:szCs w:val="24"/>
          <w:lang w:val="en-GB"/>
        </w:rPr>
        <w:t xml:space="preserve"> the ways of managing HFC</w:t>
      </w:r>
      <w:r w:rsidR="00550667">
        <w:rPr>
          <w:sz w:val="24"/>
          <w:szCs w:val="24"/>
          <w:lang w:val="en-GB"/>
        </w:rPr>
        <w:t>s including</w:t>
      </w:r>
      <w:r w:rsidR="00332D3D" w:rsidRPr="00682B20">
        <w:rPr>
          <w:sz w:val="24"/>
          <w:szCs w:val="24"/>
          <w:lang w:val="en-GB"/>
        </w:rPr>
        <w:t xml:space="preserve"> the proposed amendments</w:t>
      </w:r>
      <w:r w:rsidR="00550667">
        <w:rPr>
          <w:sz w:val="24"/>
          <w:szCs w:val="24"/>
          <w:lang w:val="en-GB"/>
        </w:rPr>
        <w:t xml:space="preserve"> and other options suggested/proposed by Parties</w:t>
      </w:r>
      <w:r w:rsidR="00332D3D" w:rsidRPr="00682B20">
        <w:rPr>
          <w:sz w:val="24"/>
          <w:szCs w:val="24"/>
          <w:lang w:val="en-GB"/>
        </w:rPr>
        <w:t>.</w:t>
      </w:r>
    </w:p>
    <w:p w14:paraId="25163F49" w14:textId="5EEA0DF2" w:rsidR="000D5CF0" w:rsidRDefault="000D5CF0" w:rsidP="0068610B">
      <w:pPr>
        <w:rPr>
          <w:sz w:val="24"/>
          <w:szCs w:val="24"/>
          <w:lang w:val="en-GB"/>
        </w:rPr>
      </w:pPr>
    </w:p>
    <w:p w14:paraId="5A9FCE5D" w14:textId="77777777" w:rsidR="00332D3D" w:rsidRPr="00682B20" w:rsidRDefault="00332D3D" w:rsidP="0068610B">
      <w:pPr>
        <w:rPr>
          <w:sz w:val="24"/>
          <w:szCs w:val="24"/>
        </w:rPr>
      </w:pPr>
    </w:p>
    <w:sectPr w:rsidR="00332D3D" w:rsidRPr="00682B20" w:rsidSect="006D593B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1FD6F" w14:textId="77777777" w:rsidR="00087B75" w:rsidRDefault="00087B75" w:rsidP="00E45B1B">
      <w:pPr>
        <w:spacing w:after="0" w:line="240" w:lineRule="auto"/>
      </w:pPr>
      <w:r>
        <w:separator/>
      </w:r>
    </w:p>
  </w:endnote>
  <w:endnote w:type="continuationSeparator" w:id="0">
    <w:p w14:paraId="7C1306C6" w14:textId="77777777" w:rsidR="00087B75" w:rsidRDefault="00087B75" w:rsidP="00E4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79990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6D9CABA" w14:textId="2479C896" w:rsidR="005D62A5" w:rsidRPr="005D62A5" w:rsidRDefault="005D62A5">
        <w:pPr>
          <w:pStyle w:val="Footer"/>
          <w:jc w:val="center"/>
          <w:rPr>
            <w:sz w:val="18"/>
            <w:szCs w:val="18"/>
          </w:rPr>
        </w:pPr>
        <w:r w:rsidRPr="005D62A5">
          <w:rPr>
            <w:sz w:val="18"/>
            <w:szCs w:val="18"/>
          </w:rPr>
          <w:fldChar w:fldCharType="begin"/>
        </w:r>
        <w:r w:rsidRPr="005D62A5">
          <w:rPr>
            <w:sz w:val="18"/>
            <w:szCs w:val="18"/>
          </w:rPr>
          <w:instrText xml:space="preserve"> PAGE   \* MERGEFORMAT </w:instrText>
        </w:r>
        <w:r w:rsidRPr="005D62A5">
          <w:rPr>
            <w:sz w:val="18"/>
            <w:szCs w:val="18"/>
          </w:rPr>
          <w:fldChar w:fldCharType="separate"/>
        </w:r>
        <w:r w:rsidR="006E79F4">
          <w:rPr>
            <w:noProof/>
            <w:sz w:val="18"/>
            <w:szCs w:val="18"/>
          </w:rPr>
          <w:t>2</w:t>
        </w:r>
        <w:r w:rsidRPr="005D62A5">
          <w:rPr>
            <w:noProof/>
            <w:sz w:val="18"/>
            <w:szCs w:val="18"/>
          </w:rPr>
          <w:fldChar w:fldCharType="end"/>
        </w:r>
      </w:p>
    </w:sdtContent>
  </w:sdt>
  <w:p w14:paraId="3CE1194E" w14:textId="77777777" w:rsidR="00D3690C" w:rsidRDefault="00D369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7E21B8" w14:textId="77777777" w:rsidR="00087B75" w:rsidRDefault="00087B75" w:rsidP="00E45B1B">
      <w:pPr>
        <w:spacing w:after="0" w:line="240" w:lineRule="auto"/>
      </w:pPr>
      <w:r>
        <w:separator/>
      </w:r>
    </w:p>
  </w:footnote>
  <w:footnote w:type="continuationSeparator" w:id="0">
    <w:p w14:paraId="5A220DE1" w14:textId="77777777" w:rsidR="00087B75" w:rsidRDefault="00087B75" w:rsidP="00E45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4938"/>
    <w:multiLevelType w:val="hybridMultilevel"/>
    <w:tmpl w:val="B14E7A1E"/>
    <w:lvl w:ilvl="0" w:tplc="572A69B4">
      <w:start w:val="1"/>
      <w:numFmt w:val="lowerRoman"/>
      <w:lvlText w:val="(%1)"/>
      <w:lvlJc w:val="left"/>
      <w:pPr>
        <w:ind w:left="89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730" w:hanging="360"/>
      </w:pPr>
    </w:lvl>
    <w:lvl w:ilvl="2" w:tplc="0409001B" w:tentative="1">
      <w:start w:val="1"/>
      <w:numFmt w:val="lowerRoman"/>
      <w:lvlText w:val="%3."/>
      <w:lvlJc w:val="right"/>
      <w:pPr>
        <w:ind w:left="9450" w:hanging="180"/>
      </w:pPr>
    </w:lvl>
    <w:lvl w:ilvl="3" w:tplc="0409000F" w:tentative="1">
      <w:start w:val="1"/>
      <w:numFmt w:val="decimal"/>
      <w:lvlText w:val="%4."/>
      <w:lvlJc w:val="left"/>
      <w:pPr>
        <w:ind w:left="10170" w:hanging="360"/>
      </w:pPr>
    </w:lvl>
    <w:lvl w:ilvl="4" w:tplc="04090019" w:tentative="1">
      <w:start w:val="1"/>
      <w:numFmt w:val="lowerLetter"/>
      <w:lvlText w:val="%5."/>
      <w:lvlJc w:val="left"/>
      <w:pPr>
        <w:ind w:left="10890" w:hanging="360"/>
      </w:pPr>
    </w:lvl>
    <w:lvl w:ilvl="5" w:tplc="0409001B" w:tentative="1">
      <w:start w:val="1"/>
      <w:numFmt w:val="lowerRoman"/>
      <w:lvlText w:val="%6."/>
      <w:lvlJc w:val="right"/>
      <w:pPr>
        <w:ind w:left="11610" w:hanging="180"/>
      </w:pPr>
    </w:lvl>
    <w:lvl w:ilvl="6" w:tplc="0409000F" w:tentative="1">
      <w:start w:val="1"/>
      <w:numFmt w:val="decimal"/>
      <w:lvlText w:val="%7."/>
      <w:lvlJc w:val="left"/>
      <w:pPr>
        <w:ind w:left="12330" w:hanging="360"/>
      </w:pPr>
    </w:lvl>
    <w:lvl w:ilvl="7" w:tplc="04090019" w:tentative="1">
      <w:start w:val="1"/>
      <w:numFmt w:val="lowerLetter"/>
      <w:lvlText w:val="%8."/>
      <w:lvlJc w:val="left"/>
      <w:pPr>
        <w:ind w:left="13050" w:hanging="360"/>
      </w:pPr>
    </w:lvl>
    <w:lvl w:ilvl="8" w:tplc="0409001B" w:tentative="1">
      <w:start w:val="1"/>
      <w:numFmt w:val="lowerRoman"/>
      <w:lvlText w:val="%9."/>
      <w:lvlJc w:val="right"/>
      <w:pPr>
        <w:ind w:left="13770" w:hanging="180"/>
      </w:pPr>
    </w:lvl>
  </w:abstractNum>
  <w:abstractNum w:abstractNumId="1">
    <w:nsid w:val="171113A7"/>
    <w:multiLevelType w:val="multilevel"/>
    <w:tmpl w:val="48241D10"/>
    <w:numStyleLink w:val="Normallist"/>
  </w:abstractNum>
  <w:abstractNum w:abstractNumId="2">
    <w:nsid w:val="2F405A94"/>
    <w:multiLevelType w:val="hybridMultilevel"/>
    <w:tmpl w:val="36BE67F2"/>
    <w:lvl w:ilvl="0" w:tplc="CACED94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80A1FF9"/>
    <w:multiLevelType w:val="hybridMultilevel"/>
    <w:tmpl w:val="922629BE"/>
    <w:lvl w:ilvl="0" w:tplc="440029BC">
      <w:start w:val="2"/>
      <w:numFmt w:val="lowerLetter"/>
      <w:lvlText w:val="(%1)"/>
      <w:lvlJc w:val="left"/>
      <w:pPr>
        <w:ind w:left="85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7224D"/>
    <w:multiLevelType w:val="hybridMultilevel"/>
    <w:tmpl w:val="6652B1E8"/>
    <w:lvl w:ilvl="0" w:tplc="40CADC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6">
    <w:nsid w:val="55086582"/>
    <w:multiLevelType w:val="hybridMultilevel"/>
    <w:tmpl w:val="360E305E"/>
    <w:lvl w:ilvl="0" w:tplc="8CBC7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15497"/>
    <w:multiLevelType w:val="hybridMultilevel"/>
    <w:tmpl w:val="45A07488"/>
    <w:lvl w:ilvl="0" w:tplc="4DDEB63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0C41541"/>
    <w:multiLevelType w:val="hybridMultilevel"/>
    <w:tmpl w:val="3196B3A2"/>
    <w:lvl w:ilvl="0" w:tplc="63541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51830"/>
    <w:multiLevelType w:val="hybridMultilevel"/>
    <w:tmpl w:val="6104360C"/>
    <w:lvl w:ilvl="0" w:tplc="70EC8DE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FF017E3"/>
    <w:multiLevelType w:val="hybridMultilevel"/>
    <w:tmpl w:val="C11038D4"/>
    <w:lvl w:ilvl="0" w:tplc="2014F9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2D1BB9"/>
    <w:multiLevelType w:val="hybridMultilevel"/>
    <w:tmpl w:val="D7B4C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D6107"/>
    <w:multiLevelType w:val="hybridMultilevel"/>
    <w:tmpl w:val="656409C2"/>
    <w:lvl w:ilvl="0" w:tplc="6D804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8"/>
  </w:num>
  <w:num w:numId="11">
    <w:abstractNumId w:val="4"/>
  </w:num>
  <w:num w:numId="12">
    <w:abstractNumId w:val="5"/>
  </w:num>
  <w:num w:numId="13">
    <w:abstractNumId w:val="1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ewberg cindy">
    <w15:presenceInfo w15:providerId="Windows Live" w15:userId="f58155dd943f46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B08"/>
    <w:rsid w:val="00003C05"/>
    <w:rsid w:val="00025D9D"/>
    <w:rsid w:val="0004610C"/>
    <w:rsid w:val="000500CE"/>
    <w:rsid w:val="00060E61"/>
    <w:rsid w:val="00077E94"/>
    <w:rsid w:val="00080589"/>
    <w:rsid w:val="00087B75"/>
    <w:rsid w:val="000B322D"/>
    <w:rsid w:val="000C0474"/>
    <w:rsid w:val="000D29BE"/>
    <w:rsid w:val="000D34CA"/>
    <w:rsid w:val="000D5154"/>
    <w:rsid w:val="000D51BB"/>
    <w:rsid w:val="000D5CF0"/>
    <w:rsid w:val="000E19FB"/>
    <w:rsid w:val="000F1295"/>
    <w:rsid w:val="000F1D89"/>
    <w:rsid w:val="000F7B9D"/>
    <w:rsid w:val="00110080"/>
    <w:rsid w:val="001102CE"/>
    <w:rsid w:val="0011221A"/>
    <w:rsid w:val="00124AD0"/>
    <w:rsid w:val="0013410A"/>
    <w:rsid w:val="00141F00"/>
    <w:rsid w:val="001464E5"/>
    <w:rsid w:val="00157562"/>
    <w:rsid w:val="00170D88"/>
    <w:rsid w:val="00195651"/>
    <w:rsid w:val="00195C03"/>
    <w:rsid w:val="00197C9F"/>
    <w:rsid w:val="001A0C54"/>
    <w:rsid w:val="001A5B9F"/>
    <w:rsid w:val="001A7637"/>
    <w:rsid w:val="001F1F00"/>
    <w:rsid w:val="001F3664"/>
    <w:rsid w:val="002062D9"/>
    <w:rsid w:val="0022593E"/>
    <w:rsid w:val="0025285F"/>
    <w:rsid w:val="00261D8B"/>
    <w:rsid w:val="0026207D"/>
    <w:rsid w:val="002665C8"/>
    <w:rsid w:val="00267521"/>
    <w:rsid w:val="002825EB"/>
    <w:rsid w:val="002846FB"/>
    <w:rsid w:val="00284F04"/>
    <w:rsid w:val="002B71B0"/>
    <w:rsid w:val="003014D8"/>
    <w:rsid w:val="00332D3D"/>
    <w:rsid w:val="003402F0"/>
    <w:rsid w:val="00364C8A"/>
    <w:rsid w:val="003660CB"/>
    <w:rsid w:val="003666D3"/>
    <w:rsid w:val="00370010"/>
    <w:rsid w:val="00370F18"/>
    <w:rsid w:val="00371603"/>
    <w:rsid w:val="003C2767"/>
    <w:rsid w:val="003E43CE"/>
    <w:rsid w:val="003F1E54"/>
    <w:rsid w:val="0040632F"/>
    <w:rsid w:val="00407282"/>
    <w:rsid w:val="00412439"/>
    <w:rsid w:val="00420C27"/>
    <w:rsid w:val="00424627"/>
    <w:rsid w:val="00426084"/>
    <w:rsid w:val="00431544"/>
    <w:rsid w:val="00464702"/>
    <w:rsid w:val="00480E48"/>
    <w:rsid w:val="00481AA6"/>
    <w:rsid w:val="00482060"/>
    <w:rsid w:val="004A3C60"/>
    <w:rsid w:val="004A7813"/>
    <w:rsid w:val="004C3F08"/>
    <w:rsid w:val="004D0018"/>
    <w:rsid w:val="004E10FD"/>
    <w:rsid w:val="004F3A23"/>
    <w:rsid w:val="00502C3B"/>
    <w:rsid w:val="00512F34"/>
    <w:rsid w:val="00523D7E"/>
    <w:rsid w:val="0053010C"/>
    <w:rsid w:val="00530482"/>
    <w:rsid w:val="0054230B"/>
    <w:rsid w:val="0054371E"/>
    <w:rsid w:val="00550667"/>
    <w:rsid w:val="00551B3E"/>
    <w:rsid w:val="00556153"/>
    <w:rsid w:val="0056278B"/>
    <w:rsid w:val="005630E0"/>
    <w:rsid w:val="00575BFD"/>
    <w:rsid w:val="0059206D"/>
    <w:rsid w:val="005961E7"/>
    <w:rsid w:val="005A6306"/>
    <w:rsid w:val="005B3096"/>
    <w:rsid w:val="005C2150"/>
    <w:rsid w:val="005C3F11"/>
    <w:rsid w:val="005C6513"/>
    <w:rsid w:val="005D371C"/>
    <w:rsid w:val="005D62A5"/>
    <w:rsid w:val="005E113F"/>
    <w:rsid w:val="005E32AE"/>
    <w:rsid w:val="005E432E"/>
    <w:rsid w:val="005E48E6"/>
    <w:rsid w:val="005E56C0"/>
    <w:rsid w:val="005F2B90"/>
    <w:rsid w:val="005F5A1D"/>
    <w:rsid w:val="006005BF"/>
    <w:rsid w:val="006027B6"/>
    <w:rsid w:val="00607AC9"/>
    <w:rsid w:val="00613057"/>
    <w:rsid w:val="0061548D"/>
    <w:rsid w:val="00616582"/>
    <w:rsid w:val="006421B9"/>
    <w:rsid w:val="00651152"/>
    <w:rsid w:val="00660403"/>
    <w:rsid w:val="00673EAD"/>
    <w:rsid w:val="0067650E"/>
    <w:rsid w:val="00682B20"/>
    <w:rsid w:val="0068610B"/>
    <w:rsid w:val="006A2DCD"/>
    <w:rsid w:val="006B7E67"/>
    <w:rsid w:val="006C0E04"/>
    <w:rsid w:val="006D55A2"/>
    <w:rsid w:val="006D593B"/>
    <w:rsid w:val="006D62ED"/>
    <w:rsid w:val="006D7917"/>
    <w:rsid w:val="006E03AB"/>
    <w:rsid w:val="006E5554"/>
    <w:rsid w:val="006E79F4"/>
    <w:rsid w:val="0072068C"/>
    <w:rsid w:val="00724056"/>
    <w:rsid w:val="00731378"/>
    <w:rsid w:val="007469D9"/>
    <w:rsid w:val="00751974"/>
    <w:rsid w:val="00771085"/>
    <w:rsid w:val="00773FDD"/>
    <w:rsid w:val="007817C0"/>
    <w:rsid w:val="00782BF9"/>
    <w:rsid w:val="007B146B"/>
    <w:rsid w:val="007C3600"/>
    <w:rsid w:val="007C71C5"/>
    <w:rsid w:val="007F192E"/>
    <w:rsid w:val="007F33FA"/>
    <w:rsid w:val="007F6232"/>
    <w:rsid w:val="00807EF1"/>
    <w:rsid w:val="0082328D"/>
    <w:rsid w:val="00850605"/>
    <w:rsid w:val="008736FB"/>
    <w:rsid w:val="00903CE9"/>
    <w:rsid w:val="009102F9"/>
    <w:rsid w:val="009216CF"/>
    <w:rsid w:val="0092408A"/>
    <w:rsid w:val="00940B1A"/>
    <w:rsid w:val="00944249"/>
    <w:rsid w:val="0098466E"/>
    <w:rsid w:val="00990187"/>
    <w:rsid w:val="009A2ECC"/>
    <w:rsid w:val="009C4274"/>
    <w:rsid w:val="009E0F27"/>
    <w:rsid w:val="00A01FBF"/>
    <w:rsid w:val="00A316AC"/>
    <w:rsid w:val="00A4238D"/>
    <w:rsid w:val="00A436EF"/>
    <w:rsid w:val="00A73063"/>
    <w:rsid w:val="00A76E65"/>
    <w:rsid w:val="00AB0E26"/>
    <w:rsid w:val="00AB369C"/>
    <w:rsid w:val="00AC236B"/>
    <w:rsid w:val="00AD1E57"/>
    <w:rsid w:val="00AF34CA"/>
    <w:rsid w:val="00AF475F"/>
    <w:rsid w:val="00B10E38"/>
    <w:rsid w:val="00B13B2A"/>
    <w:rsid w:val="00B14EE9"/>
    <w:rsid w:val="00B20BF0"/>
    <w:rsid w:val="00B21BD3"/>
    <w:rsid w:val="00B26ED0"/>
    <w:rsid w:val="00B34A60"/>
    <w:rsid w:val="00B64F50"/>
    <w:rsid w:val="00B81299"/>
    <w:rsid w:val="00B82C0D"/>
    <w:rsid w:val="00B90CA6"/>
    <w:rsid w:val="00BA4AF9"/>
    <w:rsid w:val="00BB4991"/>
    <w:rsid w:val="00BD16FB"/>
    <w:rsid w:val="00C129F4"/>
    <w:rsid w:val="00C31C2F"/>
    <w:rsid w:val="00C41626"/>
    <w:rsid w:val="00C54F98"/>
    <w:rsid w:val="00C767B0"/>
    <w:rsid w:val="00C96246"/>
    <w:rsid w:val="00CB0410"/>
    <w:rsid w:val="00CC591D"/>
    <w:rsid w:val="00CE2AA9"/>
    <w:rsid w:val="00CE390B"/>
    <w:rsid w:val="00CF761E"/>
    <w:rsid w:val="00D21D44"/>
    <w:rsid w:val="00D35154"/>
    <w:rsid w:val="00D3690C"/>
    <w:rsid w:val="00D75320"/>
    <w:rsid w:val="00D92D1F"/>
    <w:rsid w:val="00D96D52"/>
    <w:rsid w:val="00D976AF"/>
    <w:rsid w:val="00DC60AC"/>
    <w:rsid w:val="00DC702A"/>
    <w:rsid w:val="00DE021B"/>
    <w:rsid w:val="00DF5850"/>
    <w:rsid w:val="00E11D5D"/>
    <w:rsid w:val="00E1445D"/>
    <w:rsid w:val="00E20542"/>
    <w:rsid w:val="00E20FEF"/>
    <w:rsid w:val="00E247A7"/>
    <w:rsid w:val="00E25B3D"/>
    <w:rsid w:val="00E35F09"/>
    <w:rsid w:val="00E4569D"/>
    <w:rsid w:val="00E45B1B"/>
    <w:rsid w:val="00E97B08"/>
    <w:rsid w:val="00EA0FDE"/>
    <w:rsid w:val="00EA5701"/>
    <w:rsid w:val="00EA71FD"/>
    <w:rsid w:val="00ED2150"/>
    <w:rsid w:val="00EF6057"/>
    <w:rsid w:val="00EF7594"/>
    <w:rsid w:val="00F000D8"/>
    <w:rsid w:val="00F016EB"/>
    <w:rsid w:val="00F253BA"/>
    <w:rsid w:val="00F36DF3"/>
    <w:rsid w:val="00F62E0C"/>
    <w:rsid w:val="00F90A7A"/>
    <w:rsid w:val="00F90BF6"/>
    <w:rsid w:val="00FA37D5"/>
    <w:rsid w:val="00FA4EF7"/>
    <w:rsid w:val="00FB275A"/>
    <w:rsid w:val="00FB5615"/>
    <w:rsid w:val="00FC441D"/>
    <w:rsid w:val="00FC5CF5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B823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6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1B"/>
  </w:style>
  <w:style w:type="paragraph" w:styleId="Footer">
    <w:name w:val="footer"/>
    <w:basedOn w:val="Normal"/>
    <w:link w:val="Foot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1B"/>
  </w:style>
  <w:style w:type="paragraph" w:styleId="BalloonText">
    <w:name w:val="Balloon Text"/>
    <w:basedOn w:val="Normal"/>
    <w:link w:val="BalloonTextChar"/>
    <w:uiPriority w:val="99"/>
    <w:semiHidden/>
    <w:unhideWhenUsed/>
    <w:rsid w:val="000D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0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0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063"/>
    <w:rPr>
      <w:vertAlign w:val="superscript"/>
    </w:rPr>
  </w:style>
  <w:style w:type="numbering" w:customStyle="1" w:styleId="Normallist">
    <w:name w:val="Normal_list"/>
    <w:basedOn w:val="NoList"/>
    <w:rsid w:val="004A3C60"/>
    <w:pPr>
      <w:numPr>
        <w:numId w:val="12"/>
      </w:numPr>
    </w:pPr>
  </w:style>
  <w:style w:type="paragraph" w:customStyle="1" w:styleId="Normalnumber">
    <w:name w:val="Normal_number"/>
    <w:basedOn w:val="Normal"/>
    <w:link w:val="NormalnumberChar"/>
    <w:rsid w:val="004A3C60"/>
    <w:pPr>
      <w:numPr>
        <w:numId w:val="13"/>
      </w:numPr>
      <w:tabs>
        <w:tab w:val="left" w:pos="624"/>
      </w:tabs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numberChar">
    <w:name w:val="Normal_number Char"/>
    <w:link w:val="Normalnumber"/>
    <w:locked/>
    <w:rsid w:val="004A3C6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32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6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1B"/>
  </w:style>
  <w:style w:type="paragraph" w:styleId="Footer">
    <w:name w:val="footer"/>
    <w:basedOn w:val="Normal"/>
    <w:link w:val="Foot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1B"/>
  </w:style>
  <w:style w:type="paragraph" w:styleId="BalloonText">
    <w:name w:val="Balloon Text"/>
    <w:basedOn w:val="Normal"/>
    <w:link w:val="BalloonTextChar"/>
    <w:uiPriority w:val="99"/>
    <w:semiHidden/>
    <w:unhideWhenUsed/>
    <w:rsid w:val="000D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0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0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063"/>
    <w:rPr>
      <w:vertAlign w:val="superscript"/>
    </w:rPr>
  </w:style>
  <w:style w:type="numbering" w:customStyle="1" w:styleId="Normallist">
    <w:name w:val="Normal_list"/>
    <w:basedOn w:val="NoList"/>
    <w:rsid w:val="004A3C60"/>
    <w:pPr>
      <w:numPr>
        <w:numId w:val="12"/>
      </w:numPr>
    </w:pPr>
  </w:style>
  <w:style w:type="paragraph" w:customStyle="1" w:styleId="Normalnumber">
    <w:name w:val="Normal_number"/>
    <w:basedOn w:val="Normal"/>
    <w:link w:val="NormalnumberChar"/>
    <w:rsid w:val="004A3C60"/>
    <w:pPr>
      <w:numPr>
        <w:numId w:val="13"/>
      </w:numPr>
      <w:tabs>
        <w:tab w:val="left" w:pos="624"/>
      </w:tabs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numberChar">
    <w:name w:val="Normal_number Char"/>
    <w:link w:val="Normalnumber"/>
    <w:locked/>
    <w:rsid w:val="004A3C6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32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ymbol xmlns="36365EFE-F230-45D2-9E4E-15B38DA2421D">23 july 2015</Document_x0020_Symbo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A72AC06FCB84682F374F28B363569" ma:contentTypeVersion="" ma:contentTypeDescription="Create a new document." ma:contentTypeScope="" ma:versionID="7c8c995601322dfce126d7e63341e93f">
  <xsd:schema xmlns:xsd="http://www.w3.org/2001/XMLSchema" xmlns:xs="http://www.w3.org/2001/XMLSchema" xmlns:p="http://schemas.microsoft.com/office/2006/metadata/properties" xmlns:ns2="36365EFE-F230-45D2-9E4E-15B38DA2421D" targetNamespace="http://schemas.microsoft.com/office/2006/metadata/properties" ma:root="true" ma:fieldsID="3a85af1a7f69dce224817f4bb90545c0" ns2:_="">
    <xsd:import namespace="36365EFE-F230-45D2-9E4E-15B38DA2421D"/>
    <xsd:element name="properties">
      <xsd:complexType>
        <xsd:sequence>
          <xsd:element name="documentManagement">
            <xsd:complexType>
              <xsd:all>
                <xsd:element ref="ns2:Document_x0020_Symbo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65EFE-F230-45D2-9E4E-15B38DA2421D" elementFormDefault="qualified">
    <xsd:import namespace="http://schemas.microsoft.com/office/2006/documentManagement/types"/>
    <xsd:import namespace="http://schemas.microsoft.com/office/infopath/2007/PartnerControls"/>
    <xsd:element name="Document_x0020_Symbol" ma:index="8" ma:displayName="Document Symbol" ma:internalName="Document_x0020_Symbo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10E813-DE68-4BA0-B106-BB2CFC87239A}"/>
</file>

<file path=customXml/itemProps2.xml><?xml version="1.0" encoding="utf-8"?>
<ds:datastoreItem xmlns:ds="http://schemas.openxmlformats.org/officeDocument/2006/customXml" ds:itemID="{73DC1B72-87E9-44CE-BA34-31F5CDB0EE9A}"/>
</file>

<file path=customXml/itemProps3.xml><?xml version="1.0" encoding="utf-8"?>
<ds:datastoreItem xmlns:ds="http://schemas.openxmlformats.org/officeDocument/2006/customXml" ds:itemID="{8CA46432-1AF7-4843-9A79-2D543A171804}"/>
</file>

<file path=customXml/itemProps4.xml><?xml version="1.0" encoding="utf-8"?>
<ds:datastoreItem xmlns:ds="http://schemas.openxmlformats.org/officeDocument/2006/customXml" ds:itemID="{B5AB8124-006E-4F9D-B847-D0FD0A60D6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of the co-convenors - cleaned draft - 10pm, 13 July 2015</vt:lpstr>
    </vt:vector>
  </TitlesOfParts>
  <Company>Aramco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- 23 july 2015 - 10pm</dc:title>
  <dc:creator>Gilly Bankobeza</dc:creator>
  <cp:lastModifiedBy>admin</cp:lastModifiedBy>
  <cp:revision>2</cp:revision>
  <cp:lastPrinted>2015-07-22T16:17:00Z</cp:lastPrinted>
  <dcterms:created xsi:type="dcterms:W3CDTF">2015-07-23T19:55:00Z</dcterms:created>
  <dcterms:modified xsi:type="dcterms:W3CDTF">2015-07-23T19:55:00Z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0x010100A8EA72AC06FCB84682F374F28B363569</vt:lpwstr>
  </property>
</Properties>
</file>