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855" w:rsidRPr="006308D9" w:rsidRDefault="00A06DF6" w:rsidP="00F46855">
      <w:pPr>
        <w:pStyle w:val="CH2"/>
      </w:pPr>
      <w:r>
        <w:rPr>
          <w:lang w:val="en-US" w:eastAsia="x-none"/>
        </w:rPr>
        <w:tab/>
      </w:r>
      <w:r>
        <w:rPr>
          <w:lang w:val="en-US" w:eastAsia="x-none"/>
        </w:rPr>
        <w:tab/>
      </w:r>
      <w:r w:rsidR="00F46855" w:rsidRPr="006308D9">
        <w:t>Draft decision XI</w:t>
      </w:r>
      <w:proofErr w:type="gramStart"/>
      <w:r w:rsidR="00F46855" w:rsidRPr="006308D9">
        <w:t>/[</w:t>
      </w:r>
      <w:proofErr w:type="gramEnd"/>
      <w:r w:rsidR="00F46855" w:rsidRPr="006308D9">
        <w:t>AA]: Financial reports and budgets for the Vienna Convention</w:t>
      </w:r>
    </w:p>
    <w:p w:rsidR="00F46855" w:rsidRPr="006308D9" w:rsidRDefault="00F46855" w:rsidP="00F46855">
      <w:pPr>
        <w:tabs>
          <w:tab w:val="left" w:pos="624"/>
        </w:tabs>
        <w:spacing w:after="120"/>
        <w:ind w:left="1247" w:firstLine="624"/>
        <w:rPr>
          <w:b/>
          <w:i/>
        </w:rPr>
      </w:pPr>
      <w:r w:rsidRPr="006308D9">
        <w:rPr>
          <w:i/>
        </w:rPr>
        <w:t xml:space="preserve">The Conference </w:t>
      </w:r>
      <w:r w:rsidRPr="00F30B80">
        <w:rPr>
          <w:i/>
        </w:rPr>
        <w:t>of the Parties</w:t>
      </w:r>
      <w:r w:rsidRPr="006308D9">
        <w:rPr>
          <w:i/>
        </w:rPr>
        <w:t xml:space="preserve"> decides:</w:t>
      </w:r>
    </w:p>
    <w:p w:rsidR="00F46855" w:rsidRPr="006308D9" w:rsidRDefault="00F46855" w:rsidP="00F46855">
      <w:pPr>
        <w:tabs>
          <w:tab w:val="left" w:pos="624"/>
        </w:tabs>
        <w:spacing w:after="120"/>
        <w:ind w:left="1247" w:firstLine="624"/>
        <w:rPr>
          <w:rFonts w:eastAsia="Batang"/>
          <w:b/>
          <w:i/>
        </w:rPr>
      </w:pPr>
      <w:r w:rsidRPr="006308D9">
        <w:rPr>
          <w:rFonts w:eastAsia="Batang"/>
          <w:i/>
        </w:rPr>
        <w:t xml:space="preserve">Recalling </w:t>
      </w:r>
      <w:r w:rsidRPr="006308D9">
        <w:rPr>
          <w:rFonts w:eastAsia="Batang"/>
        </w:rPr>
        <w:t>decision X/4 on financial reports and budgets for the Vienna Convention</w:t>
      </w:r>
      <w:r w:rsidRPr="00651CA3">
        <w:rPr>
          <w:rFonts w:eastAsia="Batang"/>
        </w:rPr>
        <w:t xml:space="preserve"> </w:t>
      </w:r>
      <w:r w:rsidRPr="006308D9">
        <w:rPr>
          <w:rFonts w:eastAsia="Batang"/>
        </w:rPr>
        <w:t>for the Protection of the Ozone Layer,</w:t>
      </w:r>
    </w:p>
    <w:p w:rsidR="00F46855" w:rsidRPr="00533FB6" w:rsidRDefault="00F46855" w:rsidP="00F46855">
      <w:pPr>
        <w:tabs>
          <w:tab w:val="left" w:pos="624"/>
        </w:tabs>
        <w:spacing w:after="120"/>
        <w:ind w:left="1247" w:firstLine="624"/>
        <w:rPr>
          <w:b/>
          <w:lang w:val="en"/>
        </w:rPr>
      </w:pPr>
      <w:r w:rsidRPr="006308D9">
        <w:rPr>
          <w:i/>
        </w:rPr>
        <w:t xml:space="preserve">Taking note </w:t>
      </w:r>
      <w:r w:rsidRPr="006308D9">
        <w:t xml:space="preserve">of the financial report on the Trust Fund for the Vienna Convention </w:t>
      </w:r>
      <w:r w:rsidRPr="006308D9">
        <w:rPr>
          <w:lang w:val="en"/>
        </w:rPr>
        <w:t xml:space="preserve">for </w:t>
      </w:r>
      <w:r w:rsidRPr="006308D9">
        <w:t xml:space="preserve">the </w:t>
      </w:r>
      <w:r w:rsidRPr="006308D9">
        <w:rPr>
          <w:bCs/>
          <w:color w:val="000000"/>
        </w:rPr>
        <w:t>fiscal year</w:t>
      </w:r>
      <w:r w:rsidRPr="006308D9">
        <w:t xml:space="preserve"> 2016,</w:t>
      </w:r>
      <w:r w:rsidRPr="00533FB6">
        <w:rPr>
          <w:vertAlign w:val="superscript"/>
        </w:rPr>
        <w:footnoteReference w:id="1"/>
      </w:r>
    </w:p>
    <w:p w:rsidR="00F46855" w:rsidRPr="006308D9" w:rsidRDefault="00F46855" w:rsidP="00F46855">
      <w:pPr>
        <w:tabs>
          <w:tab w:val="left" w:pos="624"/>
        </w:tabs>
        <w:spacing w:after="120"/>
        <w:ind w:left="1247" w:firstLine="624"/>
        <w:rPr>
          <w:b/>
          <w:lang w:val="en"/>
        </w:rPr>
      </w:pPr>
      <w:r w:rsidRPr="006308D9">
        <w:rPr>
          <w:i/>
          <w:lang w:val="en"/>
        </w:rPr>
        <w:t xml:space="preserve">Recognizing </w:t>
      </w:r>
      <w:r w:rsidRPr="006308D9">
        <w:rPr>
          <w:lang w:val="en"/>
        </w:rPr>
        <w:t xml:space="preserve">that </w:t>
      </w:r>
      <w:r w:rsidRPr="00E114EE">
        <w:rPr>
          <w:lang w:val="en"/>
        </w:rPr>
        <w:t>voluntary contributions</w:t>
      </w:r>
      <w:r>
        <w:rPr>
          <w:lang w:val="en"/>
        </w:rPr>
        <w:t xml:space="preserve"> once agreed</w:t>
      </w:r>
      <w:r w:rsidRPr="006308D9">
        <w:rPr>
          <w:lang w:val="en"/>
        </w:rPr>
        <w:t xml:space="preserve"> are an essential complement for the effective implementation of the Vienna Convention,</w:t>
      </w:r>
    </w:p>
    <w:p w:rsidR="00F46855" w:rsidRPr="006308D9" w:rsidRDefault="00F46855" w:rsidP="00F46855">
      <w:pPr>
        <w:tabs>
          <w:tab w:val="left" w:pos="624"/>
        </w:tabs>
        <w:spacing w:after="120"/>
        <w:ind w:left="1247" w:firstLine="624"/>
        <w:rPr>
          <w:rFonts w:eastAsia="Batang"/>
        </w:rPr>
      </w:pPr>
      <w:r w:rsidRPr="006308D9">
        <w:rPr>
          <w:i/>
          <w:lang w:val="en"/>
        </w:rPr>
        <w:t xml:space="preserve">Welcoming </w:t>
      </w:r>
      <w:r w:rsidRPr="006308D9">
        <w:rPr>
          <w:lang w:val="en"/>
        </w:rPr>
        <w:t>the continued efficient management by the Secretariat of the finances of the Trust Fund for the Vienna Convention</w:t>
      </w:r>
      <w:r w:rsidRPr="006308D9">
        <w:rPr>
          <w:rFonts w:eastAsia="Batang"/>
        </w:rPr>
        <w:t>,</w:t>
      </w:r>
    </w:p>
    <w:p w:rsidR="00F46855" w:rsidRPr="006308D9" w:rsidRDefault="00F46855" w:rsidP="00F46855">
      <w:pPr>
        <w:numPr>
          <w:ilvl w:val="0"/>
          <w:numId w:val="38"/>
        </w:numPr>
        <w:tabs>
          <w:tab w:val="clear" w:pos="1247"/>
          <w:tab w:val="clear" w:pos="1814"/>
          <w:tab w:val="clear" w:pos="2381"/>
          <w:tab w:val="clear" w:pos="2948"/>
          <w:tab w:val="clear" w:pos="3515"/>
          <w:tab w:val="left" w:pos="624"/>
        </w:tabs>
        <w:spacing w:after="120"/>
        <w:ind w:left="1247" w:firstLine="624"/>
        <w:rPr>
          <w:rFonts w:eastAsia="Batang"/>
        </w:rPr>
      </w:pPr>
      <w:r w:rsidRPr="006308D9">
        <w:rPr>
          <w:rFonts w:eastAsia="Batang"/>
        </w:rPr>
        <w:t>To take note with appreciation of the financial report of the Trust Fund for the fiscal year 2016 and the report on the actual expenditures for 2016 as compared to the approved budget for that year;</w:t>
      </w:r>
    </w:p>
    <w:p w:rsidR="00F46855" w:rsidRPr="006D0A2F" w:rsidRDefault="00F46855" w:rsidP="00F46855">
      <w:pPr>
        <w:pStyle w:val="NormalNonumber"/>
        <w:numPr>
          <w:ilvl w:val="0"/>
          <w:numId w:val="38"/>
        </w:numPr>
        <w:rPr>
          <w:rFonts w:eastAsia="Batang"/>
        </w:rPr>
      </w:pPr>
      <w:r w:rsidRPr="006308D9">
        <w:rPr>
          <w:rFonts w:eastAsia="Batang"/>
        </w:rPr>
        <w:t xml:space="preserve">To reaffirm a working capital reserve equivalent to 15 per cent of the </w:t>
      </w:r>
      <w:ins w:id="0" w:author="COLLIGNON Marine" w:date="2017-11-22T16:19:00Z">
        <w:r>
          <w:rPr>
            <w:rFonts w:eastAsia="Batang"/>
          </w:rPr>
          <w:t xml:space="preserve">annual average of the triennial operational budgets for the triennium </w:t>
        </w:r>
      </w:ins>
      <w:del w:id="1" w:author="COLLIGNON Marine" w:date="2017-11-22T14:55:00Z">
        <w:r w:rsidRPr="006308D9" w:rsidDel="00E34FA2">
          <w:rPr>
            <w:rFonts w:eastAsia="Batang"/>
          </w:rPr>
          <w:delText>proposed revised budget for 2017</w:delText>
        </w:r>
      </w:del>
      <w:ins w:id="2" w:author="COLLIGNON Marine" w:date="2017-11-22T14:55:00Z">
        <w:r>
          <w:rPr>
            <w:rFonts w:eastAsia="Batang"/>
          </w:rPr>
          <w:t>2018-2020</w:t>
        </w:r>
      </w:ins>
      <w:r w:rsidRPr="006308D9">
        <w:rPr>
          <w:rFonts w:eastAsia="Batang"/>
        </w:rPr>
        <w:t xml:space="preserve"> </w:t>
      </w:r>
      <w:r w:rsidRPr="006308D9">
        <w:t>to be used to meet the final expenditures under the Trust Fund;</w:t>
      </w:r>
    </w:p>
    <w:p w:rsidR="00F46855" w:rsidRPr="00533FB6" w:rsidRDefault="00F46855" w:rsidP="00F46855">
      <w:pPr>
        <w:numPr>
          <w:ilvl w:val="0"/>
          <w:numId w:val="38"/>
        </w:numPr>
        <w:tabs>
          <w:tab w:val="clear" w:pos="1247"/>
          <w:tab w:val="clear" w:pos="1814"/>
          <w:tab w:val="clear" w:pos="2381"/>
          <w:tab w:val="clear" w:pos="2948"/>
          <w:tab w:val="clear" w:pos="3515"/>
          <w:tab w:val="left" w:pos="624"/>
        </w:tabs>
        <w:spacing w:after="120"/>
        <w:ind w:left="1247" w:firstLine="624"/>
        <w:rPr>
          <w:rFonts w:eastAsia="Batang"/>
        </w:rPr>
      </w:pPr>
      <w:r w:rsidRPr="006308D9">
        <w:rPr>
          <w:rFonts w:eastAsia="Batang"/>
        </w:rPr>
        <w:t>To approve the revised 2017 budget for the Trust Fund in the amount of [$XX], the budget for 2018 in the amount of [$XX], the budget for 2019 in the amount of [$XX] and the budget for 2020 in the amount of [$XX],</w:t>
      </w:r>
      <w:r w:rsidRPr="00533FB6">
        <w:rPr>
          <w:rFonts w:eastAsia="Batang"/>
        </w:rPr>
        <w:t xml:space="preserve"> as set out in annex [XX] to the report of the </w:t>
      </w:r>
      <w:r>
        <w:rPr>
          <w:rFonts w:eastAsia="Batang"/>
        </w:rPr>
        <w:t xml:space="preserve">combined </w:t>
      </w:r>
      <w:r w:rsidRPr="00533FB6">
        <w:rPr>
          <w:rFonts w:eastAsia="Batang"/>
        </w:rPr>
        <w:t>eleventh meeting of the Conference of the Parties to the Vienna Convention and the Twenty-Ninth Meeting of the Parties to the Montreal Protocol;</w:t>
      </w:r>
      <w:r w:rsidRPr="00533FB6">
        <w:rPr>
          <w:rFonts w:eastAsia="Batang"/>
          <w:vertAlign w:val="superscript"/>
        </w:rPr>
        <w:footnoteReference w:id="2"/>
      </w:r>
    </w:p>
    <w:p w:rsidR="00F46855" w:rsidRPr="006308D9" w:rsidRDefault="00F46855" w:rsidP="00F46855">
      <w:pPr>
        <w:numPr>
          <w:ilvl w:val="0"/>
          <w:numId w:val="38"/>
        </w:numPr>
        <w:tabs>
          <w:tab w:val="clear" w:pos="1247"/>
          <w:tab w:val="clear" w:pos="1814"/>
          <w:tab w:val="clear" w:pos="2381"/>
          <w:tab w:val="clear" w:pos="2948"/>
          <w:tab w:val="clear" w:pos="3515"/>
          <w:tab w:val="left" w:pos="624"/>
        </w:tabs>
        <w:spacing w:after="120"/>
        <w:ind w:left="1247" w:firstLine="624"/>
        <w:rPr>
          <w:rFonts w:eastAsia="Batang"/>
          <w:lang w:val="en-US"/>
        </w:rPr>
      </w:pPr>
      <w:r w:rsidRPr="00533FB6">
        <w:rPr>
          <w:rFonts w:eastAsia="Batang"/>
          <w:lang w:val="en-US"/>
        </w:rPr>
        <w:t xml:space="preserve">To </w:t>
      </w:r>
      <w:r w:rsidRPr="006308D9">
        <w:rPr>
          <w:rFonts w:eastAsia="Batang"/>
          <w:lang w:val="en-US"/>
        </w:rPr>
        <w:t xml:space="preserve">approve the contributions to be paid by the parties of[$XX] in 2018, [$XX] in 2019 and [$XX] in 2020 as set out in annex [XX] to the report of the eleventh meeting of the Conference of the Parties to the Vienna Convention </w:t>
      </w:r>
      <w:r w:rsidRPr="006308D9">
        <w:rPr>
          <w:rFonts w:eastAsia="Batang"/>
        </w:rPr>
        <w:t>and the Twenty-Ninth Meeting of the Parties to the Montreal Protocol</w:t>
      </w:r>
      <w:r w:rsidRPr="006308D9">
        <w:rPr>
          <w:rFonts w:eastAsia="Batang"/>
          <w:lang w:val="en-US"/>
        </w:rPr>
        <w:t>;</w:t>
      </w:r>
    </w:p>
    <w:p w:rsidR="00F46855" w:rsidRDefault="00F46855" w:rsidP="00F46855">
      <w:pPr>
        <w:numPr>
          <w:ilvl w:val="0"/>
          <w:numId w:val="38"/>
        </w:numPr>
        <w:tabs>
          <w:tab w:val="clear" w:pos="1247"/>
          <w:tab w:val="clear" w:pos="1814"/>
          <w:tab w:val="clear" w:pos="2381"/>
          <w:tab w:val="clear" w:pos="2948"/>
          <w:tab w:val="clear" w:pos="3515"/>
          <w:tab w:val="left" w:pos="624"/>
        </w:tabs>
        <w:spacing w:after="120"/>
        <w:ind w:left="1247" w:firstLine="624"/>
        <w:rPr>
          <w:ins w:id="3" w:author="COLLIGNON Marine" w:date="2017-11-22T14:56:00Z"/>
          <w:rFonts w:eastAsia="Batang"/>
          <w:lang w:val="en-US"/>
        </w:rPr>
      </w:pPr>
      <w:r w:rsidRPr="006308D9">
        <w:rPr>
          <w:rFonts w:eastAsia="Batang"/>
          <w:lang w:val="en-US"/>
        </w:rPr>
        <w:t>To urge all parties to pay their outstanding contributions as well as their future contributions promptly and in full;</w:t>
      </w:r>
    </w:p>
    <w:p w:rsidR="00F46855" w:rsidRDefault="00F46855" w:rsidP="00F46855">
      <w:pPr>
        <w:pStyle w:val="Normalnumber"/>
        <w:numPr>
          <w:ilvl w:val="0"/>
          <w:numId w:val="38"/>
        </w:numPr>
        <w:tabs>
          <w:tab w:val="clear" w:pos="1247"/>
          <w:tab w:val="clear" w:pos="1814"/>
          <w:tab w:val="clear" w:pos="2381"/>
          <w:tab w:val="clear" w:pos="2948"/>
          <w:tab w:val="clear" w:pos="3515"/>
          <w:tab w:val="left" w:pos="624"/>
        </w:tabs>
        <w:rPr>
          <w:ins w:id="4" w:author="COLLIGNON Marine" w:date="2017-11-22T14:56:00Z"/>
        </w:rPr>
      </w:pPr>
      <w:commentRangeStart w:id="5"/>
      <w:ins w:id="6" w:author="COLLIGNON Marine" w:date="2017-11-22T14:56:00Z">
        <w:r w:rsidRPr="006308D9">
          <w:t>To note with concern that a number of parties have not paid their contributions</w:t>
        </w:r>
        <w:r w:rsidRPr="00533FB6">
          <w:t xml:space="preserve"> for 2017 and prior years, and to urge those parties to pay both their outstanding contributions and their future contributions promptly and in full</w:t>
        </w:r>
        <w:r w:rsidRPr="006308D9">
          <w:t>;</w:t>
        </w:r>
      </w:ins>
    </w:p>
    <w:p w:rsidR="00F46855" w:rsidRPr="004767FD" w:rsidRDefault="00F46855" w:rsidP="00F46855">
      <w:pPr>
        <w:pStyle w:val="Normalnumber"/>
        <w:numPr>
          <w:ilvl w:val="0"/>
          <w:numId w:val="38"/>
        </w:numPr>
        <w:tabs>
          <w:tab w:val="clear" w:pos="1247"/>
          <w:tab w:val="clear" w:pos="1814"/>
          <w:tab w:val="clear" w:pos="2381"/>
          <w:tab w:val="clear" w:pos="2948"/>
          <w:tab w:val="clear" w:pos="3515"/>
        </w:tabs>
        <w:rPr>
          <w:ins w:id="7" w:author="COLLIGNON Marine" w:date="2017-11-22T14:56:00Z"/>
        </w:rPr>
      </w:pPr>
      <w:ins w:id="8" w:author="COLLIGNON Marine" w:date="2017-11-22T14:56:00Z">
        <w:r w:rsidRPr="004767FD">
          <w:t xml:space="preserve">To request the Executive Secretary and to invite the President of the </w:t>
        </w:r>
      </w:ins>
      <w:ins w:id="9" w:author="COLLIGNON Marine" w:date="2017-11-22T16:20:00Z">
        <w:r>
          <w:t xml:space="preserve">Conference </w:t>
        </w:r>
      </w:ins>
      <w:ins w:id="10" w:author="COLLIGNON Marine" w:date="2017-11-22T14:56:00Z">
        <w:r w:rsidRPr="004767FD">
          <w:t xml:space="preserve">of the Parties to enter into discussions with any party whose contributions are outstanding for two or more years with a view to finding a way forward, and to request that the Executive Secretary report to the </w:t>
        </w:r>
      </w:ins>
      <w:ins w:id="11" w:author="COLLIGNON Marine" w:date="2017-11-22T16:20:00Z">
        <w:r>
          <w:t>12</w:t>
        </w:r>
        <w:r w:rsidRPr="006D0A2F">
          <w:rPr>
            <w:vertAlign w:val="superscript"/>
            <w:rPrChange w:id="12" w:author="COLLIGNON Marine" w:date="2017-11-22T16:20:00Z">
              <w:rPr/>
            </w:rPrChange>
          </w:rPr>
          <w:t>th</w:t>
        </w:r>
        <w:r>
          <w:t xml:space="preserve"> Conference</w:t>
        </w:r>
      </w:ins>
      <w:ins w:id="13" w:author="COLLIGNON Marine" w:date="2017-11-22T14:56:00Z">
        <w:r w:rsidRPr="004767FD">
          <w:t xml:space="preserve"> of the Parties on the outcome of the discussions;</w:t>
        </w:r>
      </w:ins>
    </w:p>
    <w:p w:rsidR="00F46855" w:rsidRPr="004767FD" w:rsidRDefault="00F46855" w:rsidP="00F46855">
      <w:pPr>
        <w:pStyle w:val="Normalnumber"/>
        <w:numPr>
          <w:ilvl w:val="0"/>
          <w:numId w:val="38"/>
        </w:numPr>
        <w:tabs>
          <w:tab w:val="clear" w:pos="1247"/>
          <w:tab w:val="clear" w:pos="1814"/>
          <w:tab w:val="clear" w:pos="2381"/>
          <w:tab w:val="clear" w:pos="2948"/>
          <w:tab w:val="clear" w:pos="3515"/>
        </w:tabs>
        <w:rPr>
          <w:ins w:id="14" w:author="COLLIGNON Marine" w:date="2017-11-22T14:56:00Z"/>
        </w:rPr>
      </w:pPr>
      <w:ins w:id="15" w:author="COLLIGNON Marine" w:date="2017-11-22T14:56:00Z">
        <w:r w:rsidRPr="004767FD">
          <w:t>To decide to further consider how to address outstanding contributions to the trust fund at its next meeting and requests the Executive Secretary to continue to publish and regularly update information on the status of contributions to the Protocol's Trust Funds;</w:t>
        </w:r>
      </w:ins>
    </w:p>
    <w:p w:rsidR="00F46855" w:rsidRDefault="00F46855" w:rsidP="00F46855">
      <w:pPr>
        <w:pStyle w:val="Normalnumber"/>
        <w:numPr>
          <w:ilvl w:val="0"/>
          <w:numId w:val="38"/>
        </w:numPr>
        <w:tabs>
          <w:tab w:val="clear" w:pos="1247"/>
          <w:tab w:val="clear" w:pos="1814"/>
          <w:tab w:val="clear" w:pos="2381"/>
          <w:tab w:val="clear" w:pos="2948"/>
          <w:tab w:val="clear" w:pos="3515"/>
        </w:tabs>
        <w:rPr>
          <w:ins w:id="16" w:author="COLLIGNON Marine" w:date="2017-11-22T14:56:00Z"/>
        </w:rPr>
      </w:pPr>
      <w:ins w:id="17" w:author="COLLIGNON Marine" w:date="2017-11-22T14:56:00Z">
        <w:r w:rsidRPr="004767FD">
          <w:t>To request the Secretariat to ensure the full utilization of programme suppo</w:t>
        </w:r>
        <w:r>
          <w:t>rt costs available to it in 201</w:t>
        </w:r>
      </w:ins>
      <w:ins w:id="18" w:author="COLLIGNON Marine" w:date="2017-11-22T16:20:00Z">
        <w:r>
          <w:t>8-2020</w:t>
        </w:r>
      </w:ins>
      <w:ins w:id="19" w:author="COLLIGNON Marine" w:date="2017-11-22T14:56:00Z">
        <w:r w:rsidRPr="004767FD">
          <w:t xml:space="preserve"> and later years and where possible to offset those costs against the administrative components of the approved budget;</w:t>
        </w:r>
      </w:ins>
    </w:p>
    <w:p w:rsidR="00F46855" w:rsidRDefault="00F46855" w:rsidP="00F46855">
      <w:pPr>
        <w:pStyle w:val="Normalnumber"/>
        <w:numPr>
          <w:ilvl w:val="0"/>
          <w:numId w:val="38"/>
        </w:numPr>
        <w:tabs>
          <w:tab w:val="clear" w:pos="1247"/>
          <w:tab w:val="clear" w:pos="1814"/>
          <w:tab w:val="clear" w:pos="2381"/>
          <w:tab w:val="clear" w:pos="2948"/>
          <w:tab w:val="clear" w:pos="3515"/>
        </w:tabs>
        <w:rPr>
          <w:ins w:id="20" w:author="COLLIGNON Marine" w:date="2017-11-22T16:21:00Z"/>
        </w:rPr>
      </w:pPr>
      <w:ins w:id="21" w:author="COLLIGNON Marine" w:date="2017-11-22T14:56:00Z">
        <w:r w:rsidRPr="004767FD">
          <w:t xml:space="preserve">To request the Secretariat to indicate in future financial reports of the Trust Fund for the </w:t>
        </w:r>
      </w:ins>
      <w:ins w:id="22" w:author="COLLIGNON Marine" w:date="2017-11-22T16:20:00Z">
        <w:r>
          <w:t>Vienna convention</w:t>
        </w:r>
      </w:ins>
      <w:ins w:id="23" w:author="COLLIGNON Marine" w:date="2017-11-22T14:56:00Z">
        <w:r w:rsidRPr="004767FD">
          <w:t xml:space="preserve"> the amounts of cash on hand in the section entitled “Total reserves and fund balances” in addition to contributions that have not yet been received.</w:t>
        </w:r>
      </w:ins>
      <w:commentRangeEnd w:id="5"/>
      <w:ins w:id="24" w:author="COLLIGNON Marine" w:date="2017-11-22T16:24:00Z">
        <w:r>
          <w:rPr>
            <w:rStyle w:val="CommentReference"/>
          </w:rPr>
          <w:commentReference w:id="5"/>
        </w:r>
      </w:ins>
    </w:p>
    <w:p w:rsidR="00F46855" w:rsidRPr="006D0A2F" w:rsidRDefault="00F46855">
      <w:pPr>
        <w:pStyle w:val="Normalnumber"/>
        <w:numPr>
          <w:ilvl w:val="0"/>
          <w:numId w:val="38"/>
        </w:numPr>
        <w:tabs>
          <w:tab w:val="clear" w:pos="1247"/>
          <w:tab w:val="clear" w:pos="1814"/>
          <w:tab w:val="clear" w:pos="2381"/>
          <w:tab w:val="clear" w:pos="2948"/>
          <w:tab w:val="clear" w:pos="3515"/>
        </w:tabs>
        <w:jc w:val="both"/>
        <w:rPr>
          <w:ins w:id="25" w:author="COLLIGNON Marine" w:date="2017-11-22T14:55:00Z"/>
          <w:rFonts w:eastAsia="Batang"/>
        </w:rPr>
        <w:pPrChange w:id="26" w:author="COLLIGNON Marine" w:date="2017-11-22T16:22:00Z">
          <w:pPr>
            <w:pStyle w:val="Normalnumber"/>
            <w:numPr>
              <w:numId w:val="38"/>
            </w:numPr>
            <w:tabs>
              <w:tab w:val="clear" w:pos="567"/>
              <w:tab w:val="clear" w:pos="1247"/>
              <w:tab w:val="clear" w:pos="1814"/>
              <w:tab w:val="clear" w:pos="2381"/>
              <w:tab w:val="clear" w:pos="2948"/>
              <w:tab w:val="clear" w:pos="3515"/>
            </w:tabs>
            <w:ind w:left="1607" w:hanging="360"/>
          </w:pPr>
        </w:pPrChange>
      </w:pPr>
      <w:commentRangeStart w:id="27"/>
      <w:ins w:id="28" w:author="COLLIGNON Marine" w:date="2017-11-22T16:21:00Z">
        <w:r w:rsidRPr="006D0A2F">
          <w:rPr>
            <w:rFonts w:eastAsia="Calibri"/>
          </w:rPr>
          <w:t xml:space="preserve">Requests the  Executive  Secretary  to  prepare  a  results-based  budget  and  work </w:t>
        </w:r>
        <w:r>
          <w:rPr>
            <w:rFonts w:eastAsia="Calibri"/>
          </w:rPr>
          <w:t xml:space="preserve">programmes for the </w:t>
        </w:r>
      </w:ins>
      <w:ins w:id="29" w:author="COLLIGNON Marine" w:date="2017-11-22T16:22:00Z">
        <w:r>
          <w:rPr>
            <w:rFonts w:eastAsia="Calibri"/>
          </w:rPr>
          <w:t>tr</w:t>
        </w:r>
      </w:ins>
      <w:ins w:id="30" w:author="COLLIGNON Marine" w:date="2017-11-22T16:21:00Z">
        <w:r>
          <w:rPr>
            <w:rFonts w:eastAsia="Calibri"/>
          </w:rPr>
          <w:t>iennium 202</w:t>
        </w:r>
      </w:ins>
      <w:ins w:id="31" w:author="COLLIGNON Marine" w:date="2017-11-22T16:22:00Z">
        <w:r>
          <w:rPr>
            <w:rFonts w:eastAsia="Calibri"/>
          </w:rPr>
          <w:t>1</w:t>
        </w:r>
      </w:ins>
      <w:ins w:id="32" w:author="COLLIGNON Marine" w:date="2017-11-22T16:21:00Z">
        <w:r w:rsidRPr="006D0A2F">
          <w:rPr>
            <w:rFonts w:eastAsia="Calibri"/>
          </w:rPr>
          <w:t>−</w:t>
        </w:r>
        <w:r>
          <w:rPr>
            <w:rFonts w:eastAsia="Calibri"/>
          </w:rPr>
          <w:t>202</w:t>
        </w:r>
      </w:ins>
      <w:ins w:id="33" w:author="COLLIGNON Marine" w:date="2017-11-22T16:22:00Z">
        <w:r>
          <w:rPr>
            <w:rFonts w:eastAsia="Calibri"/>
          </w:rPr>
          <w:t>3</w:t>
        </w:r>
      </w:ins>
      <w:ins w:id="34" w:author="COLLIGNON Marine" w:date="2017-11-22T16:21:00Z">
        <w:r w:rsidRPr="006D0A2F">
          <w:rPr>
            <w:rFonts w:eastAsia="Calibri"/>
          </w:rPr>
          <w:t>, presenting  two  budget  scenarios,  and  work  programmes  based  on  the  projected  needs  for the  biennium  in  (1)  a  zero  nominal  growth  scenario;  and  (2)  a  scenario  based  on  further recommended  adjustments  to  the  first  scenario  and  the  added  costs  or  savings  related  to them;</w:t>
        </w:r>
      </w:ins>
      <w:commentRangeEnd w:id="27"/>
      <w:ins w:id="35" w:author="COLLIGNON Marine" w:date="2017-11-22T16:22:00Z">
        <w:r>
          <w:rPr>
            <w:rStyle w:val="CommentReference"/>
          </w:rPr>
          <w:commentReference w:id="27"/>
        </w:r>
      </w:ins>
    </w:p>
    <w:p w:rsidR="00E34FA2" w:rsidRPr="00E34FA2" w:rsidRDefault="00E34FA2" w:rsidP="00F46855">
      <w:pPr>
        <w:pStyle w:val="CH2"/>
        <w:rPr>
          <w:rFonts w:eastAsia="Batang"/>
          <w:lang w:val="en-US"/>
        </w:rPr>
      </w:pPr>
    </w:p>
    <w:p w:rsidR="00C03ABE" w:rsidRPr="00533FB6" w:rsidRDefault="00C03ABE" w:rsidP="00A06DF6">
      <w:pPr>
        <w:pStyle w:val="CH2"/>
      </w:pPr>
      <w:r w:rsidRPr="006308D9">
        <w:tab/>
      </w:r>
    </w:p>
    <w:p w:rsidR="00981F19" w:rsidRDefault="00981F19" w:rsidP="00981F19">
      <w:pPr>
        <w:pStyle w:val="ZZAnxtitle"/>
      </w:pPr>
      <w:r>
        <w:t>Annex I</w:t>
      </w:r>
    </w:p>
    <w:p w:rsidR="00981F19" w:rsidRPr="001F0F53" w:rsidRDefault="00981F19" w:rsidP="00981F19">
      <w:pPr>
        <w:pStyle w:val="ZZAnxtitle"/>
      </w:pPr>
      <w:r w:rsidRPr="001F0F53">
        <w:t xml:space="preserve">Trust fund for the </w:t>
      </w:r>
      <w:r>
        <w:t xml:space="preserve">Vienna Convention for the Protection of the Ozone Layer </w:t>
      </w:r>
    </w:p>
    <w:p w:rsidR="00981F19" w:rsidRPr="001F0F53" w:rsidRDefault="00981F19" w:rsidP="00981F19">
      <w:pPr>
        <w:pStyle w:val="CH3"/>
        <w:rPr>
          <w:rFonts w:eastAsiaTheme="minorHAnsi"/>
        </w:rPr>
      </w:pPr>
      <w:r w:rsidRPr="001F0F53">
        <w:rPr>
          <w:rFonts w:eastAsiaTheme="minorHAnsi"/>
        </w:rPr>
        <w:tab/>
      </w:r>
      <w:r w:rsidRPr="001F0F53">
        <w:rPr>
          <w:rFonts w:eastAsiaTheme="minorHAnsi"/>
        </w:rPr>
        <w:tab/>
      </w:r>
      <w:r>
        <w:rPr>
          <w:rFonts w:eastAsiaTheme="minorHAnsi"/>
        </w:rPr>
        <w:t>Approved revised 2017, approved budgets for 2018, 2019</w:t>
      </w:r>
      <w:r w:rsidRPr="001F0F53">
        <w:rPr>
          <w:rFonts w:eastAsiaTheme="minorHAnsi"/>
        </w:rPr>
        <w:t xml:space="preserve"> </w:t>
      </w:r>
      <w:r>
        <w:rPr>
          <w:rFonts w:eastAsiaTheme="minorHAnsi"/>
        </w:rPr>
        <w:t xml:space="preserve">and 2020 </w:t>
      </w:r>
      <w:r w:rsidRPr="001F0F53">
        <w:rPr>
          <w:rFonts w:eastAsiaTheme="minorHAnsi"/>
        </w:rPr>
        <w:t>(in United States dollars)</w:t>
      </w:r>
    </w:p>
    <w:p w:rsidR="00786FA4" w:rsidRPr="00533FB6" w:rsidRDefault="00786FA4" w:rsidP="00A06DF6">
      <w:pPr>
        <w:pStyle w:val="CH2"/>
      </w:pPr>
    </w:p>
    <w:tbl>
      <w:tblPr>
        <w:tblW w:w="4850" w:type="pct"/>
        <w:jc w:val="right"/>
        <w:tblLayout w:type="fixed"/>
        <w:tblLook w:val="04A0" w:firstRow="1" w:lastRow="0" w:firstColumn="1" w:lastColumn="0" w:noHBand="0" w:noVBand="1"/>
      </w:tblPr>
      <w:tblGrid>
        <w:gridCol w:w="1048"/>
        <w:gridCol w:w="3599"/>
        <w:gridCol w:w="976"/>
        <w:gridCol w:w="953"/>
        <w:gridCol w:w="891"/>
        <w:gridCol w:w="30"/>
        <w:gridCol w:w="891"/>
        <w:gridCol w:w="1033"/>
      </w:tblGrid>
      <w:tr w:rsidR="00930315" w:rsidRPr="00005D87" w:rsidTr="00C463DA">
        <w:trPr>
          <w:trHeight w:val="63"/>
          <w:tblHeader/>
          <w:jc w:val="right"/>
        </w:trPr>
        <w:tc>
          <w:tcPr>
            <w:tcW w:w="556" w:type="pct"/>
            <w:tcBorders>
              <w:top w:val="single" w:sz="8" w:space="0" w:color="auto"/>
              <w:left w:val="nil"/>
              <w:bottom w:val="single" w:sz="12" w:space="0" w:color="auto"/>
              <w:right w:val="nil"/>
            </w:tcBorders>
            <w:vAlign w:val="center"/>
          </w:tcPr>
          <w:p w:rsidR="00930315" w:rsidRPr="00005D87" w:rsidRDefault="00930315" w:rsidP="00C463DA">
            <w:pPr>
              <w:keepNext/>
              <w:keepLines/>
              <w:spacing w:before="40" w:after="40"/>
              <w:rPr>
                <w:i/>
                <w:color w:val="000000"/>
                <w:sz w:val="18"/>
              </w:rPr>
            </w:pPr>
            <w:r w:rsidRPr="00005D87">
              <w:rPr>
                <w:i/>
                <w:color w:val="000000"/>
                <w:sz w:val="18"/>
              </w:rPr>
              <w:t>Budget</w:t>
            </w:r>
            <w:r>
              <w:rPr>
                <w:i/>
                <w:color w:val="000000"/>
                <w:sz w:val="18"/>
              </w:rPr>
              <w:t xml:space="preserve"> </w:t>
            </w:r>
            <w:r w:rsidRPr="00005D87">
              <w:rPr>
                <w:i/>
                <w:color w:val="000000"/>
                <w:sz w:val="18"/>
              </w:rPr>
              <w:t>line</w:t>
            </w:r>
          </w:p>
        </w:tc>
        <w:tc>
          <w:tcPr>
            <w:tcW w:w="1910" w:type="pct"/>
            <w:tcBorders>
              <w:top w:val="single" w:sz="8" w:space="0" w:color="auto"/>
              <w:left w:val="nil"/>
              <w:bottom w:val="single" w:sz="12" w:space="0" w:color="auto"/>
              <w:right w:val="nil"/>
            </w:tcBorders>
            <w:shd w:val="clear" w:color="auto" w:fill="auto"/>
            <w:vAlign w:val="center"/>
            <w:hideMark/>
          </w:tcPr>
          <w:p w:rsidR="00930315" w:rsidRPr="00005D87" w:rsidRDefault="00930315" w:rsidP="00C463DA">
            <w:pPr>
              <w:keepNext/>
              <w:keepLines/>
              <w:spacing w:before="40" w:after="40"/>
              <w:rPr>
                <w:i/>
                <w:color w:val="000000"/>
                <w:sz w:val="18"/>
              </w:rPr>
            </w:pPr>
            <w:r w:rsidRPr="00005D87">
              <w:rPr>
                <w:i/>
                <w:color w:val="000000"/>
                <w:sz w:val="18"/>
              </w:rPr>
              <w:t>Cost category</w:t>
            </w:r>
          </w:p>
        </w:tc>
        <w:tc>
          <w:tcPr>
            <w:tcW w:w="518" w:type="pct"/>
            <w:tcBorders>
              <w:top w:val="single" w:sz="8" w:space="0" w:color="auto"/>
              <w:left w:val="nil"/>
              <w:bottom w:val="single" w:sz="12" w:space="0" w:color="auto"/>
              <w:right w:val="nil"/>
            </w:tcBorders>
          </w:tcPr>
          <w:p w:rsidR="00930315" w:rsidRPr="00005D87" w:rsidRDefault="00930315" w:rsidP="00C463DA">
            <w:pPr>
              <w:keepNext/>
              <w:keepLines/>
              <w:spacing w:before="40" w:after="40"/>
              <w:jc w:val="center"/>
              <w:rPr>
                <w:i/>
                <w:color w:val="000000"/>
                <w:sz w:val="18"/>
              </w:rPr>
            </w:pPr>
            <w:r w:rsidRPr="00005D87">
              <w:rPr>
                <w:i/>
                <w:color w:val="000000"/>
                <w:sz w:val="18"/>
              </w:rPr>
              <w:t>Approved 2017</w:t>
            </w:r>
          </w:p>
        </w:tc>
        <w:tc>
          <w:tcPr>
            <w:tcW w:w="506" w:type="pct"/>
            <w:tcBorders>
              <w:top w:val="single" w:sz="8" w:space="0" w:color="auto"/>
              <w:left w:val="nil"/>
              <w:bottom w:val="single" w:sz="12" w:space="0" w:color="auto"/>
              <w:right w:val="nil"/>
            </w:tcBorders>
          </w:tcPr>
          <w:p w:rsidR="00930315" w:rsidRPr="00005D87" w:rsidRDefault="00930315" w:rsidP="00C463DA">
            <w:pPr>
              <w:keepNext/>
              <w:keepLines/>
              <w:spacing w:before="40" w:after="40"/>
              <w:jc w:val="center"/>
              <w:rPr>
                <w:i/>
                <w:color w:val="000000"/>
                <w:sz w:val="18"/>
              </w:rPr>
            </w:pPr>
            <w:r w:rsidRPr="00005D87">
              <w:rPr>
                <w:i/>
                <w:color w:val="000000"/>
                <w:sz w:val="18"/>
              </w:rPr>
              <w:t>Revised 2017</w:t>
            </w:r>
          </w:p>
        </w:tc>
        <w:tc>
          <w:tcPr>
            <w:tcW w:w="489" w:type="pct"/>
            <w:gridSpan w:val="2"/>
            <w:tcBorders>
              <w:top w:val="single" w:sz="8" w:space="0" w:color="auto"/>
              <w:left w:val="nil"/>
              <w:bottom w:val="single" w:sz="12" w:space="0" w:color="auto"/>
              <w:right w:val="nil"/>
            </w:tcBorders>
            <w:shd w:val="clear" w:color="auto" w:fill="auto"/>
          </w:tcPr>
          <w:p w:rsidR="00930315" w:rsidRPr="00005D87" w:rsidRDefault="00930315" w:rsidP="00C463DA">
            <w:pPr>
              <w:keepNext/>
              <w:keepLines/>
              <w:spacing w:before="40" w:after="40"/>
              <w:jc w:val="center"/>
              <w:rPr>
                <w:i/>
                <w:color w:val="000000"/>
                <w:sz w:val="18"/>
              </w:rPr>
            </w:pPr>
            <w:r w:rsidRPr="00005D87">
              <w:rPr>
                <w:i/>
                <w:color w:val="000000"/>
                <w:sz w:val="18"/>
              </w:rPr>
              <w:t>Proposed 2018</w:t>
            </w:r>
          </w:p>
        </w:tc>
        <w:tc>
          <w:tcPr>
            <w:tcW w:w="473" w:type="pct"/>
            <w:tcBorders>
              <w:top w:val="single" w:sz="8" w:space="0" w:color="auto"/>
              <w:left w:val="nil"/>
              <w:bottom w:val="single" w:sz="12" w:space="0" w:color="auto"/>
              <w:right w:val="nil"/>
            </w:tcBorders>
            <w:shd w:val="clear" w:color="auto" w:fill="auto"/>
          </w:tcPr>
          <w:p w:rsidR="00930315" w:rsidRPr="00005D87" w:rsidRDefault="00930315" w:rsidP="00C463DA">
            <w:pPr>
              <w:keepNext/>
              <w:keepLines/>
              <w:spacing w:before="40" w:after="40"/>
              <w:jc w:val="center"/>
              <w:rPr>
                <w:i/>
                <w:color w:val="000000"/>
                <w:sz w:val="18"/>
              </w:rPr>
            </w:pPr>
            <w:r w:rsidRPr="00005D87">
              <w:rPr>
                <w:i/>
                <w:color w:val="000000"/>
                <w:sz w:val="18"/>
              </w:rPr>
              <w:t>Proposed 2019</w:t>
            </w:r>
          </w:p>
        </w:tc>
        <w:tc>
          <w:tcPr>
            <w:tcW w:w="548" w:type="pct"/>
            <w:tcBorders>
              <w:top w:val="single" w:sz="8" w:space="0" w:color="auto"/>
              <w:left w:val="nil"/>
              <w:bottom w:val="single" w:sz="12" w:space="0" w:color="auto"/>
              <w:right w:val="nil"/>
            </w:tcBorders>
            <w:shd w:val="clear" w:color="auto" w:fill="auto"/>
          </w:tcPr>
          <w:p w:rsidR="00930315" w:rsidRPr="00005D87" w:rsidRDefault="00930315" w:rsidP="00C463DA">
            <w:pPr>
              <w:keepNext/>
              <w:keepLines/>
              <w:spacing w:before="40" w:after="40"/>
              <w:jc w:val="center"/>
              <w:rPr>
                <w:i/>
                <w:color w:val="000000"/>
                <w:sz w:val="18"/>
              </w:rPr>
            </w:pPr>
            <w:r w:rsidRPr="00005D87">
              <w:rPr>
                <w:i/>
                <w:color w:val="000000"/>
                <w:sz w:val="18"/>
              </w:rPr>
              <w:t>Proposed 2020</w:t>
            </w:r>
          </w:p>
        </w:tc>
      </w:tr>
      <w:tr w:rsidR="00930315" w:rsidRPr="00005D87" w:rsidTr="00C463DA">
        <w:trPr>
          <w:trHeight w:val="73"/>
          <w:jc w:val="right"/>
        </w:trPr>
        <w:tc>
          <w:tcPr>
            <w:tcW w:w="556" w:type="pct"/>
            <w:tcBorders>
              <w:top w:val="single" w:sz="12" w:space="0" w:color="auto"/>
              <w:left w:val="nil"/>
              <w:bottom w:val="single" w:sz="4" w:space="0" w:color="auto"/>
              <w:right w:val="nil"/>
            </w:tcBorders>
          </w:tcPr>
          <w:p w:rsidR="00930315" w:rsidRPr="00005D87" w:rsidRDefault="00930315" w:rsidP="00C463DA">
            <w:pPr>
              <w:keepNext/>
              <w:keepLines/>
              <w:spacing w:before="40" w:after="40"/>
              <w:jc w:val="right"/>
              <w:rPr>
                <w:color w:val="000000"/>
                <w:sz w:val="18"/>
              </w:rPr>
            </w:pPr>
            <w:r w:rsidRPr="00EC0C78">
              <w:rPr>
                <w:color w:val="000000"/>
                <w:sz w:val="18"/>
              </w:rPr>
              <w:t>1000</w:t>
            </w:r>
          </w:p>
        </w:tc>
        <w:tc>
          <w:tcPr>
            <w:tcW w:w="1910" w:type="pct"/>
            <w:tcBorders>
              <w:top w:val="single" w:sz="12" w:space="0" w:color="auto"/>
              <w:left w:val="nil"/>
              <w:bottom w:val="single" w:sz="4" w:space="0" w:color="auto"/>
              <w:right w:val="nil"/>
            </w:tcBorders>
            <w:shd w:val="clear" w:color="auto" w:fill="auto"/>
            <w:noWrap/>
            <w:hideMark/>
          </w:tcPr>
          <w:p w:rsidR="00930315" w:rsidRPr="00005D87" w:rsidRDefault="00930315" w:rsidP="00C463DA">
            <w:pPr>
              <w:keepNext/>
              <w:keepLines/>
              <w:spacing w:before="40" w:after="40"/>
              <w:rPr>
                <w:color w:val="000000"/>
                <w:sz w:val="18"/>
              </w:rPr>
            </w:pPr>
            <w:r w:rsidRPr="00005D87">
              <w:rPr>
                <w:color w:val="000000"/>
                <w:sz w:val="18"/>
              </w:rPr>
              <w:t>Employee salaries, allowances and benefits</w:t>
            </w:r>
          </w:p>
        </w:tc>
        <w:tc>
          <w:tcPr>
            <w:tcW w:w="518" w:type="pct"/>
            <w:tcBorders>
              <w:top w:val="single" w:sz="12" w:space="0" w:color="auto"/>
              <w:left w:val="nil"/>
              <w:bottom w:val="single" w:sz="4" w:space="0" w:color="auto"/>
              <w:right w:val="nil"/>
            </w:tcBorders>
          </w:tcPr>
          <w:p w:rsidR="00930315" w:rsidRPr="00005D87" w:rsidRDefault="00930315" w:rsidP="00C463DA">
            <w:pPr>
              <w:spacing w:before="40" w:after="40"/>
              <w:jc w:val="right"/>
              <w:rPr>
                <w:color w:val="000000"/>
                <w:sz w:val="18"/>
              </w:rPr>
            </w:pPr>
            <w:r w:rsidRPr="00005D87">
              <w:rPr>
                <w:color w:val="000000"/>
                <w:sz w:val="18"/>
              </w:rPr>
              <w:t>5</w:t>
            </w:r>
            <w:r>
              <w:rPr>
                <w:color w:val="000000"/>
                <w:sz w:val="18"/>
              </w:rPr>
              <w:t xml:space="preserve">60 </w:t>
            </w:r>
            <w:r w:rsidRPr="00005D87">
              <w:rPr>
                <w:color w:val="000000"/>
                <w:sz w:val="18"/>
              </w:rPr>
              <w:t>020</w:t>
            </w:r>
          </w:p>
        </w:tc>
        <w:tc>
          <w:tcPr>
            <w:tcW w:w="506" w:type="pct"/>
            <w:tcBorders>
              <w:top w:val="single" w:sz="12" w:space="0" w:color="auto"/>
              <w:left w:val="nil"/>
              <w:bottom w:val="single" w:sz="4" w:space="0" w:color="auto"/>
              <w:right w:val="nil"/>
            </w:tcBorders>
          </w:tcPr>
          <w:p w:rsidR="00930315" w:rsidRPr="00005D87" w:rsidRDefault="00930315" w:rsidP="00C463DA">
            <w:pPr>
              <w:spacing w:before="40" w:after="40"/>
              <w:jc w:val="right"/>
              <w:rPr>
                <w:color w:val="000000"/>
                <w:sz w:val="18"/>
              </w:rPr>
            </w:pPr>
            <w:r>
              <w:rPr>
                <w:color w:val="000000"/>
                <w:sz w:val="18"/>
              </w:rPr>
              <w:t xml:space="preserve">555 </w:t>
            </w:r>
            <w:r w:rsidRPr="00005D87">
              <w:rPr>
                <w:color w:val="000000"/>
                <w:sz w:val="18"/>
              </w:rPr>
              <w:t>875</w:t>
            </w:r>
          </w:p>
        </w:tc>
        <w:tc>
          <w:tcPr>
            <w:tcW w:w="473" w:type="pct"/>
            <w:tcBorders>
              <w:top w:val="single" w:sz="12" w:space="0" w:color="auto"/>
              <w:left w:val="nil"/>
              <w:bottom w:val="single" w:sz="4" w:space="0" w:color="auto"/>
              <w:right w:val="nil"/>
            </w:tcBorders>
            <w:shd w:val="clear" w:color="auto" w:fill="auto"/>
            <w:noWrap/>
          </w:tcPr>
          <w:p w:rsidR="00930315" w:rsidRPr="00005D87" w:rsidRDefault="00930315" w:rsidP="00C463DA">
            <w:pPr>
              <w:spacing w:before="40" w:after="40"/>
              <w:jc w:val="right"/>
              <w:rPr>
                <w:color w:val="000000"/>
                <w:sz w:val="18"/>
              </w:rPr>
            </w:pPr>
            <w:r>
              <w:rPr>
                <w:color w:val="000000"/>
                <w:sz w:val="18"/>
              </w:rPr>
              <w:t xml:space="preserve">566 </w:t>
            </w:r>
            <w:r w:rsidRPr="00005D87">
              <w:rPr>
                <w:color w:val="000000"/>
                <w:sz w:val="18"/>
              </w:rPr>
              <w:t>993</w:t>
            </w:r>
          </w:p>
        </w:tc>
        <w:tc>
          <w:tcPr>
            <w:tcW w:w="489" w:type="pct"/>
            <w:gridSpan w:val="2"/>
            <w:tcBorders>
              <w:top w:val="single" w:sz="12" w:space="0" w:color="auto"/>
              <w:left w:val="nil"/>
              <w:bottom w:val="single" w:sz="4" w:space="0" w:color="auto"/>
              <w:right w:val="nil"/>
            </w:tcBorders>
            <w:shd w:val="clear" w:color="auto" w:fill="auto"/>
            <w:noWrap/>
          </w:tcPr>
          <w:p w:rsidR="00930315" w:rsidRPr="00005D87" w:rsidRDefault="00930315" w:rsidP="00C463DA">
            <w:pPr>
              <w:spacing w:before="40" w:after="40"/>
              <w:jc w:val="right"/>
              <w:rPr>
                <w:color w:val="000000"/>
                <w:sz w:val="18"/>
              </w:rPr>
            </w:pPr>
            <w:r>
              <w:rPr>
                <w:color w:val="000000"/>
                <w:sz w:val="18"/>
              </w:rPr>
              <w:t xml:space="preserve">578 </w:t>
            </w:r>
            <w:r w:rsidRPr="00005D87">
              <w:rPr>
                <w:color w:val="000000"/>
                <w:sz w:val="18"/>
              </w:rPr>
              <w:t>333</w:t>
            </w:r>
          </w:p>
        </w:tc>
        <w:tc>
          <w:tcPr>
            <w:tcW w:w="548" w:type="pct"/>
            <w:tcBorders>
              <w:top w:val="single" w:sz="12" w:space="0" w:color="auto"/>
              <w:left w:val="nil"/>
              <w:bottom w:val="single" w:sz="4" w:space="0" w:color="auto"/>
              <w:right w:val="nil"/>
            </w:tcBorders>
            <w:shd w:val="clear" w:color="auto" w:fill="auto"/>
            <w:noWrap/>
          </w:tcPr>
          <w:p w:rsidR="00930315" w:rsidRPr="00005D87" w:rsidRDefault="00930315" w:rsidP="00C463DA">
            <w:pPr>
              <w:spacing w:before="40" w:after="40"/>
              <w:jc w:val="right"/>
              <w:rPr>
                <w:color w:val="000000"/>
                <w:sz w:val="18"/>
              </w:rPr>
            </w:pPr>
            <w:r>
              <w:rPr>
                <w:color w:val="000000"/>
                <w:sz w:val="18"/>
              </w:rPr>
              <w:t xml:space="preserve">589 </w:t>
            </w:r>
            <w:r w:rsidRPr="00005D87">
              <w:rPr>
                <w:color w:val="000000"/>
                <w:sz w:val="18"/>
              </w:rPr>
              <w:t>898</w:t>
            </w:r>
          </w:p>
        </w:tc>
      </w:tr>
      <w:tr w:rsidR="00930315" w:rsidRPr="00005D87" w:rsidTr="00C463DA">
        <w:trPr>
          <w:trHeight w:val="48"/>
          <w:jc w:val="right"/>
        </w:trPr>
        <w:tc>
          <w:tcPr>
            <w:tcW w:w="5000" w:type="pct"/>
            <w:gridSpan w:val="8"/>
            <w:tcBorders>
              <w:top w:val="single" w:sz="4" w:space="0" w:color="auto"/>
              <w:left w:val="nil"/>
              <w:bottom w:val="single" w:sz="4" w:space="0" w:color="auto"/>
            </w:tcBorders>
          </w:tcPr>
          <w:p w:rsidR="00930315" w:rsidRPr="00005D87" w:rsidRDefault="00930315" w:rsidP="00C463DA">
            <w:pPr>
              <w:spacing w:before="40" w:after="40"/>
              <w:rPr>
                <w:b/>
                <w:color w:val="000000"/>
                <w:sz w:val="18"/>
              </w:rPr>
            </w:pPr>
            <w:r w:rsidRPr="00005D87">
              <w:rPr>
                <w:b/>
                <w:color w:val="000000"/>
                <w:sz w:val="18"/>
              </w:rPr>
              <w:t>Operating costs</w:t>
            </w:r>
          </w:p>
        </w:tc>
      </w:tr>
      <w:tr w:rsidR="00930315" w:rsidRPr="00005D87" w:rsidTr="00C463DA">
        <w:trPr>
          <w:trHeight w:val="48"/>
          <w:jc w:val="right"/>
        </w:trPr>
        <w:tc>
          <w:tcPr>
            <w:tcW w:w="556" w:type="pct"/>
            <w:tcBorders>
              <w:top w:val="single" w:sz="4" w:space="0" w:color="auto"/>
              <w:left w:val="nil"/>
              <w:right w:val="nil"/>
            </w:tcBorders>
          </w:tcPr>
          <w:p w:rsidR="00930315" w:rsidRPr="00005D87" w:rsidRDefault="00930315" w:rsidP="00C463DA">
            <w:pPr>
              <w:keepNext/>
              <w:keepLines/>
              <w:spacing w:before="40" w:after="40"/>
              <w:jc w:val="right"/>
              <w:rPr>
                <w:b/>
                <w:color w:val="000000"/>
                <w:sz w:val="18"/>
              </w:rPr>
            </w:pPr>
            <w:r w:rsidRPr="00EC0C78">
              <w:rPr>
                <w:b/>
                <w:color w:val="000000"/>
                <w:sz w:val="18"/>
              </w:rPr>
              <w:t>1300</w:t>
            </w:r>
          </w:p>
        </w:tc>
        <w:tc>
          <w:tcPr>
            <w:tcW w:w="1910" w:type="pct"/>
            <w:tcBorders>
              <w:top w:val="single" w:sz="4" w:space="0" w:color="auto"/>
              <w:left w:val="nil"/>
              <w:right w:val="nil"/>
            </w:tcBorders>
            <w:shd w:val="clear" w:color="auto" w:fill="auto"/>
            <w:noWrap/>
          </w:tcPr>
          <w:p w:rsidR="00930315" w:rsidRPr="00005D87" w:rsidRDefault="00930315" w:rsidP="00C463DA">
            <w:pPr>
              <w:keepNext/>
              <w:keepLines/>
              <w:spacing w:before="40" w:after="40"/>
              <w:rPr>
                <w:b/>
                <w:color w:val="000000"/>
                <w:sz w:val="18"/>
              </w:rPr>
            </w:pPr>
            <w:r w:rsidRPr="00005D87">
              <w:rPr>
                <w:b/>
                <w:color w:val="000000"/>
                <w:sz w:val="18"/>
              </w:rPr>
              <w:t xml:space="preserve">Meeting costs </w:t>
            </w:r>
          </w:p>
        </w:tc>
        <w:tc>
          <w:tcPr>
            <w:tcW w:w="2534" w:type="pct"/>
            <w:gridSpan w:val="6"/>
            <w:tcBorders>
              <w:top w:val="single" w:sz="4" w:space="0" w:color="auto"/>
              <w:left w:val="nil"/>
              <w:right w:val="nil"/>
            </w:tcBorders>
          </w:tcPr>
          <w:p w:rsidR="00930315" w:rsidRPr="00005D87" w:rsidRDefault="00930315" w:rsidP="00C463DA">
            <w:pPr>
              <w:spacing w:before="40" w:after="40"/>
              <w:jc w:val="right"/>
              <w:rPr>
                <w:color w:val="000000"/>
                <w:sz w:val="18"/>
              </w:rPr>
            </w:pPr>
          </w:p>
        </w:tc>
      </w:tr>
      <w:tr w:rsidR="00930315" w:rsidRPr="00005D87" w:rsidTr="00C463DA">
        <w:trPr>
          <w:trHeight w:val="48"/>
          <w:jc w:val="right"/>
        </w:trPr>
        <w:tc>
          <w:tcPr>
            <w:tcW w:w="556" w:type="pct"/>
            <w:tcBorders>
              <w:left w:val="nil"/>
              <w:bottom w:val="nil"/>
              <w:right w:val="nil"/>
            </w:tcBorders>
          </w:tcPr>
          <w:p w:rsidR="00930315" w:rsidRPr="00005D87" w:rsidRDefault="00930315" w:rsidP="00C463DA">
            <w:pPr>
              <w:keepNext/>
              <w:keepLines/>
              <w:spacing w:before="40" w:after="40"/>
              <w:jc w:val="right"/>
              <w:rPr>
                <w:color w:val="000000"/>
                <w:sz w:val="18"/>
              </w:rPr>
            </w:pPr>
            <w:r w:rsidRPr="00005D87">
              <w:rPr>
                <w:color w:val="000000"/>
                <w:sz w:val="18"/>
              </w:rPr>
              <w:t>1322</w:t>
            </w:r>
          </w:p>
        </w:tc>
        <w:tc>
          <w:tcPr>
            <w:tcW w:w="1910" w:type="pct"/>
            <w:tcBorders>
              <w:left w:val="nil"/>
              <w:bottom w:val="nil"/>
              <w:right w:val="nil"/>
            </w:tcBorders>
            <w:shd w:val="clear" w:color="auto" w:fill="auto"/>
            <w:noWrap/>
          </w:tcPr>
          <w:p w:rsidR="00930315" w:rsidRPr="00005D87" w:rsidRDefault="00930315" w:rsidP="00C463DA">
            <w:pPr>
              <w:keepNext/>
              <w:keepLines/>
              <w:spacing w:before="40" w:after="40"/>
              <w:rPr>
                <w:b/>
                <w:color w:val="000000"/>
                <w:sz w:val="18"/>
                <w:szCs w:val="24"/>
              </w:rPr>
            </w:pPr>
            <w:r w:rsidRPr="00005D87">
              <w:rPr>
                <w:color w:val="000000"/>
                <w:sz w:val="18"/>
              </w:rPr>
              <w:t xml:space="preserve">Conference </w:t>
            </w:r>
            <w:r>
              <w:rPr>
                <w:color w:val="000000"/>
                <w:sz w:val="18"/>
              </w:rPr>
              <w:t>S</w:t>
            </w:r>
            <w:r w:rsidRPr="00005D87">
              <w:rPr>
                <w:color w:val="000000"/>
                <w:sz w:val="18"/>
              </w:rPr>
              <w:t>ervices costs: preparatory meetings and meetings of the parties</w:t>
            </w:r>
          </w:p>
        </w:tc>
        <w:tc>
          <w:tcPr>
            <w:tcW w:w="518" w:type="pct"/>
            <w:tcBorders>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252 000</w:t>
            </w:r>
          </w:p>
        </w:tc>
        <w:tc>
          <w:tcPr>
            <w:tcW w:w="506" w:type="pct"/>
            <w:tcBorders>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252 000</w:t>
            </w:r>
          </w:p>
        </w:tc>
        <w:tc>
          <w:tcPr>
            <w:tcW w:w="473" w:type="pct"/>
            <w:tcBorders>
              <w:left w:val="nil"/>
              <w:bottom w:val="nil"/>
              <w:right w:val="nil"/>
            </w:tcBorders>
            <w:shd w:val="clear" w:color="auto" w:fill="auto"/>
            <w:noWrap/>
          </w:tcPr>
          <w:p w:rsidR="00930315" w:rsidRPr="00005D87" w:rsidRDefault="00930315" w:rsidP="00C463DA">
            <w:pPr>
              <w:jc w:val="right"/>
            </w:pPr>
            <w:r w:rsidRPr="00005D87">
              <w:rPr>
                <w:color w:val="000000"/>
                <w:sz w:val="18"/>
              </w:rPr>
              <w:sym w:font="Symbol" w:char="F02D"/>
            </w:r>
          </w:p>
        </w:tc>
        <w:tc>
          <w:tcPr>
            <w:tcW w:w="489" w:type="pct"/>
            <w:gridSpan w:val="2"/>
            <w:tcBorders>
              <w:left w:val="nil"/>
              <w:bottom w:val="nil"/>
              <w:right w:val="nil"/>
            </w:tcBorders>
            <w:shd w:val="clear" w:color="auto" w:fill="auto"/>
            <w:noWrap/>
          </w:tcPr>
          <w:p w:rsidR="00930315" w:rsidRPr="00005D87" w:rsidRDefault="00930315" w:rsidP="00C463DA">
            <w:pPr>
              <w:jc w:val="right"/>
            </w:pPr>
            <w:r w:rsidRPr="00005D87">
              <w:rPr>
                <w:color w:val="000000"/>
                <w:sz w:val="18"/>
              </w:rPr>
              <w:sym w:font="Symbol" w:char="F02D"/>
            </w:r>
          </w:p>
        </w:tc>
        <w:tc>
          <w:tcPr>
            <w:tcW w:w="548" w:type="pct"/>
            <w:tcBorders>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252 000</w:t>
            </w:r>
          </w:p>
        </w:tc>
      </w:tr>
      <w:tr w:rsidR="00930315" w:rsidRPr="00005D87" w:rsidTr="00C463DA">
        <w:trPr>
          <w:trHeight w:val="48"/>
          <w:jc w:val="right"/>
        </w:trPr>
        <w:tc>
          <w:tcPr>
            <w:tcW w:w="556" w:type="pct"/>
            <w:tcBorders>
              <w:top w:val="nil"/>
              <w:left w:val="nil"/>
              <w:bottom w:val="nil"/>
              <w:right w:val="nil"/>
            </w:tcBorders>
          </w:tcPr>
          <w:p w:rsidR="00930315" w:rsidRPr="00005D87" w:rsidRDefault="00930315" w:rsidP="00C463DA">
            <w:pPr>
              <w:keepNext/>
              <w:keepLines/>
              <w:spacing w:before="40" w:after="40"/>
              <w:jc w:val="right"/>
              <w:rPr>
                <w:color w:val="000000"/>
                <w:sz w:val="18"/>
              </w:rPr>
            </w:pPr>
            <w:r w:rsidRPr="00005D87">
              <w:rPr>
                <w:color w:val="000000"/>
                <w:sz w:val="18"/>
              </w:rPr>
              <w:t>1324</w:t>
            </w:r>
          </w:p>
        </w:tc>
        <w:tc>
          <w:tcPr>
            <w:tcW w:w="1910" w:type="pct"/>
            <w:tcBorders>
              <w:top w:val="nil"/>
              <w:left w:val="nil"/>
              <w:bottom w:val="nil"/>
              <w:right w:val="nil"/>
            </w:tcBorders>
            <w:shd w:val="clear" w:color="auto" w:fill="auto"/>
            <w:noWrap/>
          </w:tcPr>
          <w:p w:rsidR="00930315" w:rsidRPr="00005D87" w:rsidRDefault="00930315" w:rsidP="00C463DA">
            <w:pPr>
              <w:keepNext/>
              <w:keepLines/>
              <w:spacing w:before="40" w:after="40"/>
              <w:rPr>
                <w:b/>
                <w:color w:val="000000"/>
                <w:sz w:val="18"/>
                <w:szCs w:val="24"/>
              </w:rPr>
            </w:pPr>
            <w:r w:rsidRPr="00005D87">
              <w:rPr>
                <w:color w:val="000000"/>
                <w:sz w:val="18"/>
              </w:rPr>
              <w:t xml:space="preserve">Conference </w:t>
            </w:r>
            <w:r>
              <w:rPr>
                <w:color w:val="000000"/>
                <w:sz w:val="18"/>
              </w:rPr>
              <w:t>S</w:t>
            </w:r>
            <w:r w:rsidRPr="00005D87">
              <w:rPr>
                <w:color w:val="000000"/>
                <w:sz w:val="18"/>
              </w:rPr>
              <w:t>ervices costs: Bureau meetings</w:t>
            </w:r>
          </w:p>
        </w:tc>
        <w:tc>
          <w:tcPr>
            <w:tcW w:w="518"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20 000</w:t>
            </w:r>
          </w:p>
        </w:tc>
        <w:tc>
          <w:tcPr>
            <w:tcW w:w="506"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20 000</w:t>
            </w:r>
          </w:p>
        </w:tc>
        <w:tc>
          <w:tcPr>
            <w:tcW w:w="473" w:type="pct"/>
            <w:tcBorders>
              <w:top w:val="nil"/>
              <w:left w:val="nil"/>
              <w:bottom w:val="nil"/>
              <w:right w:val="nil"/>
            </w:tcBorders>
            <w:shd w:val="clear" w:color="auto" w:fill="auto"/>
            <w:noWrap/>
          </w:tcPr>
          <w:p w:rsidR="00930315" w:rsidRPr="00005D87" w:rsidRDefault="00930315" w:rsidP="00C463DA">
            <w:pPr>
              <w:jc w:val="right"/>
            </w:pPr>
            <w:r w:rsidRPr="00005D87">
              <w:rPr>
                <w:color w:val="000000"/>
                <w:sz w:val="18"/>
              </w:rPr>
              <w:sym w:font="Symbol" w:char="F02D"/>
            </w:r>
          </w:p>
        </w:tc>
        <w:tc>
          <w:tcPr>
            <w:tcW w:w="489" w:type="pct"/>
            <w:gridSpan w:val="2"/>
            <w:tcBorders>
              <w:top w:val="nil"/>
              <w:left w:val="nil"/>
              <w:bottom w:val="nil"/>
              <w:right w:val="nil"/>
            </w:tcBorders>
            <w:shd w:val="clear" w:color="auto" w:fill="auto"/>
            <w:noWrap/>
          </w:tcPr>
          <w:p w:rsidR="00930315" w:rsidRPr="00005D87" w:rsidRDefault="00930315" w:rsidP="00C463DA">
            <w:pPr>
              <w:jc w:val="right"/>
            </w:pPr>
            <w:r w:rsidRPr="00005D87">
              <w:rPr>
                <w:color w:val="000000"/>
                <w:sz w:val="18"/>
              </w:rPr>
              <w:sym w:font="Symbol" w:char="F02D"/>
            </w:r>
          </w:p>
        </w:tc>
        <w:tc>
          <w:tcPr>
            <w:tcW w:w="548" w:type="pct"/>
            <w:tcBorders>
              <w:top w:val="nil"/>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20 000</w:t>
            </w:r>
          </w:p>
        </w:tc>
      </w:tr>
      <w:tr w:rsidR="00930315" w:rsidRPr="00005D87" w:rsidTr="00C463DA">
        <w:trPr>
          <w:trHeight w:val="48"/>
          <w:jc w:val="right"/>
        </w:trPr>
        <w:tc>
          <w:tcPr>
            <w:tcW w:w="556"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1327</w:t>
            </w:r>
          </w:p>
        </w:tc>
        <w:tc>
          <w:tcPr>
            <w:tcW w:w="1910" w:type="pct"/>
            <w:tcBorders>
              <w:top w:val="nil"/>
              <w:left w:val="nil"/>
              <w:bottom w:val="nil"/>
              <w:right w:val="nil"/>
            </w:tcBorders>
            <w:shd w:val="clear" w:color="auto" w:fill="auto"/>
            <w:noWrap/>
          </w:tcPr>
          <w:p w:rsidR="00930315" w:rsidRPr="00005D87" w:rsidRDefault="00930315" w:rsidP="00C463DA">
            <w:pPr>
              <w:spacing w:before="40" w:after="40"/>
              <w:rPr>
                <w:b/>
                <w:color w:val="000000"/>
                <w:sz w:val="18"/>
                <w:szCs w:val="24"/>
              </w:rPr>
            </w:pPr>
            <w:r w:rsidRPr="00005D87">
              <w:rPr>
                <w:color w:val="000000"/>
                <w:sz w:val="18"/>
              </w:rPr>
              <w:t xml:space="preserve">Conference </w:t>
            </w:r>
            <w:r>
              <w:rPr>
                <w:color w:val="000000"/>
                <w:sz w:val="18"/>
              </w:rPr>
              <w:t>S</w:t>
            </w:r>
            <w:r w:rsidRPr="00005D87">
              <w:rPr>
                <w:color w:val="000000"/>
                <w:sz w:val="18"/>
              </w:rPr>
              <w:t>ervices costs</w:t>
            </w:r>
            <w:r>
              <w:rPr>
                <w:color w:val="000000"/>
                <w:sz w:val="18"/>
              </w:rPr>
              <w:t>:</w:t>
            </w:r>
            <w:r w:rsidRPr="00005D87">
              <w:rPr>
                <w:color w:val="000000"/>
                <w:sz w:val="18"/>
              </w:rPr>
              <w:t xml:space="preserve"> Ozone Research Managers meeting</w:t>
            </w:r>
          </w:p>
        </w:tc>
        <w:tc>
          <w:tcPr>
            <w:tcW w:w="518"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24 000</w:t>
            </w:r>
          </w:p>
        </w:tc>
        <w:tc>
          <w:tcPr>
            <w:tcW w:w="506"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15 000</w:t>
            </w:r>
          </w:p>
        </w:tc>
        <w:tc>
          <w:tcPr>
            <w:tcW w:w="473" w:type="pct"/>
            <w:tcBorders>
              <w:top w:val="nil"/>
              <w:left w:val="nil"/>
              <w:bottom w:val="nil"/>
              <w:right w:val="nil"/>
            </w:tcBorders>
            <w:shd w:val="clear" w:color="auto" w:fill="auto"/>
            <w:noWrap/>
          </w:tcPr>
          <w:p w:rsidR="00930315" w:rsidRPr="00005D87" w:rsidRDefault="00930315" w:rsidP="00C463DA">
            <w:pPr>
              <w:jc w:val="right"/>
            </w:pPr>
            <w:r w:rsidRPr="00005D87">
              <w:rPr>
                <w:color w:val="000000"/>
                <w:sz w:val="18"/>
              </w:rPr>
              <w:sym w:font="Symbol" w:char="F02D"/>
            </w:r>
          </w:p>
        </w:tc>
        <w:tc>
          <w:tcPr>
            <w:tcW w:w="489" w:type="pct"/>
            <w:gridSpan w:val="2"/>
            <w:tcBorders>
              <w:top w:val="nil"/>
              <w:left w:val="nil"/>
              <w:bottom w:val="nil"/>
              <w:right w:val="nil"/>
            </w:tcBorders>
            <w:shd w:val="clear" w:color="auto" w:fill="auto"/>
            <w:noWrap/>
          </w:tcPr>
          <w:p w:rsidR="00930315" w:rsidRPr="00005D87" w:rsidRDefault="00930315" w:rsidP="00C463DA">
            <w:pPr>
              <w:jc w:val="right"/>
            </w:pPr>
            <w:r w:rsidRPr="00005D87">
              <w:rPr>
                <w:color w:val="000000"/>
                <w:sz w:val="18"/>
              </w:rPr>
              <w:sym w:font="Symbol" w:char="F02D"/>
            </w:r>
          </w:p>
        </w:tc>
        <w:tc>
          <w:tcPr>
            <w:tcW w:w="548" w:type="pct"/>
            <w:tcBorders>
              <w:top w:val="nil"/>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20 000</w:t>
            </w:r>
          </w:p>
        </w:tc>
      </w:tr>
      <w:tr w:rsidR="00930315" w:rsidRPr="00005D87" w:rsidTr="00C463DA">
        <w:trPr>
          <w:trHeight w:val="48"/>
          <w:jc w:val="right"/>
        </w:trPr>
        <w:tc>
          <w:tcPr>
            <w:tcW w:w="556"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1328</w:t>
            </w:r>
          </w:p>
        </w:tc>
        <w:tc>
          <w:tcPr>
            <w:tcW w:w="1910" w:type="pct"/>
            <w:tcBorders>
              <w:top w:val="nil"/>
              <w:left w:val="nil"/>
              <w:bottom w:val="nil"/>
              <w:right w:val="nil"/>
            </w:tcBorders>
            <w:shd w:val="clear" w:color="auto" w:fill="auto"/>
            <w:noWrap/>
          </w:tcPr>
          <w:p w:rsidR="00930315" w:rsidRPr="00005D87" w:rsidRDefault="00930315" w:rsidP="00C463DA">
            <w:pPr>
              <w:spacing w:before="40" w:after="40"/>
              <w:rPr>
                <w:color w:val="000000"/>
                <w:sz w:val="18"/>
              </w:rPr>
            </w:pPr>
            <w:r w:rsidRPr="00005D87">
              <w:rPr>
                <w:color w:val="000000"/>
                <w:sz w:val="18"/>
              </w:rPr>
              <w:t>Promotional activities for the protection of the ozone layer</w:t>
            </w:r>
          </w:p>
        </w:tc>
        <w:tc>
          <w:tcPr>
            <w:tcW w:w="518"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10 000</w:t>
            </w:r>
          </w:p>
        </w:tc>
        <w:tc>
          <w:tcPr>
            <w:tcW w:w="506"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10 000</w:t>
            </w:r>
          </w:p>
        </w:tc>
        <w:tc>
          <w:tcPr>
            <w:tcW w:w="473" w:type="pct"/>
            <w:tcBorders>
              <w:top w:val="nil"/>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10 000</w:t>
            </w:r>
          </w:p>
        </w:tc>
        <w:tc>
          <w:tcPr>
            <w:tcW w:w="489" w:type="pct"/>
            <w:gridSpan w:val="2"/>
            <w:tcBorders>
              <w:top w:val="nil"/>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10 000</w:t>
            </w:r>
          </w:p>
        </w:tc>
        <w:tc>
          <w:tcPr>
            <w:tcW w:w="548" w:type="pct"/>
            <w:tcBorders>
              <w:top w:val="nil"/>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10 000</w:t>
            </w:r>
          </w:p>
        </w:tc>
      </w:tr>
      <w:tr w:rsidR="00930315" w:rsidRPr="00005D87" w:rsidTr="00C463DA">
        <w:trPr>
          <w:trHeight w:val="48"/>
          <w:jc w:val="right"/>
        </w:trPr>
        <w:tc>
          <w:tcPr>
            <w:tcW w:w="556" w:type="pct"/>
            <w:tcBorders>
              <w:top w:val="nil"/>
              <w:left w:val="nil"/>
              <w:bottom w:val="single" w:sz="8" w:space="0" w:color="auto"/>
              <w:right w:val="nil"/>
            </w:tcBorders>
          </w:tcPr>
          <w:p w:rsidR="00930315" w:rsidRPr="00005D87" w:rsidRDefault="00930315" w:rsidP="00C463DA">
            <w:pPr>
              <w:spacing w:before="40" w:after="40"/>
              <w:jc w:val="right"/>
              <w:rPr>
                <w:color w:val="000000"/>
                <w:sz w:val="18"/>
              </w:rPr>
            </w:pPr>
            <w:r w:rsidRPr="00005D87">
              <w:rPr>
                <w:color w:val="000000"/>
                <w:sz w:val="18"/>
              </w:rPr>
              <w:t>5401</w:t>
            </w:r>
          </w:p>
        </w:tc>
        <w:tc>
          <w:tcPr>
            <w:tcW w:w="1910" w:type="pct"/>
            <w:tcBorders>
              <w:top w:val="nil"/>
              <w:left w:val="nil"/>
              <w:bottom w:val="single" w:sz="8" w:space="0" w:color="auto"/>
              <w:right w:val="nil"/>
            </w:tcBorders>
            <w:shd w:val="clear" w:color="auto" w:fill="auto"/>
            <w:noWrap/>
          </w:tcPr>
          <w:p w:rsidR="00930315" w:rsidRPr="00005D87" w:rsidRDefault="00930315" w:rsidP="00C463DA">
            <w:pPr>
              <w:spacing w:before="40" w:after="40"/>
              <w:rPr>
                <w:color w:val="000000"/>
                <w:sz w:val="18"/>
              </w:rPr>
            </w:pPr>
            <w:r w:rsidRPr="00005D87">
              <w:rPr>
                <w:color w:val="000000"/>
                <w:sz w:val="18"/>
              </w:rPr>
              <w:t>Hospitality</w:t>
            </w:r>
          </w:p>
        </w:tc>
        <w:tc>
          <w:tcPr>
            <w:tcW w:w="518" w:type="pct"/>
            <w:tcBorders>
              <w:top w:val="nil"/>
              <w:left w:val="nil"/>
              <w:bottom w:val="single" w:sz="8" w:space="0" w:color="auto"/>
              <w:right w:val="nil"/>
            </w:tcBorders>
          </w:tcPr>
          <w:p w:rsidR="00930315" w:rsidRPr="00005D87" w:rsidRDefault="00930315" w:rsidP="00C463DA">
            <w:pPr>
              <w:spacing w:before="40" w:after="40"/>
              <w:jc w:val="right"/>
              <w:rPr>
                <w:color w:val="000000"/>
                <w:sz w:val="18"/>
              </w:rPr>
            </w:pPr>
            <w:r w:rsidRPr="00005D87">
              <w:rPr>
                <w:color w:val="000000"/>
                <w:sz w:val="18"/>
              </w:rPr>
              <w:t>15 000</w:t>
            </w:r>
          </w:p>
        </w:tc>
        <w:tc>
          <w:tcPr>
            <w:tcW w:w="506" w:type="pct"/>
            <w:tcBorders>
              <w:top w:val="nil"/>
              <w:left w:val="nil"/>
              <w:bottom w:val="single" w:sz="8" w:space="0" w:color="auto"/>
              <w:right w:val="nil"/>
            </w:tcBorders>
          </w:tcPr>
          <w:p w:rsidR="00930315" w:rsidRPr="00005D87" w:rsidRDefault="00930315" w:rsidP="00C463DA">
            <w:pPr>
              <w:spacing w:before="40" w:after="40"/>
              <w:jc w:val="right"/>
              <w:rPr>
                <w:color w:val="000000"/>
                <w:sz w:val="18"/>
              </w:rPr>
            </w:pPr>
            <w:r w:rsidRPr="00005D87">
              <w:rPr>
                <w:color w:val="000000"/>
                <w:sz w:val="18"/>
              </w:rPr>
              <w:t>10 000</w:t>
            </w:r>
          </w:p>
        </w:tc>
        <w:tc>
          <w:tcPr>
            <w:tcW w:w="473" w:type="pct"/>
            <w:tcBorders>
              <w:top w:val="nil"/>
              <w:left w:val="nil"/>
              <w:bottom w:val="single" w:sz="8" w:space="0" w:color="auto"/>
              <w:right w:val="nil"/>
            </w:tcBorders>
            <w:shd w:val="clear" w:color="auto" w:fill="auto"/>
            <w:noWrap/>
          </w:tcPr>
          <w:p w:rsidR="00930315" w:rsidRPr="00005D87" w:rsidRDefault="00930315" w:rsidP="00C463DA">
            <w:pPr>
              <w:jc w:val="right"/>
            </w:pPr>
            <w:r w:rsidRPr="00005D87">
              <w:rPr>
                <w:color w:val="000000"/>
                <w:sz w:val="18"/>
              </w:rPr>
              <w:sym w:font="Symbol" w:char="F02D"/>
            </w:r>
          </w:p>
        </w:tc>
        <w:tc>
          <w:tcPr>
            <w:tcW w:w="489" w:type="pct"/>
            <w:gridSpan w:val="2"/>
            <w:tcBorders>
              <w:top w:val="nil"/>
              <w:left w:val="nil"/>
              <w:bottom w:val="single" w:sz="8" w:space="0" w:color="auto"/>
              <w:right w:val="nil"/>
            </w:tcBorders>
            <w:shd w:val="clear" w:color="auto" w:fill="auto"/>
            <w:noWrap/>
          </w:tcPr>
          <w:p w:rsidR="00930315" w:rsidRPr="00005D87" w:rsidRDefault="00930315" w:rsidP="00C463DA">
            <w:pPr>
              <w:jc w:val="right"/>
            </w:pPr>
            <w:r w:rsidRPr="00005D87">
              <w:rPr>
                <w:color w:val="000000"/>
                <w:sz w:val="18"/>
              </w:rPr>
              <w:sym w:font="Symbol" w:char="F02D"/>
            </w:r>
          </w:p>
        </w:tc>
        <w:tc>
          <w:tcPr>
            <w:tcW w:w="548" w:type="pct"/>
            <w:tcBorders>
              <w:top w:val="nil"/>
              <w:left w:val="nil"/>
              <w:bottom w:val="single" w:sz="8" w:space="0" w:color="auto"/>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15 000</w:t>
            </w:r>
          </w:p>
        </w:tc>
      </w:tr>
      <w:tr w:rsidR="00930315" w:rsidRPr="00005D87" w:rsidTr="00C463DA">
        <w:trPr>
          <w:trHeight w:val="48"/>
          <w:jc w:val="right"/>
        </w:trPr>
        <w:tc>
          <w:tcPr>
            <w:tcW w:w="2466" w:type="pct"/>
            <w:gridSpan w:val="2"/>
            <w:tcBorders>
              <w:top w:val="single" w:sz="8" w:space="0" w:color="auto"/>
              <w:left w:val="nil"/>
              <w:bottom w:val="single" w:sz="4" w:space="0" w:color="auto"/>
              <w:right w:val="nil"/>
            </w:tcBorders>
          </w:tcPr>
          <w:p w:rsidR="00930315" w:rsidRPr="00005D87" w:rsidRDefault="00930315" w:rsidP="00C463DA">
            <w:pPr>
              <w:spacing w:before="40" w:after="40"/>
              <w:rPr>
                <w:b/>
                <w:color w:val="000000"/>
                <w:sz w:val="18"/>
              </w:rPr>
            </w:pPr>
            <w:r w:rsidRPr="00005D87">
              <w:rPr>
                <w:b/>
                <w:color w:val="000000"/>
                <w:sz w:val="18"/>
              </w:rPr>
              <w:t>Subtotal</w:t>
            </w:r>
            <w:r>
              <w:rPr>
                <w:b/>
                <w:color w:val="000000"/>
                <w:sz w:val="18"/>
              </w:rPr>
              <w:t>:</w:t>
            </w:r>
            <w:r w:rsidRPr="00005D87">
              <w:rPr>
                <w:b/>
                <w:color w:val="000000"/>
                <w:sz w:val="18"/>
              </w:rPr>
              <w:t xml:space="preserve"> Meeting costs</w:t>
            </w:r>
          </w:p>
        </w:tc>
        <w:tc>
          <w:tcPr>
            <w:tcW w:w="518" w:type="pct"/>
            <w:tcBorders>
              <w:top w:val="single" w:sz="8" w:space="0" w:color="auto"/>
              <w:left w:val="nil"/>
              <w:bottom w:val="single" w:sz="4" w:space="0" w:color="auto"/>
              <w:right w:val="nil"/>
            </w:tcBorders>
          </w:tcPr>
          <w:p w:rsidR="00930315" w:rsidRPr="00005D87" w:rsidRDefault="00930315" w:rsidP="00C463DA">
            <w:pPr>
              <w:spacing w:before="40" w:after="40"/>
              <w:jc w:val="right"/>
              <w:rPr>
                <w:b/>
                <w:color w:val="000000"/>
                <w:sz w:val="18"/>
              </w:rPr>
            </w:pPr>
            <w:r w:rsidRPr="00005D87">
              <w:rPr>
                <w:b/>
                <w:color w:val="000000"/>
                <w:sz w:val="18"/>
              </w:rPr>
              <w:t>321 000</w:t>
            </w:r>
          </w:p>
        </w:tc>
        <w:tc>
          <w:tcPr>
            <w:tcW w:w="506" w:type="pct"/>
            <w:tcBorders>
              <w:top w:val="single" w:sz="8" w:space="0" w:color="auto"/>
              <w:left w:val="nil"/>
              <w:bottom w:val="single" w:sz="4" w:space="0" w:color="auto"/>
              <w:right w:val="nil"/>
            </w:tcBorders>
          </w:tcPr>
          <w:p w:rsidR="00930315" w:rsidRPr="00005D87" w:rsidRDefault="00930315" w:rsidP="00C463DA">
            <w:pPr>
              <w:spacing w:before="40" w:after="40"/>
              <w:jc w:val="right"/>
              <w:rPr>
                <w:b/>
                <w:color w:val="000000"/>
                <w:sz w:val="18"/>
              </w:rPr>
            </w:pPr>
            <w:r w:rsidRPr="00005D87">
              <w:rPr>
                <w:b/>
                <w:color w:val="000000"/>
                <w:sz w:val="18"/>
              </w:rPr>
              <w:t>307 000</w:t>
            </w:r>
          </w:p>
        </w:tc>
        <w:tc>
          <w:tcPr>
            <w:tcW w:w="473" w:type="pct"/>
            <w:tcBorders>
              <w:top w:val="single" w:sz="8" w:space="0" w:color="auto"/>
              <w:left w:val="nil"/>
              <w:bottom w:val="single" w:sz="4" w:space="0" w:color="auto"/>
              <w:right w:val="nil"/>
            </w:tcBorders>
            <w:shd w:val="clear" w:color="auto" w:fill="auto"/>
            <w:noWrap/>
          </w:tcPr>
          <w:p w:rsidR="00930315" w:rsidRPr="00005D87" w:rsidRDefault="00930315" w:rsidP="00C463DA">
            <w:pPr>
              <w:spacing w:before="40" w:after="40"/>
              <w:jc w:val="right"/>
              <w:rPr>
                <w:b/>
                <w:color w:val="000000"/>
                <w:sz w:val="18"/>
              </w:rPr>
            </w:pPr>
            <w:r w:rsidRPr="00005D87">
              <w:rPr>
                <w:b/>
                <w:color w:val="000000"/>
                <w:sz w:val="18"/>
              </w:rPr>
              <w:t>10 000</w:t>
            </w:r>
          </w:p>
        </w:tc>
        <w:tc>
          <w:tcPr>
            <w:tcW w:w="489" w:type="pct"/>
            <w:gridSpan w:val="2"/>
            <w:tcBorders>
              <w:top w:val="single" w:sz="8" w:space="0" w:color="auto"/>
              <w:left w:val="nil"/>
              <w:bottom w:val="single" w:sz="4" w:space="0" w:color="auto"/>
              <w:right w:val="nil"/>
            </w:tcBorders>
            <w:shd w:val="clear" w:color="auto" w:fill="auto"/>
            <w:noWrap/>
          </w:tcPr>
          <w:p w:rsidR="00930315" w:rsidRPr="00005D87" w:rsidRDefault="00930315" w:rsidP="00C463DA">
            <w:pPr>
              <w:spacing w:before="40" w:after="40"/>
              <w:jc w:val="right"/>
              <w:rPr>
                <w:b/>
                <w:color w:val="000000"/>
                <w:sz w:val="18"/>
              </w:rPr>
            </w:pPr>
            <w:r w:rsidRPr="00005D87">
              <w:rPr>
                <w:b/>
                <w:color w:val="000000"/>
                <w:sz w:val="18"/>
              </w:rPr>
              <w:t>10 000</w:t>
            </w:r>
          </w:p>
        </w:tc>
        <w:tc>
          <w:tcPr>
            <w:tcW w:w="548" w:type="pct"/>
            <w:tcBorders>
              <w:top w:val="single" w:sz="8" w:space="0" w:color="auto"/>
              <w:left w:val="nil"/>
              <w:bottom w:val="single" w:sz="4" w:space="0" w:color="auto"/>
              <w:right w:val="nil"/>
            </w:tcBorders>
            <w:shd w:val="clear" w:color="auto" w:fill="auto"/>
            <w:noWrap/>
          </w:tcPr>
          <w:p w:rsidR="00930315" w:rsidRPr="00005D87" w:rsidRDefault="00930315" w:rsidP="00C463DA">
            <w:pPr>
              <w:spacing w:before="40" w:after="40"/>
              <w:jc w:val="right"/>
              <w:rPr>
                <w:b/>
                <w:color w:val="000000"/>
                <w:sz w:val="18"/>
              </w:rPr>
            </w:pPr>
            <w:r w:rsidRPr="00005D87">
              <w:rPr>
                <w:b/>
                <w:color w:val="000000"/>
                <w:sz w:val="18"/>
              </w:rPr>
              <w:t>317 000</w:t>
            </w:r>
          </w:p>
        </w:tc>
      </w:tr>
      <w:tr w:rsidR="00930315" w:rsidRPr="00005D87" w:rsidTr="00C463DA">
        <w:trPr>
          <w:trHeight w:val="48"/>
          <w:jc w:val="right"/>
        </w:trPr>
        <w:tc>
          <w:tcPr>
            <w:tcW w:w="556" w:type="pct"/>
            <w:tcBorders>
              <w:top w:val="single" w:sz="4" w:space="0" w:color="auto"/>
              <w:left w:val="nil"/>
              <w:bottom w:val="nil"/>
              <w:right w:val="nil"/>
            </w:tcBorders>
          </w:tcPr>
          <w:p w:rsidR="00930315" w:rsidRPr="00005D87" w:rsidRDefault="00930315" w:rsidP="00C463DA">
            <w:pPr>
              <w:spacing w:before="40" w:after="40"/>
              <w:jc w:val="right"/>
              <w:rPr>
                <w:b/>
                <w:color w:val="000000"/>
                <w:sz w:val="18"/>
              </w:rPr>
            </w:pPr>
            <w:r w:rsidRPr="00005D87">
              <w:rPr>
                <w:b/>
                <w:color w:val="000000"/>
                <w:sz w:val="18"/>
              </w:rPr>
              <w:t>3300</w:t>
            </w:r>
          </w:p>
        </w:tc>
        <w:tc>
          <w:tcPr>
            <w:tcW w:w="1910" w:type="pct"/>
            <w:tcBorders>
              <w:top w:val="single" w:sz="4" w:space="0" w:color="auto"/>
              <w:left w:val="nil"/>
              <w:bottom w:val="nil"/>
              <w:right w:val="nil"/>
            </w:tcBorders>
          </w:tcPr>
          <w:p w:rsidR="00930315" w:rsidRPr="00005D87" w:rsidRDefault="00930315" w:rsidP="00C463DA">
            <w:pPr>
              <w:spacing w:before="40" w:after="40"/>
              <w:rPr>
                <w:b/>
                <w:color w:val="000000"/>
                <w:sz w:val="18"/>
              </w:rPr>
            </w:pPr>
            <w:r w:rsidRPr="00005D87">
              <w:rPr>
                <w:b/>
                <w:color w:val="000000"/>
                <w:sz w:val="18"/>
              </w:rPr>
              <w:t xml:space="preserve">Travel of </w:t>
            </w:r>
            <w:r>
              <w:rPr>
                <w:b/>
                <w:color w:val="000000"/>
                <w:sz w:val="18"/>
              </w:rPr>
              <w:t xml:space="preserve">Article </w:t>
            </w:r>
            <w:r w:rsidRPr="00005D87">
              <w:rPr>
                <w:b/>
                <w:color w:val="000000"/>
                <w:sz w:val="18"/>
              </w:rPr>
              <w:t>5 parties</w:t>
            </w:r>
          </w:p>
        </w:tc>
        <w:tc>
          <w:tcPr>
            <w:tcW w:w="2534" w:type="pct"/>
            <w:gridSpan w:val="6"/>
            <w:tcBorders>
              <w:top w:val="single" w:sz="4" w:space="0" w:color="auto"/>
              <w:left w:val="nil"/>
              <w:bottom w:val="nil"/>
              <w:right w:val="nil"/>
            </w:tcBorders>
          </w:tcPr>
          <w:p w:rsidR="00930315" w:rsidRPr="00005D87" w:rsidRDefault="00930315" w:rsidP="00C463DA">
            <w:pPr>
              <w:spacing w:before="40" w:after="40"/>
              <w:rPr>
                <w:color w:val="000000"/>
                <w:sz w:val="18"/>
              </w:rPr>
            </w:pPr>
          </w:p>
        </w:tc>
      </w:tr>
      <w:tr w:rsidR="00930315" w:rsidRPr="00005D87" w:rsidTr="00C463DA">
        <w:trPr>
          <w:trHeight w:val="48"/>
          <w:jc w:val="right"/>
        </w:trPr>
        <w:tc>
          <w:tcPr>
            <w:tcW w:w="556"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3304</w:t>
            </w:r>
          </w:p>
        </w:tc>
        <w:tc>
          <w:tcPr>
            <w:tcW w:w="1910" w:type="pct"/>
            <w:tcBorders>
              <w:top w:val="nil"/>
              <w:left w:val="nil"/>
              <w:bottom w:val="nil"/>
              <w:right w:val="nil"/>
            </w:tcBorders>
            <w:shd w:val="clear" w:color="auto" w:fill="auto"/>
            <w:noWrap/>
          </w:tcPr>
          <w:p w:rsidR="00930315" w:rsidRPr="00005D87" w:rsidRDefault="00930315" w:rsidP="00C463DA">
            <w:pPr>
              <w:spacing w:before="40" w:after="40"/>
              <w:rPr>
                <w:color w:val="000000"/>
                <w:sz w:val="18"/>
              </w:rPr>
            </w:pPr>
            <w:r w:rsidRPr="00005D87">
              <w:rPr>
                <w:color w:val="000000"/>
                <w:sz w:val="18"/>
              </w:rPr>
              <w:t>Travel of A</w:t>
            </w:r>
            <w:r>
              <w:rPr>
                <w:color w:val="000000"/>
                <w:sz w:val="18"/>
              </w:rPr>
              <w:t xml:space="preserve">rticle </w:t>
            </w:r>
            <w:r w:rsidRPr="00005D87">
              <w:rPr>
                <w:color w:val="000000"/>
                <w:sz w:val="18"/>
              </w:rPr>
              <w:t>5 parties: Bureau meetings</w:t>
            </w:r>
          </w:p>
        </w:tc>
        <w:tc>
          <w:tcPr>
            <w:tcW w:w="518"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20 000</w:t>
            </w:r>
          </w:p>
        </w:tc>
        <w:tc>
          <w:tcPr>
            <w:tcW w:w="506"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20 000</w:t>
            </w:r>
          </w:p>
        </w:tc>
        <w:tc>
          <w:tcPr>
            <w:tcW w:w="473" w:type="pct"/>
            <w:tcBorders>
              <w:top w:val="nil"/>
              <w:left w:val="nil"/>
              <w:bottom w:val="nil"/>
              <w:right w:val="nil"/>
            </w:tcBorders>
            <w:shd w:val="clear" w:color="auto" w:fill="auto"/>
            <w:noWrap/>
          </w:tcPr>
          <w:p w:rsidR="00930315" w:rsidRPr="00005D87" w:rsidRDefault="00930315" w:rsidP="00C463DA">
            <w:pPr>
              <w:jc w:val="right"/>
            </w:pPr>
            <w:r w:rsidRPr="00005D87">
              <w:rPr>
                <w:color w:val="000000"/>
                <w:sz w:val="18"/>
              </w:rPr>
              <w:sym w:font="Symbol" w:char="F02D"/>
            </w:r>
          </w:p>
        </w:tc>
        <w:tc>
          <w:tcPr>
            <w:tcW w:w="489" w:type="pct"/>
            <w:gridSpan w:val="2"/>
            <w:tcBorders>
              <w:top w:val="nil"/>
              <w:left w:val="nil"/>
              <w:bottom w:val="nil"/>
              <w:right w:val="nil"/>
            </w:tcBorders>
            <w:shd w:val="clear" w:color="auto" w:fill="auto"/>
            <w:noWrap/>
          </w:tcPr>
          <w:p w:rsidR="00930315" w:rsidRPr="00005D87" w:rsidRDefault="00930315" w:rsidP="00C463DA">
            <w:pPr>
              <w:jc w:val="right"/>
            </w:pPr>
            <w:r w:rsidRPr="00005D87">
              <w:rPr>
                <w:color w:val="000000"/>
                <w:sz w:val="18"/>
              </w:rPr>
              <w:sym w:font="Symbol" w:char="F02D"/>
            </w:r>
          </w:p>
        </w:tc>
        <w:tc>
          <w:tcPr>
            <w:tcW w:w="548" w:type="pct"/>
            <w:tcBorders>
              <w:top w:val="nil"/>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20 000</w:t>
            </w:r>
          </w:p>
        </w:tc>
      </w:tr>
      <w:tr w:rsidR="00930315" w:rsidRPr="00005D87" w:rsidTr="00C463DA">
        <w:trPr>
          <w:trHeight w:val="48"/>
          <w:jc w:val="right"/>
        </w:trPr>
        <w:tc>
          <w:tcPr>
            <w:tcW w:w="556"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3307</w:t>
            </w:r>
          </w:p>
        </w:tc>
        <w:tc>
          <w:tcPr>
            <w:tcW w:w="1910" w:type="pct"/>
            <w:tcBorders>
              <w:top w:val="nil"/>
              <w:left w:val="nil"/>
              <w:bottom w:val="nil"/>
              <w:right w:val="nil"/>
            </w:tcBorders>
            <w:shd w:val="clear" w:color="auto" w:fill="auto"/>
            <w:noWrap/>
          </w:tcPr>
          <w:p w:rsidR="00930315" w:rsidRPr="00005D87" w:rsidRDefault="00930315" w:rsidP="00C463DA">
            <w:pPr>
              <w:spacing w:before="40" w:after="40"/>
              <w:rPr>
                <w:color w:val="000000"/>
                <w:sz w:val="18"/>
              </w:rPr>
            </w:pPr>
            <w:r w:rsidRPr="00005D87">
              <w:rPr>
                <w:color w:val="000000"/>
                <w:sz w:val="18"/>
              </w:rPr>
              <w:t>Travel of A</w:t>
            </w:r>
            <w:r>
              <w:rPr>
                <w:color w:val="000000"/>
                <w:sz w:val="18"/>
              </w:rPr>
              <w:t xml:space="preserve">rticle </w:t>
            </w:r>
            <w:r w:rsidRPr="00005D87">
              <w:rPr>
                <w:color w:val="000000"/>
                <w:sz w:val="18"/>
              </w:rPr>
              <w:t>5 parties</w:t>
            </w:r>
            <w:r>
              <w:rPr>
                <w:color w:val="000000"/>
                <w:sz w:val="18"/>
              </w:rPr>
              <w:t>:</w:t>
            </w:r>
            <w:r w:rsidRPr="00005D87">
              <w:rPr>
                <w:color w:val="000000"/>
                <w:sz w:val="18"/>
              </w:rPr>
              <w:t xml:space="preserve"> Ozone Research Managers meeting</w:t>
            </w:r>
          </w:p>
        </w:tc>
        <w:tc>
          <w:tcPr>
            <w:tcW w:w="518"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175 000</w:t>
            </w:r>
          </w:p>
        </w:tc>
        <w:tc>
          <w:tcPr>
            <w:tcW w:w="506"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150 000</w:t>
            </w:r>
          </w:p>
        </w:tc>
        <w:tc>
          <w:tcPr>
            <w:tcW w:w="473" w:type="pct"/>
            <w:tcBorders>
              <w:top w:val="nil"/>
              <w:left w:val="nil"/>
              <w:bottom w:val="nil"/>
              <w:right w:val="nil"/>
            </w:tcBorders>
            <w:shd w:val="clear" w:color="auto" w:fill="auto"/>
            <w:noWrap/>
          </w:tcPr>
          <w:p w:rsidR="00930315" w:rsidRPr="00005D87" w:rsidRDefault="00930315" w:rsidP="00C463DA">
            <w:pPr>
              <w:jc w:val="right"/>
            </w:pPr>
            <w:r w:rsidRPr="00005D87">
              <w:rPr>
                <w:color w:val="000000"/>
                <w:sz w:val="18"/>
              </w:rPr>
              <w:sym w:font="Symbol" w:char="F02D"/>
            </w:r>
          </w:p>
        </w:tc>
        <w:tc>
          <w:tcPr>
            <w:tcW w:w="489" w:type="pct"/>
            <w:gridSpan w:val="2"/>
            <w:tcBorders>
              <w:top w:val="nil"/>
              <w:left w:val="nil"/>
              <w:bottom w:val="nil"/>
              <w:right w:val="nil"/>
            </w:tcBorders>
            <w:shd w:val="clear" w:color="auto" w:fill="auto"/>
            <w:noWrap/>
          </w:tcPr>
          <w:p w:rsidR="00930315" w:rsidRPr="00005D87" w:rsidRDefault="00930315" w:rsidP="00C463DA">
            <w:pPr>
              <w:jc w:val="right"/>
            </w:pPr>
            <w:r w:rsidRPr="00005D87">
              <w:rPr>
                <w:color w:val="000000"/>
                <w:sz w:val="18"/>
              </w:rPr>
              <w:sym w:font="Symbol" w:char="F02D"/>
            </w:r>
          </w:p>
        </w:tc>
        <w:tc>
          <w:tcPr>
            <w:tcW w:w="548" w:type="pct"/>
            <w:tcBorders>
              <w:top w:val="nil"/>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160 000</w:t>
            </w:r>
          </w:p>
        </w:tc>
      </w:tr>
      <w:tr w:rsidR="00930315" w:rsidRPr="00005D87" w:rsidTr="00C463DA">
        <w:trPr>
          <w:trHeight w:val="48"/>
          <w:jc w:val="right"/>
        </w:trPr>
        <w:tc>
          <w:tcPr>
            <w:tcW w:w="2466" w:type="pct"/>
            <w:gridSpan w:val="2"/>
            <w:tcBorders>
              <w:top w:val="single" w:sz="8" w:space="0" w:color="auto"/>
              <w:left w:val="nil"/>
              <w:bottom w:val="single" w:sz="8" w:space="0" w:color="auto"/>
              <w:right w:val="nil"/>
            </w:tcBorders>
          </w:tcPr>
          <w:p w:rsidR="00930315" w:rsidRPr="00005D87" w:rsidRDefault="00930315" w:rsidP="00C463DA">
            <w:pPr>
              <w:spacing w:before="40" w:after="40"/>
              <w:rPr>
                <w:b/>
                <w:color w:val="000000"/>
                <w:sz w:val="18"/>
              </w:rPr>
            </w:pPr>
            <w:r w:rsidRPr="00005D87">
              <w:rPr>
                <w:b/>
                <w:color w:val="000000"/>
                <w:sz w:val="18"/>
              </w:rPr>
              <w:t>Subtotal: Travel of A</w:t>
            </w:r>
            <w:r>
              <w:rPr>
                <w:b/>
                <w:color w:val="000000"/>
                <w:sz w:val="18"/>
              </w:rPr>
              <w:t xml:space="preserve">rticle </w:t>
            </w:r>
            <w:r w:rsidRPr="00005D87">
              <w:rPr>
                <w:b/>
                <w:color w:val="000000"/>
                <w:sz w:val="18"/>
              </w:rPr>
              <w:t>5 parties</w:t>
            </w:r>
          </w:p>
        </w:tc>
        <w:tc>
          <w:tcPr>
            <w:tcW w:w="518" w:type="pct"/>
            <w:tcBorders>
              <w:top w:val="single" w:sz="8" w:space="0" w:color="auto"/>
              <w:left w:val="nil"/>
              <w:bottom w:val="single" w:sz="8" w:space="0" w:color="auto"/>
              <w:right w:val="nil"/>
            </w:tcBorders>
          </w:tcPr>
          <w:p w:rsidR="00930315" w:rsidRPr="00005D87" w:rsidRDefault="00930315" w:rsidP="00C463DA">
            <w:pPr>
              <w:spacing w:before="40" w:after="40"/>
              <w:jc w:val="right"/>
              <w:rPr>
                <w:b/>
                <w:color w:val="000000"/>
                <w:sz w:val="18"/>
              </w:rPr>
            </w:pPr>
            <w:r w:rsidRPr="00005D87">
              <w:rPr>
                <w:b/>
                <w:color w:val="000000"/>
                <w:sz w:val="18"/>
              </w:rPr>
              <w:t>195 000</w:t>
            </w:r>
          </w:p>
        </w:tc>
        <w:tc>
          <w:tcPr>
            <w:tcW w:w="506" w:type="pct"/>
            <w:tcBorders>
              <w:top w:val="single" w:sz="8" w:space="0" w:color="auto"/>
              <w:left w:val="nil"/>
              <w:bottom w:val="single" w:sz="8" w:space="0" w:color="auto"/>
              <w:right w:val="nil"/>
            </w:tcBorders>
          </w:tcPr>
          <w:p w:rsidR="00930315" w:rsidRPr="00005D87" w:rsidRDefault="00930315" w:rsidP="00C463DA">
            <w:pPr>
              <w:spacing w:before="40" w:after="40"/>
              <w:jc w:val="right"/>
              <w:rPr>
                <w:b/>
                <w:color w:val="000000"/>
                <w:sz w:val="18"/>
              </w:rPr>
            </w:pPr>
            <w:r w:rsidRPr="00005D87">
              <w:rPr>
                <w:b/>
                <w:color w:val="000000"/>
                <w:sz w:val="18"/>
              </w:rPr>
              <w:t>170 000</w:t>
            </w:r>
          </w:p>
        </w:tc>
        <w:tc>
          <w:tcPr>
            <w:tcW w:w="473" w:type="pct"/>
            <w:tcBorders>
              <w:top w:val="single" w:sz="8" w:space="0" w:color="auto"/>
              <w:left w:val="nil"/>
              <w:bottom w:val="single" w:sz="8" w:space="0" w:color="auto"/>
              <w:right w:val="nil"/>
            </w:tcBorders>
            <w:shd w:val="clear" w:color="auto" w:fill="auto"/>
            <w:noWrap/>
          </w:tcPr>
          <w:p w:rsidR="00930315" w:rsidRPr="00005D87" w:rsidRDefault="00930315" w:rsidP="00C463DA">
            <w:pPr>
              <w:jc w:val="right"/>
            </w:pPr>
            <w:r w:rsidRPr="00005D87">
              <w:rPr>
                <w:color w:val="000000"/>
                <w:sz w:val="18"/>
              </w:rPr>
              <w:sym w:font="Symbol" w:char="F02D"/>
            </w:r>
          </w:p>
        </w:tc>
        <w:tc>
          <w:tcPr>
            <w:tcW w:w="489" w:type="pct"/>
            <w:gridSpan w:val="2"/>
            <w:tcBorders>
              <w:top w:val="single" w:sz="8" w:space="0" w:color="auto"/>
              <w:left w:val="nil"/>
              <w:bottom w:val="single" w:sz="8" w:space="0" w:color="auto"/>
              <w:right w:val="nil"/>
            </w:tcBorders>
            <w:shd w:val="clear" w:color="auto" w:fill="auto"/>
            <w:noWrap/>
          </w:tcPr>
          <w:p w:rsidR="00930315" w:rsidRPr="00005D87" w:rsidRDefault="00930315" w:rsidP="00C463DA">
            <w:pPr>
              <w:jc w:val="right"/>
            </w:pPr>
            <w:r w:rsidRPr="00005D87">
              <w:rPr>
                <w:color w:val="000000"/>
                <w:sz w:val="18"/>
              </w:rPr>
              <w:sym w:font="Symbol" w:char="F02D"/>
            </w:r>
          </w:p>
        </w:tc>
        <w:tc>
          <w:tcPr>
            <w:tcW w:w="548" w:type="pct"/>
            <w:tcBorders>
              <w:top w:val="single" w:sz="8" w:space="0" w:color="auto"/>
              <w:left w:val="nil"/>
              <w:bottom w:val="single" w:sz="8" w:space="0" w:color="auto"/>
              <w:right w:val="nil"/>
            </w:tcBorders>
            <w:shd w:val="clear" w:color="auto" w:fill="auto"/>
            <w:noWrap/>
          </w:tcPr>
          <w:p w:rsidR="00930315" w:rsidRPr="00005D87" w:rsidRDefault="00930315" w:rsidP="00C463DA">
            <w:pPr>
              <w:spacing w:before="40" w:after="40"/>
              <w:jc w:val="right"/>
              <w:rPr>
                <w:b/>
                <w:color w:val="000000"/>
                <w:sz w:val="18"/>
              </w:rPr>
            </w:pPr>
            <w:r w:rsidRPr="00005D87">
              <w:rPr>
                <w:b/>
                <w:color w:val="000000"/>
                <w:sz w:val="18"/>
              </w:rPr>
              <w:t>180 000</w:t>
            </w:r>
          </w:p>
        </w:tc>
      </w:tr>
      <w:tr w:rsidR="00930315" w:rsidRPr="00005D87" w:rsidTr="00C463DA">
        <w:trPr>
          <w:trHeight w:val="48"/>
          <w:jc w:val="right"/>
        </w:trPr>
        <w:tc>
          <w:tcPr>
            <w:tcW w:w="556" w:type="pct"/>
            <w:tcBorders>
              <w:top w:val="nil"/>
              <w:left w:val="nil"/>
              <w:bottom w:val="single" w:sz="4" w:space="0" w:color="auto"/>
              <w:right w:val="nil"/>
            </w:tcBorders>
          </w:tcPr>
          <w:p w:rsidR="00930315" w:rsidRPr="00005D87" w:rsidRDefault="00930315" w:rsidP="00C463DA">
            <w:pPr>
              <w:spacing w:before="40" w:after="40"/>
              <w:jc w:val="right"/>
              <w:rPr>
                <w:color w:val="000000"/>
                <w:sz w:val="18"/>
              </w:rPr>
            </w:pPr>
            <w:r w:rsidRPr="00005D87">
              <w:rPr>
                <w:color w:val="000000"/>
                <w:sz w:val="18"/>
              </w:rPr>
              <w:t>1600</w:t>
            </w:r>
          </w:p>
        </w:tc>
        <w:tc>
          <w:tcPr>
            <w:tcW w:w="1910" w:type="pct"/>
            <w:tcBorders>
              <w:top w:val="nil"/>
              <w:left w:val="nil"/>
              <w:bottom w:val="single" w:sz="4" w:space="0" w:color="auto"/>
              <w:right w:val="nil"/>
            </w:tcBorders>
            <w:shd w:val="clear" w:color="auto" w:fill="auto"/>
            <w:noWrap/>
          </w:tcPr>
          <w:p w:rsidR="00930315" w:rsidRPr="00005D87" w:rsidRDefault="00930315" w:rsidP="00C463DA">
            <w:pPr>
              <w:spacing w:before="40" w:after="40"/>
              <w:rPr>
                <w:color w:val="000000"/>
                <w:sz w:val="18"/>
              </w:rPr>
            </w:pPr>
            <w:r w:rsidRPr="00005D87">
              <w:rPr>
                <w:color w:val="000000"/>
                <w:sz w:val="18"/>
              </w:rPr>
              <w:t>Staff travel on official business</w:t>
            </w:r>
          </w:p>
        </w:tc>
        <w:tc>
          <w:tcPr>
            <w:tcW w:w="518" w:type="pct"/>
            <w:tcBorders>
              <w:top w:val="nil"/>
              <w:left w:val="nil"/>
              <w:bottom w:val="single" w:sz="4" w:space="0" w:color="auto"/>
              <w:right w:val="nil"/>
            </w:tcBorders>
          </w:tcPr>
          <w:p w:rsidR="00930315" w:rsidRPr="00005D87" w:rsidRDefault="00930315" w:rsidP="00C463DA">
            <w:pPr>
              <w:spacing w:before="40" w:after="40"/>
              <w:jc w:val="right"/>
              <w:rPr>
                <w:color w:val="000000"/>
                <w:sz w:val="18"/>
              </w:rPr>
            </w:pPr>
            <w:r w:rsidRPr="00005D87">
              <w:rPr>
                <w:color w:val="000000"/>
                <w:sz w:val="18"/>
              </w:rPr>
              <w:t>30 000</w:t>
            </w:r>
          </w:p>
        </w:tc>
        <w:tc>
          <w:tcPr>
            <w:tcW w:w="506" w:type="pct"/>
            <w:tcBorders>
              <w:top w:val="nil"/>
              <w:left w:val="nil"/>
              <w:bottom w:val="single" w:sz="4" w:space="0" w:color="auto"/>
              <w:right w:val="nil"/>
            </w:tcBorders>
          </w:tcPr>
          <w:p w:rsidR="00930315" w:rsidRPr="00005D87" w:rsidRDefault="00930315" w:rsidP="00C463DA">
            <w:pPr>
              <w:spacing w:before="40" w:after="40"/>
              <w:jc w:val="right"/>
              <w:rPr>
                <w:color w:val="000000"/>
                <w:sz w:val="18"/>
              </w:rPr>
            </w:pPr>
            <w:r w:rsidRPr="00005D87">
              <w:rPr>
                <w:color w:val="000000"/>
                <w:sz w:val="18"/>
              </w:rPr>
              <w:t>30 000</w:t>
            </w:r>
          </w:p>
        </w:tc>
        <w:tc>
          <w:tcPr>
            <w:tcW w:w="473" w:type="pct"/>
            <w:tcBorders>
              <w:top w:val="nil"/>
              <w:left w:val="nil"/>
              <w:bottom w:val="single" w:sz="4" w:space="0" w:color="auto"/>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30 000</w:t>
            </w:r>
          </w:p>
        </w:tc>
        <w:tc>
          <w:tcPr>
            <w:tcW w:w="489" w:type="pct"/>
            <w:gridSpan w:val="2"/>
            <w:tcBorders>
              <w:top w:val="nil"/>
              <w:left w:val="nil"/>
              <w:bottom w:val="single" w:sz="4" w:space="0" w:color="auto"/>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30 000</w:t>
            </w:r>
          </w:p>
        </w:tc>
        <w:tc>
          <w:tcPr>
            <w:tcW w:w="548" w:type="pct"/>
            <w:tcBorders>
              <w:top w:val="nil"/>
              <w:left w:val="nil"/>
              <w:bottom w:val="single" w:sz="4" w:space="0" w:color="auto"/>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30 000</w:t>
            </w:r>
          </w:p>
        </w:tc>
      </w:tr>
      <w:tr w:rsidR="00930315" w:rsidRPr="00C21DF6" w:rsidTr="00C463DA">
        <w:trPr>
          <w:trHeight w:val="48"/>
          <w:jc w:val="right"/>
        </w:trPr>
        <w:tc>
          <w:tcPr>
            <w:tcW w:w="5000" w:type="pct"/>
            <w:gridSpan w:val="8"/>
            <w:tcBorders>
              <w:top w:val="single" w:sz="4" w:space="0" w:color="auto"/>
              <w:left w:val="nil"/>
              <w:bottom w:val="single" w:sz="4" w:space="0" w:color="auto"/>
              <w:right w:val="nil"/>
            </w:tcBorders>
          </w:tcPr>
          <w:p w:rsidR="00930315" w:rsidRPr="00005D87" w:rsidRDefault="00930315" w:rsidP="00C463DA">
            <w:pPr>
              <w:spacing w:before="40" w:after="40"/>
              <w:rPr>
                <w:b/>
                <w:color w:val="000000"/>
                <w:sz w:val="18"/>
              </w:rPr>
            </w:pPr>
            <w:r w:rsidRPr="00005D87">
              <w:rPr>
                <w:b/>
                <w:color w:val="000000"/>
                <w:sz w:val="18"/>
              </w:rPr>
              <w:t xml:space="preserve">Other operating costs: consumables and supplies </w:t>
            </w:r>
          </w:p>
        </w:tc>
      </w:tr>
      <w:tr w:rsidR="00930315" w:rsidRPr="00EC0C78" w:rsidTr="00C463DA">
        <w:trPr>
          <w:trHeight w:val="48"/>
          <w:jc w:val="right"/>
        </w:trPr>
        <w:tc>
          <w:tcPr>
            <w:tcW w:w="556" w:type="pct"/>
            <w:tcBorders>
              <w:top w:val="single" w:sz="4" w:space="0" w:color="auto"/>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4100</w:t>
            </w:r>
          </w:p>
        </w:tc>
        <w:tc>
          <w:tcPr>
            <w:tcW w:w="1910" w:type="pct"/>
            <w:tcBorders>
              <w:top w:val="single" w:sz="4" w:space="0" w:color="auto"/>
              <w:left w:val="nil"/>
              <w:bottom w:val="nil"/>
              <w:right w:val="nil"/>
            </w:tcBorders>
            <w:shd w:val="clear" w:color="auto" w:fill="auto"/>
            <w:noWrap/>
            <w:hideMark/>
          </w:tcPr>
          <w:p w:rsidR="00930315" w:rsidRPr="00005D87" w:rsidRDefault="00930315" w:rsidP="00C463DA">
            <w:pPr>
              <w:spacing w:before="40" w:after="40"/>
              <w:rPr>
                <w:color w:val="000000"/>
                <w:sz w:val="18"/>
              </w:rPr>
            </w:pPr>
            <w:r w:rsidRPr="00005D87">
              <w:rPr>
                <w:color w:val="000000"/>
                <w:sz w:val="18"/>
              </w:rPr>
              <w:t>Expendable equipment</w:t>
            </w:r>
          </w:p>
        </w:tc>
        <w:tc>
          <w:tcPr>
            <w:tcW w:w="518" w:type="pct"/>
            <w:tcBorders>
              <w:top w:val="single" w:sz="4" w:space="0" w:color="auto"/>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8 000</w:t>
            </w:r>
          </w:p>
        </w:tc>
        <w:tc>
          <w:tcPr>
            <w:tcW w:w="506" w:type="pct"/>
            <w:tcBorders>
              <w:top w:val="single" w:sz="4" w:space="0" w:color="auto"/>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8 000</w:t>
            </w:r>
          </w:p>
        </w:tc>
        <w:tc>
          <w:tcPr>
            <w:tcW w:w="473" w:type="pct"/>
            <w:tcBorders>
              <w:top w:val="single" w:sz="4" w:space="0" w:color="auto"/>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8 000</w:t>
            </w:r>
          </w:p>
        </w:tc>
        <w:tc>
          <w:tcPr>
            <w:tcW w:w="489" w:type="pct"/>
            <w:gridSpan w:val="2"/>
            <w:tcBorders>
              <w:top w:val="single" w:sz="4" w:space="0" w:color="auto"/>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8 000</w:t>
            </w:r>
          </w:p>
        </w:tc>
        <w:tc>
          <w:tcPr>
            <w:tcW w:w="548" w:type="pct"/>
            <w:tcBorders>
              <w:top w:val="single" w:sz="4" w:space="0" w:color="auto"/>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8 000</w:t>
            </w:r>
          </w:p>
        </w:tc>
      </w:tr>
      <w:tr w:rsidR="00930315" w:rsidRPr="00EC0C78" w:rsidTr="00C463DA">
        <w:trPr>
          <w:trHeight w:val="300"/>
          <w:jc w:val="right"/>
        </w:trPr>
        <w:tc>
          <w:tcPr>
            <w:tcW w:w="556"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4203</w:t>
            </w:r>
          </w:p>
        </w:tc>
        <w:tc>
          <w:tcPr>
            <w:tcW w:w="1910" w:type="pct"/>
            <w:tcBorders>
              <w:top w:val="nil"/>
              <w:left w:val="nil"/>
              <w:bottom w:val="nil"/>
              <w:right w:val="nil"/>
            </w:tcBorders>
            <w:shd w:val="clear" w:color="auto" w:fill="auto"/>
            <w:noWrap/>
            <w:hideMark/>
          </w:tcPr>
          <w:p w:rsidR="00930315" w:rsidRPr="00005D87" w:rsidRDefault="00930315" w:rsidP="00C463DA">
            <w:pPr>
              <w:spacing w:before="40" w:after="40"/>
              <w:rPr>
                <w:color w:val="000000"/>
                <w:sz w:val="18"/>
              </w:rPr>
            </w:pPr>
            <w:r w:rsidRPr="00005D87">
              <w:rPr>
                <w:color w:val="000000"/>
                <w:sz w:val="18"/>
              </w:rPr>
              <w:t>Other office equipment</w:t>
            </w:r>
          </w:p>
        </w:tc>
        <w:tc>
          <w:tcPr>
            <w:tcW w:w="518"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5 000</w:t>
            </w:r>
          </w:p>
        </w:tc>
        <w:tc>
          <w:tcPr>
            <w:tcW w:w="506"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5 000</w:t>
            </w:r>
          </w:p>
        </w:tc>
        <w:tc>
          <w:tcPr>
            <w:tcW w:w="473" w:type="pct"/>
            <w:tcBorders>
              <w:top w:val="nil"/>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5 000</w:t>
            </w:r>
          </w:p>
        </w:tc>
        <w:tc>
          <w:tcPr>
            <w:tcW w:w="489" w:type="pct"/>
            <w:gridSpan w:val="2"/>
            <w:tcBorders>
              <w:top w:val="nil"/>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5 000</w:t>
            </w:r>
          </w:p>
        </w:tc>
        <w:tc>
          <w:tcPr>
            <w:tcW w:w="548" w:type="pct"/>
            <w:tcBorders>
              <w:top w:val="nil"/>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5 000</w:t>
            </w:r>
          </w:p>
        </w:tc>
      </w:tr>
      <w:tr w:rsidR="00930315" w:rsidRPr="00005D87" w:rsidTr="00C463DA">
        <w:trPr>
          <w:trHeight w:val="48"/>
          <w:jc w:val="right"/>
        </w:trPr>
        <w:tc>
          <w:tcPr>
            <w:tcW w:w="556"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4205</w:t>
            </w:r>
          </w:p>
        </w:tc>
        <w:tc>
          <w:tcPr>
            <w:tcW w:w="1910" w:type="pct"/>
            <w:tcBorders>
              <w:top w:val="nil"/>
              <w:left w:val="nil"/>
              <w:bottom w:val="nil"/>
              <w:right w:val="nil"/>
            </w:tcBorders>
            <w:shd w:val="clear" w:color="auto" w:fill="auto"/>
            <w:noWrap/>
          </w:tcPr>
          <w:p w:rsidR="00930315" w:rsidRPr="00005D87" w:rsidRDefault="00930315" w:rsidP="00C463DA">
            <w:pPr>
              <w:spacing w:before="40" w:after="40"/>
              <w:rPr>
                <w:color w:val="000000"/>
                <w:sz w:val="18"/>
              </w:rPr>
            </w:pPr>
            <w:r w:rsidRPr="00005D87">
              <w:rPr>
                <w:color w:val="000000"/>
                <w:sz w:val="18"/>
              </w:rPr>
              <w:t>Equipment and peripherals for paperless conferences</w:t>
            </w:r>
          </w:p>
        </w:tc>
        <w:tc>
          <w:tcPr>
            <w:tcW w:w="518"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5 000</w:t>
            </w:r>
          </w:p>
        </w:tc>
        <w:tc>
          <w:tcPr>
            <w:tcW w:w="506"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5 000</w:t>
            </w:r>
          </w:p>
        </w:tc>
        <w:tc>
          <w:tcPr>
            <w:tcW w:w="473" w:type="pct"/>
            <w:tcBorders>
              <w:top w:val="nil"/>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5 000</w:t>
            </w:r>
          </w:p>
        </w:tc>
        <w:tc>
          <w:tcPr>
            <w:tcW w:w="489" w:type="pct"/>
            <w:gridSpan w:val="2"/>
            <w:tcBorders>
              <w:top w:val="nil"/>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5 000</w:t>
            </w:r>
          </w:p>
        </w:tc>
        <w:tc>
          <w:tcPr>
            <w:tcW w:w="548" w:type="pct"/>
            <w:tcBorders>
              <w:top w:val="nil"/>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5 000</w:t>
            </w:r>
          </w:p>
        </w:tc>
      </w:tr>
      <w:tr w:rsidR="00930315" w:rsidRPr="00005D87" w:rsidTr="00C463DA">
        <w:trPr>
          <w:trHeight w:val="48"/>
          <w:jc w:val="right"/>
        </w:trPr>
        <w:tc>
          <w:tcPr>
            <w:tcW w:w="556"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4300</w:t>
            </w:r>
          </w:p>
        </w:tc>
        <w:tc>
          <w:tcPr>
            <w:tcW w:w="1910" w:type="pct"/>
            <w:tcBorders>
              <w:top w:val="nil"/>
              <w:left w:val="nil"/>
              <w:bottom w:val="nil"/>
              <w:right w:val="nil"/>
            </w:tcBorders>
            <w:shd w:val="clear" w:color="auto" w:fill="auto"/>
            <w:noWrap/>
            <w:hideMark/>
          </w:tcPr>
          <w:p w:rsidR="00930315" w:rsidRPr="00005D87" w:rsidRDefault="00930315" w:rsidP="00C463DA">
            <w:pPr>
              <w:spacing w:before="40" w:after="40"/>
              <w:rPr>
                <w:color w:val="000000"/>
                <w:sz w:val="18"/>
              </w:rPr>
            </w:pPr>
            <w:r w:rsidRPr="00005D87">
              <w:rPr>
                <w:color w:val="000000"/>
                <w:sz w:val="18"/>
              </w:rPr>
              <w:t>Rental of premises</w:t>
            </w:r>
          </w:p>
        </w:tc>
        <w:tc>
          <w:tcPr>
            <w:tcW w:w="518"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17 500</w:t>
            </w:r>
          </w:p>
        </w:tc>
        <w:tc>
          <w:tcPr>
            <w:tcW w:w="506"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17 500</w:t>
            </w:r>
          </w:p>
        </w:tc>
        <w:tc>
          <w:tcPr>
            <w:tcW w:w="473" w:type="pct"/>
            <w:tcBorders>
              <w:top w:val="nil"/>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17 500</w:t>
            </w:r>
          </w:p>
        </w:tc>
        <w:tc>
          <w:tcPr>
            <w:tcW w:w="489" w:type="pct"/>
            <w:gridSpan w:val="2"/>
            <w:tcBorders>
              <w:top w:val="nil"/>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17 500</w:t>
            </w:r>
          </w:p>
        </w:tc>
        <w:tc>
          <w:tcPr>
            <w:tcW w:w="548" w:type="pct"/>
            <w:tcBorders>
              <w:top w:val="nil"/>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17 500</w:t>
            </w:r>
          </w:p>
        </w:tc>
      </w:tr>
      <w:tr w:rsidR="00930315" w:rsidRPr="00005D87" w:rsidTr="00C463DA">
        <w:trPr>
          <w:trHeight w:val="48"/>
          <w:jc w:val="right"/>
        </w:trPr>
        <w:tc>
          <w:tcPr>
            <w:tcW w:w="556"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5100</w:t>
            </w:r>
          </w:p>
        </w:tc>
        <w:tc>
          <w:tcPr>
            <w:tcW w:w="1910" w:type="pct"/>
            <w:tcBorders>
              <w:top w:val="nil"/>
              <w:left w:val="nil"/>
              <w:bottom w:val="nil"/>
              <w:right w:val="nil"/>
            </w:tcBorders>
            <w:shd w:val="clear" w:color="auto" w:fill="auto"/>
            <w:noWrap/>
            <w:hideMark/>
          </w:tcPr>
          <w:p w:rsidR="00930315" w:rsidRPr="00005D87" w:rsidRDefault="00930315" w:rsidP="00C463DA">
            <w:pPr>
              <w:spacing w:before="40" w:after="40"/>
              <w:rPr>
                <w:color w:val="000000"/>
                <w:sz w:val="18"/>
              </w:rPr>
            </w:pPr>
            <w:r w:rsidRPr="00005D87">
              <w:rPr>
                <w:color w:val="000000"/>
                <w:sz w:val="18"/>
              </w:rPr>
              <w:t>Operation and maintenance of equipment</w:t>
            </w:r>
          </w:p>
        </w:tc>
        <w:tc>
          <w:tcPr>
            <w:tcW w:w="518"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7 500</w:t>
            </w:r>
          </w:p>
        </w:tc>
        <w:tc>
          <w:tcPr>
            <w:tcW w:w="506"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7 500</w:t>
            </w:r>
          </w:p>
        </w:tc>
        <w:tc>
          <w:tcPr>
            <w:tcW w:w="473" w:type="pct"/>
            <w:tcBorders>
              <w:top w:val="nil"/>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7 500</w:t>
            </w:r>
          </w:p>
        </w:tc>
        <w:tc>
          <w:tcPr>
            <w:tcW w:w="489" w:type="pct"/>
            <w:gridSpan w:val="2"/>
            <w:tcBorders>
              <w:top w:val="nil"/>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7 500</w:t>
            </w:r>
          </w:p>
        </w:tc>
        <w:tc>
          <w:tcPr>
            <w:tcW w:w="548" w:type="pct"/>
            <w:tcBorders>
              <w:top w:val="nil"/>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7 500</w:t>
            </w:r>
          </w:p>
        </w:tc>
      </w:tr>
      <w:tr w:rsidR="00930315" w:rsidRPr="00005D87" w:rsidTr="00C463DA">
        <w:trPr>
          <w:trHeight w:val="48"/>
          <w:jc w:val="right"/>
        </w:trPr>
        <w:tc>
          <w:tcPr>
            <w:tcW w:w="556"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5200</w:t>
            </w:r>
          </w:p>
        </w:tc>
        <w:tc>
          <w:tcPr>
            <w:tcW w:w="1910" w:type="pct"/>
            <w:tcBorders>
              <w:top w:val="nil"/>
              <w:left w:val="nil"/>
              <w:bottom w:val="nil"/>
              <w:right w:val="nil"/>
            </w:tcBorders>
            <w:shd w:val="clear" w:color="auto" w:fill="auto"/>
            <w:noWrap/>
            <w:hideMark/>
          </w:tcPr>
          <w:p w:rsidR="00930315" w:rsidRPr="00005D87" w:rsidRDefault="00930315" w:rsidP="00C463DA">
            <w:pPr>
              <w:spacing w:before="40" w:after="40"/>
              <w:rPr>
                <w:color w:val="000000"/>
                <w:sz w:val="18"/>
              </w:rPr>
            </w:pPr>
            <w:r w:rsidRPr="00005D87">
              <w:rPr>
                <w:color w:val="000000"/>
                <w:sz w:val="18"/>
              </w:rPr>
              <w:t>Reporting costs</w:t>
            </w:r>
          </w:p>
        </w:tc>
        <w:tc>
          <w:tcPr>
            <w:tcW w:w="518"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7 500</w:t>
            </w:r>
          </w:p>
        </w:tc>
        <w:tc>
          <w:tcPr>
            <w:tcW w:w="506" w:type="pct"/>
            <w:tcBorders>
              <w:top w:val="nil"/>
              <w:left w:val="nil"/>
              <w:bottom w:val="nil"/>
              <w:right w:val="nil"/>
            </w:tcBorders>
          </w:tcPr>
          <w:p w:rsidR="00930315" w:rsidRPr="00005D87" w:rsidRDefault="00930315" w:rsidP="00C463DA">
            <w:pPr>
              <w:spacing w:before="40" w:after="40"/>
              <w:jc w:val="right"/>
              <w:rPr>
                <w:color w:val="000000"/>
                <w:sz w:val="18"/>
              </w:rPr>
            </w:pPr>
            <w:r w:rsidRPr="00005D87">
              <w:rPr>
                <w:color w:val="000000"/>
                <w:sz w:val="18"/>
              </w:rPr>
              <w:t>7 500</w:t>
            </w:r>
          </w:p>
        </w:tc>
        <w:tc>
          <w:tcPr>
            <w:tcW w:w="473" w:type="pct"/>
            <w:tcBorders>
              <w:top w:val="nil"/>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7 500</w:t>
            </w:r>
          </w:p>
        </w:tc>
        <w:tc>
          <w:tcPr>
            <w:tcW w:w="489" w:type="pct"/>
            <w:gridSpan w:val="2"/>
            <w:tcBorders>
              <w:top w:val="nil"/>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7 500</w:t>
            </w:r>
          </w:p>
        </w:tc>
        <w:tc>
          <w:tcPr>
            <w:tcW w:w="548" w:type="pct"/>
            <w:tcBorders>
              <w:top w:val="nil"/>
              <w:left w:val="nil"/>
              <w:bottom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7 500</w:t>
            </w:r>
          </w:p>
        </w:tc>
      </w:tr>
      <w:tr w:rsidR="00930315" w:rsidRPr="00005D87" w:rsidTr="00C463DA">
        <w:trPr>
          <w:trHeight w:val="48"/>
          <w:jc w:val="right"/>
        </w:trPr>
        <w:tc>
          <w:tcPr>
            <w:tcW w:w="556" w:type="pct"/>
            <w:tcBorders>
              <w:top w:val="nil"/>
              <w:left w:val="nil"/>
              <w:right w:val="nil"/>
            </w:tcBorders>
          </w:tcPr>
          <w:p w:rsidR="00930315" w:rsidRPr="00005D87" w:rsidRDefault="00930315" w:rsidP="00C463DA">
            <w:pPr>
              <w:spacing w:before="40" w:after="40"/>
              <w:jc w:val="right"/>
              <w:rPr>
                <w:color w:val="000000"/>
                <w:sz w:val="18"/>
              </w:rPr>
            </w:pPr>
            <w:r w:rsidRPr="00005D87">
              <w:rPr>
                <w:color w:val="000000"/>
                <w:sz w:val="18"/>
              </w:rPr>
              <w:t>5202</w:t>
            </w:r>
          </w:p>
        </w:tc>
        <w:tc>
          <w:tcPr>
            <w:tcW w:w="1910" w:type="pct"/>
            <w:tcBorders>
              <w:top w:val="nil"/>
              <w:left w:val="nil"/>
              <w:right w:val="nil"/>
            </w:tcBorders>
            <w:shd w:val="clear" w:color="auto" w:fill="auto"/>
            <w:noWrap/>
          </w:tcPr>
          <w:p w:rsidR="00930315" w:rsidRPr="00005D87" w:rsidRDefault="00930315" w:rsidP="00C463DA">
            <w:pPr>
              <w:spacing w:before="40" w:after="40"/>
              <w:rPr>
                <w:color w:val="000000"/>
                <w:sz w:val="18"/>
              </w:rPr>
            </w:pPr>
            <w:r w:rsidRPr="00005D87">
              <w:rPr>
                <w:color w:val="000000"/>
                <w:sz w:val="18"/>
              </w:rPr>
              <w:t>Reporting costs (Ozone Research Managers)</w:t>
            </w:r>
          </w:p>
        </w:tc>
        <w:tc>
          <w:tcPr>
            <w:tcW w:w="518" w:type="pct"/>
            <w:tcBorders>
              <w:top w:val="nil"/>
              <w:left w:val="nil"/>
              <w:right w:val="nil"/>
            </w:tcBorders>
          </w:tcPr>
          <w:p w:rsidR="00930315" w:rsidRPr="00005D87" w:rsidRDefault="00930315" w:rsidP="00C463DA">
            <w:pPr>
              <w:spacing w:before="40" w:after="40"/>
              <w:jc w:val="right"/>
              <w:rPr>
                <w:color w:val="000000"/>
                <w:sz w:val="18"/>
              </w:rPr>
            </w:pPr>
            <w:r w:rsidRPr="00005D87">
              <w:rPr>
                <w:color w:val="000000"/>
                <w:sz w:val="18"/>
              </w:rPr>
              <w:t>10 000</w:t>
            </w:r>
          </w:p>
        </w:tc>
        <w:tc>
          <w:tcPr>
            <w:tcW w:w="506" w:type="pct"/>
            <w:tcBorders>
              <w:top w:val="nil"/>
              <w:left w:val="nil"/>
              <w:right w:val="nil"/>
            </w:tcBorders>
          </w:tcPr>
          <w:p w:rsidR="00930315" w:rsidRPr="00005D87" w:rsidRDefault="00930315" w:rsidP="00C463DA">
            <w:pPr>
              <w:spacing w:before="40" w:after="40"/>
              <w:jc w:val="right"/>
              <w:rPr>
                <w:color w:val="000000"/>
                <w:sz w:val="18"/>
              </w:rPr>
            </w:pPr>
            <w:r w:rsidRPr="00005D87">
              <w:rPr>
                <w:color w:val="000000"/>
                <w:sz w:val="18"/>
              </w:rPr>
              <w:t>5 000</w:t>
            </w:r>
          </w:p>
        </w:tc>
        <w:tc>
          <w:tcPr>
            <w:tcW w:w="473" w:type="pct"/>
            <w:tcBorders>
              <w:top w:val="nil"/>
              <w:left w:val="nil"/>
              <w:right w:val="nil"/>
            </w:tcBorders>
            <w:shd w:val="clear" w:color="auto" w:fill="auto"/>
            <w:noWrap/>
          </w:tcPr>
          <w:p w:rsidR="00930315" w:rsidRPr="00005D87" w:rsidRDefault="00930315" w:rsidP="00C463DA">
            <w:pPr>
              <w:jc w:val="right"/>
            </w:pPr>
            <w:r w:rsidRPr="00005D87">
              <w:rPr>
                <w:color w:val="000000"/>
                <w:sz w:val="18"/>
              </w:rPr>
              <w:sym w:font="Symbol" w:char="F02D"/>
            </w:r>
          </w:p>
        </w:tc>
        <w:tc>
          <w:tcPr>
            <w:tcW w:w="489" w:type="pct"/>
            <w:gridSpan w:val="2"/>
            <w:tcBorders>
              <w:top w:val="nil"/>
              <w:left w:val="nil"/>
              <w:right w:val="nil"/>
            </w:tcBorders>
            <w:shd w:val="clear" w:color="auto" w:fill="auto"/>
            <w:noWrap/>
          </w:tcPr>
          <w:p w:rsidR="00930315" w:rsidRPr="00005D87" w:rsidRDefault="00930315" w:rsidP="00C463DA">
            <w:pPr>
              <w:jc w:val="right"/>
            </w:pPr>
            <w:r w:rsidRPr="00005D87">
              <w:rPr>
                <w:color w:val="000000"/>
                <w:sz w:val="18"/>
              </w:rPr>
              <w:sym w:font="Symbol" w:char="F02D"/>
            </w:r>
          </w:p>
        </w:tc>
        <w:tc>
          <w:tcPr>
            <w:tcW w:w="548" w:type="pct"/>
            <w:tcBorders>
              <w:top w:val="nil"/>
              <w:left w:val="nil"/>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5 000</w:t>
            </w:r>
          </w:p>
        </w:tc>
      </w:tr>
      <w:tr w:rsidR="00930315" w:rsidRPr="00005D87" w:rsidTr="00C463DA">
        <w:trPr>
          <w:trHeight w:val="48"/>
          <w:jc w:val="right"/>
        </w:trPr>
        <w:tc>
          <w:tcPr>
            <w:tcW w:w="556" w:type="pct"/>
            <w:tcBorders>
              <w:top w:val="nil"/>
              <w:left w:val="nil"/>
              <w:bottom w:val="single" w:sz="8" w:space="0" w:color="auto"/>
              <w:right w:val="nil"/>
            </w:tcBorders>
          </w:tcPr>
          <w:p w:rsidR="00930315" w:rsidRPr="00005D87" w:rsidRDefault="00930315" w:rsidP="00C463DA">
            <w:pPr>
              <w:spacing w:before="40" w:after="40"/>
              <w:jc w:val="right"/>
              <w:rPr>
                <w:color w:val="000000"/>
                <w:sz w:val="18"/>
              </w:rPr>
            </w:pPr>
            <w:r w:rsidRPr="00005D87">
              <w:rPr>
                <w:color w:val="000000"/>
                <w:sz w:val="18"/>
              </w:rPr>
              <w:t>5300</w:t>
            </w:r>
          </w:p>
        </w:tc>
        <w:tc>
          <w:tcPr>
            <w:tcW w:w="1910" w:type="pct"/>
            <w:tcBorders>
              <w:top w:val="nil"/>
              <w:left w:val="nil"/>
              <w:bottom w:val="single" w:sz="8" w:space="0" w:color="auto"/>
              <w:right w:val="nil"/>
            </w:tcBorders>
            <w:shd w:val="clear" w:color="auto" w:fill="auto"/>
            <w:noWrap/>
            <w:hideMark/>
          </w:tcPr>
          <w:p w:rsidR="00930315" w:rsidRPr="00005D87" w:rsidRDefault="00930315" w:rsidP="00C463DA">
            <w:pPr>
              <w:spacing w:before="40" w:after="40"/>
              <w:rPr>
                <w:color w:val="000000"/>
                <w:sz w:val="18"/>
              </w:rPr>
            </w:pPr>
            <w:r w:rsidRPr="00005D87">
              <w:rPr>
                <w:color w:val="000000"/>
                <w:sz w:val="18"/>
              </w:rPr>
              <w:t>Sundry</w:t>
            </w:r>
          </w:p>
        </w:tc>
        <w:tc>
          <w:tcPr>
            <w:tcW w:w="518" w:type="pct"/>
            <w:tcBorders>
              <w:top w:val="nil"/>
              <w:left w:val="nil"/>
              <w:bottom w:val="single" w:sz="8" w:space="0" w:color="auto"/>
              <w:right w:val="nil"/>
            </w:tcBorders>
          </w:tcPr>
          <w:p w:rsidR="00930315" w:rsidRPr="00005D87" w:rsidRDefault="00930315" w:rsidP="00C463DA">
            <w:pPr>
              <w:spacing w:before="40" w:after="40"/>
              <w:jc w:val="right"/>
              <w:rPr>
                <w:color w:val="000000"/>
                <w:sz w:val="18"/>
              </w:rPr>
            </w:pPr>
            <w:r w:rsidRPr="00005D87">
              <w:rPr>
                <w:color w:val="000000"/>
                <w:sz w:val="18"/>
              </w:rPr>
              <w:t>40 000</w:t>
            </w:r>
          </w:p>
        </w:tc>
        <w:tc>
          <w:tcPr>
            <w:tcW w:w="506" w:type="pct"/>
            <w:tcBorders>
              <w:top w:val="nil"/>
              <w:left w:val="nil"/>
              <w:bottom w:val="single" w:sz="8" w:space="0" w:color="auto"/>
              <w:right w:val="nil"/>
            </w:tcBorders>
          </w:tcPr>
          <w:p w:rsidR="00930315" w:rsidRPr="00005D87" w:rsidRDefault="00930315" w:rsidP="00C463DA">
            <w:pPr>
              <w:spacing w:before="40" w:after="40"/>
              <w:jc w:val="right"/>
              <w:rPr>
                <w:color w:val="000000"/>
                <w:sz w:val="18"/>
              </w:rPr>
            </w:pPr>
            <w:r w:rsidRPr="00005D87">
              <w:rPr>
                <w:color w:val="000000"/>
                <w:sz w:val="18"/>
              </w:rPr>
              <w:t>40 000</w:t>
            </w:r>
          </w:p>
        </w:tc>
        <w:tc>
          <w:tcPr>
            <w:tcW w:w="473" w:type="pct"/>
            <w:tcBorders>
              <w:top w:val="nil"/>
              <w:left w:val="nil"/>
              <w:bottom w:val="single" w:sz="8" w:space="0" w:color="auto"/>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40 000</w:t>
            </w:r>
          </w:p>
        </w:tc>
        <w:tc>
          <w:tcPr>
            <w:tcW w:w="489" w:type="pct"/>
            <w:gridSpan w:val="2"/>
            <w:tcBorders>
              <w:top w:val="nil"/>
              <w:left w:val="nil"/>
              <w:bottom w:val="single" w:sz="8" w:space="0" w:color="auto"/>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40 000</w:t>
            </w:r>
          </w:p>
        </w:tc>
        <w:tc>
          <w:tcPr>
            <w:tcW w:w="548" w:type="pct"/>
            <w:tcBorders>
              <w:top w:val="nil"/>
              <w:left w:val="nil"/>
              <w:bottom w:val="single" w:sz="8" w:space="0" w:color="auto"/>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40 000</w:t>
            </w:r>
          </w:p>
        </w:tc>
      </w:tr>
      <w:tr w:rsidR="00930315" w:rsidRPr="00005D87" w:rsidTr="00C463DA">
        <w:trPr>
          <w:trHeight w:val="48"/>
          <w:jc w:val="right"/>
        </w:trPr>
        <w:tc>
          <w:tcPr>
            <w:tcW w:w="2466" w:type="pct"/>
            <w:gridSpan w:val="2"/>
            <w:tcBorders>
              <w:top w:val="single" w:sz="8" w:space="0" w:color="auto"/>
              <w:left w:val="nil"/>
              <w:bottom w:val="single" w:sz="8" w:space="0" w:color="auto"/>
              <w:right w:val="nil"/>
            </w:tcBorders>
          </w:tcPr>
          <w:p w:rsidR="00930315" w:rsidRPr="00005D87" w:rsidRDefault="00930315" w:rsidP="00C463DA">
            <w:pPr>
              <w:spacing w:before="40" w:after="40"/>
              <w:rPr>
                <w:b/>
                <w:color w:val="000000"/>
                <w:sz w:val="18"/>
              </w:rPr>
            </w:pPr>
            <w:r w:rsidRPr="00005D87">
              <w:rPr>
                <w:b/>
                <w:color w:val="000000"/>
                <w:sz w:val="18"/>
              </w:rPr>
              <w:t xml:space="preserve">Subtotal: </w:t>
            </w:r>
            <w:r>
              <w:rPr>
                <w:b/>
                <w:color w:val="000000"/>
                <w:sz w:val="18"/>
              </w:rPr>
              <w:t>O</w:t>
            </w:r>
            <w:r w:rsidRPr="00005D87">
              <w:rPr>
                <w:b/>
                <w:color w:val="000000"/>
                <w:sz w:val="18"/>
              </w:rPr>
              <w:t xml:space="preserve">ther </w:t>
            </w:r>
            <w:r>
              <w:rPr>
                <w:b/>
                <w:color w:val="000000"/>
                <w:sz w:val="18"/>
              </w:rPr>
              <w:t>o</w:t>
            </w:r>
            <w:r w:rsidRPr="00005D87">
              <w:rPr>
                <w:b/>
                <w:color w:val="000000"/>
                <w:sz w:val="18"/>
              </w:rPr>
              <w:t xml:space="preserve">perating </w:t>
            </w:r>
            <w:r>
              <w:rPr>
                <w:b/>
                <w:color w:val="000000"/>
                <w:sz w:val="18"/>
              </w:rPr>
              <w:t>c</w:t>
            </w:r>
            <w:r w:rsidRPr="00005D87">
              <w:rPr>
                <w:b/>
                <w:color w:val="000000"/>
                <w:sz w:val="18"/>
              </w:rPr>
              <w:t>osts</w:t>
            </w:r>
            <w:r>
              <w:rPr>
                <w:b/>
                <w:color w:val="000000"/>
                <w:sz w:val="18"/>
              </w:rPr>
              <w:t>:</w:t>
            </w:r>
            <w:r w:rsidRPr="00005D87">
              <w:rPr>
                <w:b/>
                <w:color w:val="000000"/>
                <w:sz w:val="18"/>
              </w:rPr>
              <w:t xml:space="preserve"> supplies and consumables</w:t>
            </w:r>
          </w:p>
        </w:tc>
        <w:tc>
          <w:tcPr>
            <w:tcW w:w="518" w:type="pct"/>
            <w:tcBorders>
              <w:top w:val="single" w:sz="8" w:space="0" w:color="auto"/>
              <w:left w:val="nil"/>
              <w:bottom w:val="single" w:sz="8" w:space="0" w:color="auto"/>
              <w:right w:val="nil"/>
            </w:tcBorders>
          </w:tcPr>
          <w:p w:rsidR="00930315" w:rsidRPr="00005D87" w:rsidRDefault="00930315" w:rsidP="00C463DA">
            <w:pPr>
              <w:spacing w:before="40" w:after="40"/>
              <w:jc w:val="right"/>
              <w:rPr>
                <w:b/>
                <w:color w:val="000000"/>
                <w:sz w:val="18"/>
              </w:rPr>
            </w:pPr>
            <w:r w:rsidRPr="00005D87">
              <w:rPr>
                <w:b/>
                <w:color w:val="000000"/>
                <w:sz w:val="18"/>
              </w:rPr>
              <w:t>100 500</w:t>
            </w:r>
          </w:p>
        </w:tc>
        <w:tc>
          <w:tcPr>
            <w:tcW w:w="506" w:type="pct"/>
            <w:tcBorders>
              <w:top w:val="single" w:sz="8" w:space="0" w:color="auto"/>
              <w:left w:val="nil"/>
              <w:bottom w:val="single" w:sz="8" w:space="0" w:color="auto"/>
              <w:right w:val="nil"/>
            </w:tcBorders>
          </w:tcPr>
          <w:p w:rsidR="00930315" w:rsidRPr="00005D87" w:rsidRDefault="00930315" w:rsidP="00C463DA">
            <w:pPr>
              <w:spacing w:before="40" w:after="40"/>
              <w:jc w:val="right"/>
              <w:rPr>
                <w:b/>
                <w:color w:val="000000"/>
                <w:sz w:val="18"/>
              </w:rPr>
            </w:pPr>
            <w:r w:rsidRPr="00005D87">
              <w:rPr>
                <w:b/>
                <w:color w:val="000000"/>
                <w:sz w:val="18"/>
              </w:rPr>
              <w:t>95 500</w:t>
            </w:r>
          </w:p>
        </w:tc>
        <w:tc>
          <w:tcPr>
            <w:tcW w:w="473" w:type="pct"/>
            <w:tcBorders>
              <w:top w:val="single" w:sz="8" w:space="0" w:color="auto"/>
              <w:left w:val="nil"/>
              <w:bottom w:val="single" w:sz="8" w:space="0" w:color="auto"/>
              <w:right w:val="nil"/>
            </w:tcBorders>
            <w:shd w:val="clear" w:color="auto" w:fill="auto"/>
            <w:noWrap/>
          </w:tcPr>
          <w:p w:rsidR="00930315" w:rsidRPr="00005D87" w:rsidRDefault="00930315" w:rsidP="00C463DA">
            <w:pPr>
              <w:spacing w:before="40" w:after="40"/>
              <w:jc w:val="right"/>
              <w:rPr>
                <w:b/>
                <w:color w:val="000000"/>
                <w:sz w:val="18"/>
              </w:rPr>
            </w:pPr>
            <w:r w:rsidRPr="00005D87">
              <w:rPr>
                <w:b/>
                <w:color w:val="000000"/>
                <w:sz w:val="18"/>
              </w:rPr>
              <w:t>90 500</w:t>
            </w:r>
          </w:p>
        </w:tc>
        <w:tc>
          <w:tcPr>
            <w:tcW w:w="489" w:type="pct"/>
            <w:gridSpan w:val="2"/>
            <w:tcBorders>
              <w:top w:val="single" w:sz="8" w:space="0" w:color="auto"/>
              <w:left w:val="nil"/>
              <w:bottom w:val="single" w:sz="8" w:space="0" w:color="auto"/>
              <w:right w:val="nil"/>
            </w:tcBorders>
            <w:shd w:val="clear" w:color="auto" w:fill="auto"/>
            <w:noWrap/>
          </w:tcPr>
          <w:p w:rsidR="00930315" w:rsidRPr="00005D87" w:rsidRDefault="00930315" w:rsidP="00C463DA">
            <w:pPr>
              <w:spacing w:before="40" w:after="40"/>
              <w:jc w:val="right"/>
              <w:rPr>
                <w:b/>
                <w:color w:val="000000"/>
                <w:sz w:val="18"/>
              </w:rPr>
            </w:pPr>
            <w:r w:rsidRPr="00005D87">
              <w:rPr>
                <w:b/>
                <w:color w:val="000000"/>
                <w:sz w:val="18"/>
              </w:rPr>
              <w:t>90 500</w:t>
            </w:r>
          </w:p>
        </w:tc>
        <w:tc>
          <w:tcPr>
            <w:tcW w:w="548" w:type="pct"/>
            <w:tcBorders>
              <w:top w:val="single" w:sz="8" w:space="0" w:color="auto"/>
              <w:left w:val="nil"/>
              <w:bottom w:val="single" w:sz="8" w:space="0" w:color="auto"/>
              <w:right w:val="nil"/>
            </w:tcBorders>
            <w:shd w:val="clear" w:color="auto" w:fill="auto"/>
            <w:noWrap/>
          </w:tcPr>
          <w:p w:rsidR="00930315" w:rsidRPr="00005D87" w:rsidRDefault="00930315" w:rsidP="00C463DA">
            <w:pPr>
              <w:spacing w:before="40" w:after="40"/>
              <w:jc w:val="right"/>
              <w:rPr>
                <w:b/>
                <w:color w:val="000000"/>
                <w:sz w:val="18"/>
              </w:rPr>
            </w:pPr>
            <w:r w:rsidRPr="00005D87">
              <w:rPr>
                <w:b/>
                <w:color w:val="000000"/>
                <w:sz w:val="18"/>
              </w:rPr>
              <w:t>95 500</w:t>
            </w:r>
          </w:p>
        </w:tc>
      </w:tr>
      <w:tr w:rsidR="00930315" w:rsidRPr="00005D87" w:rsidTr="00C463DA">
        <w:trPr>
          <w:trHeight w:val="48"/>
          <w:jc w:val="right"/>
        </w:trPr>
        <w:tc>
          <w:tcPr>
            <w:tcW w:w="2466" w:type="pct"/>
            <w:gridSpan w:val="2"/>
            <w:tcBorders>
              <w:top w:val="single" w:sz="8" w:space="0" w:color="auto"/>
              <w:left w:val="nil"/>
              <w:bottom w:val="single" w:sz="8" w:space="0" w:color="auto"/>
              <w:right w:val="nil"/>
            </w:tcBorders>
          </w:tcPr>
          <w:p w:rsidR="00930315" w:rsidRPr="00005D87" w:rsidRDefault="00930315" w:rsidP="00C463DA">
            <w:pPr>
              <w:spacing w:before="40" w:after="40"/>
              <w:rPr>
                <w:b/>
                <w:color w:val="000000"/>
                <w:sz w:val="18"/>
              </w:rPr>
            </w:pPr>
            <w:r w:rsidRPr="00005D87">
              <w:rPr>
                <w:b/>
                <w:color w:val="000000"/>
                <w:sz w:val="18"/>
              </w:rPr>
              <w:t>Total direct costs</w:t>
            </w:r>
          </w:p>
        </w:tc>
        <w:tc>
          <w:tcPr>
            <w:tcW w:w="518" w:type="pct"/>
            <w:tcBorders>
              <w:top w:val="single" w:sz="8" w:space="0" w:color="auto"/>
              <w:left w:val="nil"/>
              <w:bottom w:val="single" w:sz="8" w:space="0" w:color="auto"/>
              <w:right w:val="nil"/>
            </w:tcBorders>
          </w:tcPr>
          <w:p w:rsidR="00930315" w:rsidRPr="00005D87" w:rsidRDefault="00930315" w:rsidP="00C463DA">
            <w:pPr>
              <w:spacing w:before="40" w:after="40"/>
              <w:jc w:val="right"/>
              <w:rPr>
                <w:b/>
                <w:color w:val="000000"/>
                <w:sz w:val="18"/>
              </w:rPr>
            </w:pPr>
            <w:r w:rsidRPr="00005D87">
              <w:rPr>
                <w:b/>
                <w:color w:val="000000"/>
                <w:sz w:val="18"/>
              </w:rPr>
              <w:t>1 206 520</w:t>
            </w:r>
          </w:p>
        </w:tc>
        <w:tc>
          <w:tcPr>
            <w:tcW w:w="506" w:type="pct"/>
            <w:tcBorders>
              <w:top w:val="single" w:sz="8" w:space="0" w:color="auto"/>
              <w:left w:val="nil"/>
              <w:bottom w:val="single" w:sz="8" w:space="0" w:color="auto"/>
              <w:right w:val="nil"/>
            </w:tcBorders>
          </w:tcPr>
          <w:p w:rsidR="00930315" w:rsidRPr="00005D87" w:rsidRDefault="00930315" w:rsidP="00C463DA">
            <w:pPr>
              <w:spacing w:before="40" w:after="40"/>
              <w:jc w:val="right"/>
              <w:rPr>
                <w:b/>
                <w:color w:val="000000"/>
                <w:sz w:val="18"/>
              </w:rPr>
            </w:pPr>
            <w:r w:rsidRPr="00005D87">
              <w:rPr>
                <w:b/>
                <w:color w:val="000000"/>
                <w:sz w:val="18"/>
              </w:rPr>
              <w:t>1 158 375</w:t>
            </w:r>
          </w:p>
        </w:tc>
        <w:tc>
          <w:tcPr>
            <w:tcW w:w="473" w:type="pct"/>
            <w:tcBorders>
              <w:top w:val="single" w:sz="8" w:space="0" w:color="auto"/>
              <w:left w:val="nil"/>
              <w:bottom w:val="single" w:sz="8" w:space="0" w:color="auto"/>
              <w:right w:val="nil"/>
            </w:tcBorders>
            <w:shd w:val="clear" w:color="auto" w:fill="auto"/>
            <w:noWrap/>
          </w:tcPr>
          <w:p w:rsidR="00930315" w:rsidRPr="00005D87" w:rsidRDefault="00930315" w:rsidP="00C463DA">
            <w:pPr>
              <w:spacing w:before="40" w:after="40"/>
              <w:jc w:val="right"/>
              <w:rPr>
                <w:b/>
                <w:color w:val="000000"/>
                <w:sz w:val="18"/>
              </w:rPr>
            </w:pPr>
            <w:r w:rsidRPr="00005D87">
              <w:rPr>
                <w:b/>
                <w:color w:val="000000"/>
                <w:sz w:val="18"/>
              </w:rPr>
              <w:t>697 493</w:t>
            </w:r>
          </w:p>
        </w:tc>
        <w:tc>
          <w:tcPr>
            <w:tcW w:w="489" w:type="pct"/>
            <w:gridSpan w:val="2"/>
            <w:tcBorders>
              <w:top w:val="single" w:sz="8" w:space="0" w:color="auto"/>
              <w:left w:val="nil"/>
              <w:bottom w:val="single" w:sz="8" w:space="0" w:color="auto"/>
              <w:right w:val="nil"/>
            </w:tcBorders>
            <w:shd w:val="clear" w:color="auto" w:fill="auto"/>
            <w:noWrap/>
          </w:tcPr>
          <w:p w:rsidR="00930315" w:rsidRPr="00005D87" w:rsidRDefault="00930315" w:rsidP="00C463DA">
            <w:pPr>
              <w:spacing w:before="40" w:after="40"/>
              <w:jc w:val="right"/>
              <w:rPr>
                <w:b/>
                <w:color w:val="000000"/>
                <w:sz w:val="18"/>
              </w:rPr>
            </w:pPr>
            <w:r w:rsidRPr="00005D87">
              <w:rPr>
                <w:b/>
                <w:color w:val="000000"/>
                <w:sz w:val="18"/>
              </w:rPr>
              <w:t>708 833</w:t>
            </w:r>
          </w:p>
        </w:tc>
        <w:tc>
          <w:tcPr>
            <w:tcW w:w="548" w:type="pct"/>
            <w:tcBorders>
              <w:top w:val="single" w:sz="8" w:space="0" w:color="auto"/>
              <w:left w:val="nil"/>
              <w:bottom w:val="single" w:sz="8" w:space="0" w:color="auto"/>
              <w:right w:val="nil"/>
            </w:tcBorders>
            <w:shd w:val="clear" w:color="auto" w:fill="auto"/>
            <w:noWrap/>
          </w:tcPr>
          <w:p w:rsidR="00930315" w:rsidRPr="00005D87" w:rsidRDefault="00930315" w:rsidP="00C463DA">
            <w:pPr>
              <w:spacing w:before="40" w:after="40"/>
              <w:jc w:val="right"/>
              <w:rPr>
                <w:b/>
                <w:color w:val="000000"/>
                <w:sz w:val="18"/>
              </w:rPr>
            </w:pPr>
            <w:r w:rsidRPr="00005D87">
              <w:rPr>
                <w:b/>
                <w:color w:val="000000"/>
                <w:sz w:val="18"/>
              </w:rPr>
              <w:t>1 212 398</w:t>
            </w:r>
          </w:p>
        </w:tc>
      </w:tr>
      <w:tr w:rsidR="00930315" w:rsidRPr="00005D87" w:rsidTr="00C463DA">
        <w:trPr>
          <w:trHeight w:val="315"/>
          <w:jc w:val="right"/>
        </w:trPr>
        <w:tc>
          <w:tcPr>
            <w:tcW w:w="556" w:type="pct"/>
            <w:tcBorders>
              <w:top w:val="single" w:sz="8" w:space="0" w:color="auto"/>
              <w:left w:val="nil"/>
              <w:bottom w:val="single" w:sz="8" w:space="0" w:color="auto"/>
              <w:right w:val="nil"/>
            </w:tcBorders>
          </w:tcPr>
          <w:p w:rsidR="00930315" w:rsidRPr="00005D87" w:rsidRDefault="00930315" w:rsidP="00C463DA">
            <w:pPr>
              <w:spacing w:before="40" w:after="40"/>
              <w:jc w:val="right"/>
              <w:rPr>
                <w:color w:val="000000"/>
                <w:sz w:val="18"/>
              </w:rPr>
            </w:pPr>
          </w:p>
        </w:tc>
        <w:tc>
          <w:tcPr>
            <w:tcW w:w="1910" w:type="pct"/>
            <w:tcBorders>
              <w:top w:val="single" w:sz="8" w:space="0" w:color="auto"/>
              <w:left w:val="nil"/>
              <w:bottom w:val="single" w:sz="8" w:space="0" w:color="auto"/>
              <w:right w:val="nil"/>
            </w:tcBorders>
            <w:shd w:val="clear" w:color="auto" w:fill="auto"/>
            <w:noWrap/>
            <w:hideMark/>
          </w:tcPr>
          <w:p w:rsidR="00930315" w:rsidRPr="00005D87" w:rsidRDefault="00930315" w:rsidP="00C463DA">
            <w:pPr>
              <w:spacing w:before="40" w:after="40"/>
              <w:rPr>
                <w:color w:val="000000"/>
                <w:sz w:val="18"/>
              </w:rPr>
            </w:pPr>
            <w:r w:rsidRPr="00005D87">
              <w:rPr>
                <w:color w:val="000000"/>
                <w:sz w:val="18"/>
              </w:rPr>
              <w:t>Programme support costs (13 per cent)</w:t>
            </w:r>
          </w:p>
        </w:tc>
        <w:tc>
          <w:tcPr>
            <w:tcW w:w="518" w:type="pct"/>
            <w:tcBorders>
              <w:top w:val="single" w:sz="8" w:space="0" w:color="auto"/>
              <w:left w:val="nil"/>
              <w:bottom w:val="single" w:sz="8" w:space="0" w:color="auto"/>
              <w:right w:val="nil"/>
            </w:tcBorders>
          </w:tcPr>
          <w:p w:rsidR="00930315" w:rsidRPr="00005D87" w:rsidRDefault="00930315" w:rsidP="00C463DA">
            <w:pPr>
              <w:spacing w:before="40" w:after="40"/>
              <w:jc w:val="right"/>
              <w:rPr>
                <w:color w:val="000000"/>
                <w:sz w:val="18"/>
              </w:rPr>
            </w:pPr>
            <w:r w:rsidRPr="00005D87">
              <w:rPr>
                <w:color w:val="000000"/>
                <w:sz w:val="18"/>
              </w:rPr>
              <w:t>156 848</w:t>
            </w:r>
          </w:p>
        </w:tc>
        <w:tc>
          <w:tcPr>
            <w:tcW w:w="506" w:type="pct"/>
            <w:tcBorders>
              <w:top w:val="single" w:sz="8" w:space="0" w:color="auto"/>
              <w:left w:val="nil"/>
              <w:bottom w:val="single" w:sz="8" w:space="0" w:color="auto"/>
              <w:right w:val="nil"/>
            </w:tcBorders>
          </w:tcPr>
          <w:p w:rsidR="00930315" w:rsidRPr="00005D87" w:rsidRDefault="00930315" w:rsidP="00C463DA">
            <w:pPr>
              <w:spacing w:before="40" w:after="40"/>
              <w:jc w:val="right"/>
              <w:rPr>
                <w:color w:val="000000"/>
                <w:sz w:val="18"/>
              </w:rPr>
            </w:pPr>
            <w:r w:rsidRPr="00005D87">
              <w:rPr>
                <w:color w:val="000000"/>
                <w:sz w:val="18"/>
              </w:rPr>
              <w:t>150 589</w:t>
            </w:r>
          </w:p>
        </w:tc>
        <w:tc>
          <w:tcPr>
            <w:tcW w:w="473" w:type="pct"/>
            <w:tcBorders>
              <w:top w:val="single" w:sz="8" w:space="0" w:color="auto"/>
              <w:left w:val="nil"/>
              <w:bottom w:val="single" w:sz="8" w:space="0" w:color="auto"/>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90 674</w:t>
            </w:r>
          </w:p>
        </w:tc>
        <w:tc>
          <w:tcPr>
            <w:tcW w:w="489" w:type="pct"/>
            <w:gridSpan w:val="2"/>
            <w:tcBorders>
              <w:top w:val="single" w:sz="8" w:space="0" w:color="auto"/>
              <w:left w:val="nil"/>
              <w:bottom w:val="single" w:sz="8" w:space="0" w:color="auto"/>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92 148</w:t>
            </w:r>
          </w:p>
        </w:tc>
        <w:tc>
          <w:tcPr>
            <w:tcW w:w="548" w:type="pct"/>
            <w:tcBorders>
              <w:top w:val="single" w:sz="8" w:space="0" w:color="auto"/>
              <w:left w:val="nil"/>
              <w:bottom w:val="single" w:sz="8" w:space="0" w:color="auto"/>
              <w:right w:val="nil"/>
            </w:tcBorders>
            <w:shd w:val="clear" w:color="auto" w:fill="auto"/>
            <w:noWrap/>
          </w:tcPr>
          <w:p w:rsidR="00930315" w:rsidRPr="00005D87" w:rsidRDefault="00930315" w:rsidP="00C463DA">
            <w:pPr>
              <w:spacing w:before="40" w:after="40"/>
              <w:jc w:val="right"/>
              <w:rPr>
                <w:color w:val="000000"/>
                <w:sz w:val="18"/>
              </w:rPr>
            </w:pPr>
            <w:r w:rsidRPr="00005D87">
              <w:rPr>
                <w:color w:val="000000"/>
                <w:sz w:val="18"/>
              </w:rPr>
              <w:t>157 612</w:t>
            </w:r>
          </w:p>
        </w:tc>
      </w:tr>
      <w:tr w:rsidR="00930315" w:rsidRPr="00005D87" w:rsidTr="00C463DA">
        <w:trPr>
          <w:trHeight w:val="48"/>
          <w:jc w:val="right"/>
        </w:trPr>
        <w:tc>
          <w:tcPr>
            <w:tcW w:w="2466" w:type="pct"/>
            <w:gridSpan w:val="2"/>
            <w:tcBorders>
              <w:top w:val="single" w:sz="8" w:space="0" w:color="auto"/>
              <w:left w:val="nil"/>
              <w:bottom w:val="single" w:sz="12" w:space="0" w:color="auto"/>
              <w:right w:val="nil"/>
            </w:tcBorders>
          </w:tcPr>
          <w:p w:rsidR="00930315" w:rsidRPr="00005D87" w:rsidRDefault="00930315" w:rsidP="00C463DA">
            <w:pPr>
              <w:spacing w:before="40" w:after="40"/>
              <w:rPr>
                <w:b/>
                <w:color w:val="000000"/>
                <w:sz w:val="18"/>
              </w:rPr>
            </w:pPr>
            <w:r w:rsidRPr="00005D87">
              <w:rPr>
                <w:b/>
                <w:color w:val="000000"/>
                <w:sz w:val="18"/>
              </w:rPr>
              <w:t>Grand total</w:t>
            </w:r>
          </w:p>
        </w:tc>
        <w:tc>
          <w:tcPr>
            <w:tcW w:w="518" w:type="pct"/>
            <w:tcBorders>
              <w:top w:val="single" w:sz="8" w:space="0" w:color="auto"/>
              <w:left w:val="nil"/>
              <w:bottom w:val="single" w:sz="12" w:space="0" w:color="auto"/>
              <w:right w:val="nil"/>
            </w:tcBorders>
          </w:tcPr>
          <w:p w:rsidR="00930315" w:rsidRPr="00005D87" w:rsidRDefault="00930315" w:rsidP="00C463DA">
            <w:pPr>
              <w:spacing w:before="40" w:after="40"/>
              <w:jc w:val="right"/>
              <w:rPr>
                <w:b/>
                <w:color w:val="000000"/>
                <w:sz w:val="18"/>
              </w:rPr>
            </w:pPr>
            <w:r w:rsidRPr="00005D87">
              <w:rPr>
                <w:b/>
                <w:color w:val="000000"/>
                <w:sz w:val="18"/>
              </w:rPr>
              <w:t>1 363 368</w:t>
            </w:r>
          </w:p>
        </w:tc>
        <w:tc>
          <w:tcPr>
            <w:tcW w:w="506" w:type="pct"/>
            <w:tcBorders>
              <w:top w:val="single" w:sz="8" w:space="0" w:color="auto"/>
              <w:left w:val="nil"/>
              <w:bottom w:val="single" w:sz="12" w:space="0" w:color="auto"/>
              <w:right w:val="nil"/>
            </w:tcBorders>
          </w:tcPr>
          <w:p w:rsidR="00930315" w:rsidRPr="00005D87" w:rsidRDefault="00930315" w:rsidP="00C463DA">
            <w:pPr>
              <w:spacing w:before="40" w:after="40"/>
              <w:jc w:val="right"/>
              <w:rPr>
                <w:b/>
                <w:color w:val="000000"/>
                <w:sz w:val="18"/>
              </w:rPr>
            </w:pPr>
            <w:r w:rsidRPr="00005D87">
              <w:rPr>
                <w:b/>
                <w:color w:val="000000"/>
                <w:sz w:val="18"/>
              </w:rPr>
              <w:t>1 308 964</w:t>
            </w:r>
          </w:p>
        </w:tc>
        <w:tc>
          <w:tcPr>
            <w:tcW w:w="473" w:type="pct"/>
            <w:tcBorders>
              <w:top w:val="single" w:sz="8" w:space="0" w:color="auto"/>
              <w:left w:val="nil"/>
              <w:bottom w:val="single" w:sz="12" w:space="0" w:color="auto"/>
              <w:right w:val="nil"/>
            </w:tcBorders>
            <w:shd w:val="clear" w:color="auto" w:fill="auto"/>
            <w:noWrap/>
          </w:tcPr>
          <w:p w:rsidR="00930315" w:rsidRPr="00005D87" w:rsidRDefault="00930315" w:rsidP="00C463DA">
            <w:pPr>
              <w:spacing w:before="40" w:after="40"/>
              <w:jc w:val="right"/>
              <w:rPr>
                <w:b/>
                <w:color w:val="000000"/>
                <w:sz w:val="18"/>
              </w:rPr>
            </w:pPr>
            <w:r w:rsidRPr="00005D87">
              <w:rPr>
                <w:b/>
                <w:color w:val="000000"/>
                <w:sz w:val="18"/>
              </w:rPr>
              <w:t>788 167</w:t>
            </w:r>
          </w:p>
        </w:tc>
        <w:tc>
          <w:tcPr>
            <w:tcW w:w="489" w:type="pct"/>
            <w:gridSpan w:val="2"/>
            <w:tcBorders>
              <w:top w:val="single" w:sz="8" w:space="0" w:color="auto"/>
              <w:left w:val="nil"/>
              <w:bottom w:val="single" w:sz="12" w:space="0" w:color="auto"/>
              <w:right w:val="nil"/>
            </w:tcBorders>
            <w:shd w:val="clear" w:color="auto" w:fill="auto"/>
            <w:noWrap/>
          </w:tcPr>
          <w:p w:rsidR="00930315" w:rsidRPr="00005D87" w:rsidRDefault="00930315" w:rsidP="00C463DA">
            <w:pPr>
              <w:spacing w:before="40" w:after="40"/>
              <w:jc w:val="right"/>
              <w:rPr>
                <w:b/>
                <w:color w:val="000000"/>
                <w:sz w:val="18"/>
              </w:rPr>
            </w:pPr>
            <w:r w:rsidRPr="00005D87">
              <w:rPr>
                <w:b/>
                <w:color w:val="000000"/>
                <w:sz w:val="18"/>
              </w:rPr>
              <w:t>800 981</w:t>
            </w:r>
          </w:p>
        </w:tc>
        <w:tc>
          <w:tcPr>
            <w:tcW w:w="548" w:type="pct"/>
            <w:tcBorders>
              <w:top w:val="single" w:sz="8" w:space="0" w:color="auto"/>
              <w:left w:val="nil"/>
              <w:bottom w:val="single" w:sz="12" w:space="0" w:color="auto"/>
              <w:right w:val="nil"/>
            </w:tcBorders>
            <w:shd w:val="clear" w:color="auto" w:fill="auto"/>
            <w:noWrap/>
          </w:tcPr>
          <w:p w:rsidR="00930315" w:rsidRPr="00005D87" w:rsidRDefault="00930315" w:rsidP="00C463DA">
            <w:pPr>
              <w:spacing w:before="40" w:after="40"/>
              <w:jc w:val="right"/>
              <w:rPr>
                <w:b/>
                <w:color w:val="000000"/>
                <w:sz w:val="18"/>
              </w:rPr>
            </w:pPr>
            <w:r w:rsidRPr="00005D87">
              <w:rPr>
                <w:b/>
                <w:color w:val="000000"/>
                <w:sz w:val="18"/>
              </w:rPr>
              <w:t>1 370 010</w:t>
            </w:r>
          </w:p>
        </w:tc>
      </w:tr>
    </w:tbl>
    <w:p w:rsidR="00930315" w:rsidRPr="00005D87" w:rsidRDefault="00930315" w:rsidP="00930315">
      <w:pPr>
        <w:pStyle w:val="Title"/>
        <w:spacing w:after="120"/>
        <w:ind w:left="0"/>
        <w:rPr>
          <w:sz w:val="16"/>
          <w:szCs w:val="16"/>
        </w:rPr>
      </w:pPr>
    </w:p>
    <w:p w:rsidR="00911D99" w:rsidRPr="00005D87" w:rsidRDefault="002E1FC3" w:rsidP="00911D99">
      <w:pPr>
        <w:pStyle w:val="CH2"/>
      </w:pPr>
      <w:r>
        <w:lastRenderedPageBreak/>
        <w:tab/>
      </w:r>
      <w:r>
        <w:tab/>
      </w:r>
      <w:r w:rsidR="00911D99" w:rsidRPr="00005D87">
        <w:t>Explanatory notes for the proposed revision to the approved budget for 2017 and the proposed budgets for 2018, 2019 and 2020 for the Trust Fund for the Vienna Convention for the Protection of the Ozone Layer</w:t>
      </w:r>
    </w:p>
    <w:tbl>
      <w:tblPr>
        <w:tblW w:w="9786" w:type="dxa"/>
        <w:jc w:val="right"/>
        <w:tblBorders>
          <w:insideV w:val="single" w:sz="4" w:space="0" w:color="auto"/>
        </w:tblBorders>
        <w:tblLayout w:type="fixed"/>
        <w:tblLook w:val="0000" w:firstRow="0" w:lastRow="0" w:firstColumn="0" w:lastColumn="0" w:noHBand="0" w:noVBand="0"/>
      </w:tblPr>
      <w:tblGrid>
        <w:gridCol w:w="2046"/>
        <w:gridCol w:w="1350"/>
        <w:gridCol w:w="6390"/>
      </w:tblGrid>
      <w:tr w:rsidR="00911D99" w:rsidRPr="00005D87" w:rsidTr="00C463DA">
        <w:trPr>
          <w:trHeight w:val="230"/>
          <w:tblHeader/>
          <w:jc w:val="right"/>
        </w:trPr>
        <w:tc>
          <w:tcPr>
            <w:tcW w:w="2046" w:type="dxa"/>
            <w:tcBorders>
              <w:top w:val="single" w:sz="4" w:space="0" w:color="auto"/>
              <w:bottom w:val="single" w:sz="12" w:space="0" w:color="auto"/>
              <w:right w:val="nil"/>
            </w:tcBorders>
          </w:tcPr>
          <w:p w:rsidR="00911D99" w:rsidRPr="00005D87" w:rsidRDefault="00911D99" w:rsidP="00C463DA">
            <w:pPr>
              <w:pStyle w:val="Heading1"/>
              <w:keepNext w:val="0"/>
              <w:spacing w:before="60" w:after="60"/>
              <w:jc w:val="both"/>
              <w:rPr>
                <w:b w:val="0"/>
                <w:i/>
                <w:sz w:val="18"/>
                <w:szCs w:val="18"/>
              </w:rPr>
            </w:pPr>
            <w:r w:rsidRPr="00005D87">
              <w:rPr>
                <w:b w:val="0"/>
                <w:i/>
                <w:sz w:val="18"/>
                <w:szCs w:val="18"/>
              </w:rPr>
              <w:t xml:space="preserve">Cost </w:t>
            </w:r>
            <w:r>
              <w:rPr>
                <w:b w:val="0"/>
                <w:i/>
                <w:sz w:val="18"/>
                <w:szCs w:val="18"/>
              </w:rPr>
              <w:t>c</w:t>
            </w:r>
            <w:r w:rsidRPr="00005D87">
              <w:rPr>
                <w:b w:val="0"/>
                <w:i/>
                <w:sz w:val="18"/>
                <w:szCs w:val="18"/>
              </w:rPr>
              <w:t>ategory</w:t>
            </w:r>
          </w:p>
        </w:tc>
        <w:tc>
          <w:tcPr>
            <w:tcW w:w="1350" w:type="dxa"/>
            <w:tcBorders>
              <w:top w:val="single" w:sz="4" w:space="0" w:color="auto"/>
              <w:bottom w:val="single" w:sz="12" w:space="0" w:color="auto"/>
              <w:right w:val="nil"/>
            </w:tcBorders>
          </w:tcPr>
          <w:p w:rsidR="00911D99" w:rsidRPr="00005D87" w:rsidRDefault="00911D99" w:rsidP="00C463DA">
            <w:pPr>
              <w:pStyle w:val="Heading2"/>
              <w:keepNext w:val="0"/>
              <w:spacing w:before="60" w:after="60"/>
              <w:ind w:left="0" w:firstLine="0"/>
              <w:rPr>
                <w:b w:val="0"/>
                <w:i/>
                <w:sz w:val="18"/>
                <w:szCs w:val="18"/>
              </w:rPr>
            </w:pPr>
            <w:r w:rsidRPr="00005D87">
              <w:rPr>
                <w:b w:val="0"/>
                <w:i/>
                <w:sz w:val="18"/>
                <w:szCs w:val="18"/>
              </w:rPr>
              <w:t>Budget</w:t>
            </w:r>
            <w:r>
              <w:rPr>
                <w:b w:val="0"/>
                <w:i/>
                <w:sz w:val="18"/>
                <w:szCs w:val="18"/>
              </w:rPr>
              <w:t xml:space="preserve"> </w:t>
            </w:r>
            <w:r w:rsidRPr="00005D87">
              <w:rPr>
                <w:b w:val="0"/>
                <w:i/>
                <w:sz w:val="18"/>
                <w:szCs w:val="18"/>
              </w:rPr>
              <w:t>line</w:t>
            </w:r>
          </w:p>
        </w:tc>
        <w:tc>
          <w:tcPr>
            <w:tcW w:w="6390" w:type="dxa"/>
            <w:tcBorders>
              <w:top w:val="single" w:sz="4" w:space="0" w:color="auto"/>
              <w:left w:val="nil"/>
              <w:bottom w:val="single" w:sz="12" w:space="0" w:color="auto"/>
            </w:tcBorders>
          </w:tcPr>
          <w:p w:rsidR="00911D99" w:rsidRPr="00005D87" w:rsidRDefault="00911D99" w:rsidP="00C463DA">
            <w:pPr>
              <w:pStyle w:val="Heading2"/>
              <w:keepNext w:val="0"/>
              <w:spacing w:before="60" w:after="60"/>
              <w:jc w:val="center"/>
              <w:rPr>
                <w:b w:val="0"/>
                <w:i/>
                <w:sz w:val="18"/>
                <w:szCs w:val="18"/>
              </w:rPr>
            </w:pPr>
            <w:r w:rsidRPr="00005D87">
              <w:rPr>
                <w:b w:val="0"/>
                <w:i/>
                <w:sz w:val="18"/>
                <w:szCs w:val="18"/>
              </w:rPr>
              <w:t>Comment</w:t>
            </w:r>
          </w:p>
        </w:tc>
      </w:tr>
      <w:tr w:rsidR="00911D99" w:rsidRPr="00C21DF6" w:rsidTr="00C463DA">
        <w:trPr>
          <w:jc w:val="right"/>
        </w:trPr>
        <w:tc>
          <w:tcPr>
            <w:tcW w:w="2046" w:type="dxa"/>
            <w:tcBorders>
              <w:top w:val="single" w:sz="12" w:space="0" w:color="auto"/>
              <w:right w:val="nil"/>
            </w:tcBorders>
          </w:tcPr>
          <w:p w:rsidR="00911D99" w:rsidRPr="00005D87" w:rsidRDefault="00911D99" w:rsidP="00C463DA">
            <w:pPr>
              <w:rPr>
                <w:sz w:val="18"/>
                <w:szCs w:val="18"/>
              </w:rPr>
            </w:pPr>
            <w:r w:rsidRPr="00005D87">
              <w:rPr>
                <w:sz w:val="18"/>
                <w:szCs w:val="18"/>
              </w:rPr>
              <w:t>Employee salaries, allowances and benefits</w:t>
            </w:r>
          </w:p>
        </w:tc>
        <w:tc>
          <w:tcPr>
            <w:tcW w:w="1350" w:type="dxa"/>
            <w:tcBorders>
              <w:top w:val="single" w:sz="12" w:space="0" w:color="auto"/>
              <w:right w:val="nil"/>
            </w:tcBorders>
          </w:tcPr>
          <w:p w:rsidR="00911D99" w:rsidRPr="00005D87" w:rsidRDefault="00911D99" w:rsidP="00C463DA">
            <w:pPr>
              <w:pStyle w:val="Normalpool"/>
              <w:spacing w:after="40"/>
              <w:rPr>
                <w:sz w:val="18"/>
                <w:szCs w:val="18"/>
                <w:lang w:val="en-GB"/>
              </w:rPr>
            </w:pPr>
            <w:r w:rsidRPr="00005D87">
              <w:rPr>
                <w:sz w:val="18"/>
                <w:szCs w:val="18"/>
                <w:lang w:val="en-GB"/>
              </w:rPr>
              <w:t>1000</w:t>
            </w:r>
          </w:p>
        </w:tc>
        <w:tc>
          <w:tcPr>
            <w:tcW w:w="6390" w:type="dxa"/>
            <w:tcBorders>
              <w:top w:val="single" w:sz="12" w:space="0" w:color="auto"/>
              <w:left w:val="nil"/>
            </w:tcBorders>
          </w:tcPr>
          <w:p w:rsidR="00911D99" w:rsidRPr="00005D87" w:rsidRDefault="00911D99" w:rsidP="00C463DA">
            <w:pPr>
              <w:tabs>
                <w:tab w:val="clear" w:pos="1247"/>
                <w:tab w:val="clear" w:pos="1814"/>
                <w:tab w:val="clear" w:pos="2381"/>
                <w:tab w:val="clear" w:pos="2948"/>
                <w:tab w:val="clear" w:pos="3515"/>
              </w:tabs>
              <w:spacing w:after="40"/>
              <w:rPr>
                <w:b/>
                <w:sz w:val="18"/>
                <w:szCs w:val="18"/>
              </w:rPr>
            </w:pPr>
            <w:r w:rsidRPr="00005D87">
              <w:rPr>
                <w:sz w:val="18"/>
                <w:szCs w:val="18"/>
              </w:rPr>
              <w:t>The proposed 2017 cost</w:t>
            </w:r>
            <w:r>
              <w:rPr>
                <w:sz w:val="18"/>
                <w:szCs w:val="18"/>
              </w:rPr>
              <w:t>s</w:t>
            </w:r>
            <w:r w:rsidRPr="00005D87">
              <w:rPr>
                <w:sz w:val="18"/>
                <w:szCs w:val="18"/>
              </w:rPr>
              <w:t xml:space="preserve"> include a decrease of $21,000</w:t>
            </w:r>
            <w:r>
              <w:rPr>
                <w:sz w:val="18"/>
                <w:szCs w:val="18"/>
              </w:rPr>
              <w:t>,</w:t>
            </w:r>
            <w:r w:rsidRPr="00005D87">
              <w:rPr>
                <w:sz w:val="18"/>
                <w:szCs w:val="18"/>
              </w:rPr>
              <w:t xml:space="preserve"> representing the cost of the abolished </w:t>
            </w:r>
            <w:r>
              <w:rPr>
                <w:sz w:val="18"/>
                <w:szCs w:val="18"/>
              </w:rPr>
              <w:t xml:space="preserve">post of </w:t>
            </w:r>
            <w:r w:rsidRPr="00005D87">
              <w:rPr>
                <w:sz w:val="18"/>
                <w:szCs w:val="18"/>
              </w:rPr>
              <w:t xml:space="preserve">Research </w:t>
            </w:r>
            <w:r>
              <w:rPr>
                <w:sz w:val="18"/>
                <w:szCs w:val="18"/>
              </w:rPr>
              <w:t>A</w:t>
            </w:r>
            <w:r w:rsidRPr="00005D87">
              <w:rPr>
                <w:sz w:val="18"/>
                <w:szCs w:val="18"/>
              </w:rPr>
              <w:t>ssistant and an increase of $16,855 to align the costs to 2017 salary costs.</w:t>
            </w:r>
          </w:p>
          <w:p w:rsidR="00911D99" w:rsidRPr="00005D87" w:rsidRDefault="00911D99" w:rsidP="00C463DA">
            <w:pPr>
              <w:tabs>
                <w:tab w:val="clear" w:pos="1247"/>
                <w:tab w:val="clear" w:pos="1814"/>
                <w:tab w:val="clear" w:pos="2381"/>
                <w:tab w:val="clear" w:pos="2948"/>
                <w:tab w:val="clear" w:pos="3515"/>
              </w:tabs>
              <w:spacing w:after="40"/>
              <w:rPr>
                <w:b/>
                <w:sz w:val="18"/>
                <w:szCs w:val="18"/>
              </w:rPr>
            </w:pPr>
            <w:r w:rsidRPr="00005D87">
              <w:rPr>
                <w:sz w:val="18"/>
                <w:szCs w:val="18"/>
              </w:rPr>
              <w:t>The salary cost</w:t>
            </w:r>
            <w:r>
              <w:rPr>
                <w:sz w:val="18"/>
                <w:szCs w:val="18"/>
              </w:rPr>
              <w:t>s</w:t>
            </w:r>
            <w:r w:rsidRPr="00005D87">
              <w:rPr>
                <w:sz w:val="18"/>
                <w:szCs w:val="18"/>
              </w:rPr>
              <w:t xml:space="preserve"> for 2018, 2019 and 2020 are increased by 2</w:t>
            </w:r>
            <w:r>
              <w:rPr>
                <w:sz w:val="18"/>
                <w:szCs w:val="18"/>
              </w:rPr>
              <w:t xml:space="preserve"> per cent</w:t>
            </w:r>
            <w:r w:rsidRPr="00005D87">
              <w:rPr>
                <w:sz w:val="18"/>
                <w:szCs w:val="18"/>
              </w:rPr>
              <w:t xml:space="preserve"> to provide for inflation.</w:t>
            </w:r>
            <w:r>
              <w:rPr>
                <w:sz w:val="18"/>
                <w:szCs w:val="18"/>
              </w:rPr>
              <w:t xml:space="preserve"> </w:t>
            </w:r>
          </w:p>
          <w:p w:rsidR="00911D99" w:rsidRPr="00005D87" w:rsidRDefault="00911D99" w:rsidP="00C463DA">
            <w:pPr>
              <w:tabs>
                <w:tab w:val="clear" w:pos="1247"/>
                <w:tab w:val="clear" w:pos="1814"/>
                <w:tab w:val="clear" w:pos="2381"/>
                <w:tab w:val="clear" w:pos="2948"/>
                <w:tab w:val="clear" w:pos="3515"/>
              </w:tabs>
              <w:spacing w:after="40"/>
              <w:rPr>
                <w:b/>
                <w:sz w:val="18"/>
                <w:szCs w:val="18"/>
              </w:rPr>
            </w:pPr>
            <w:r w:rsidRPr="00005D87">
              <w:rPr>
                <w:sz w:val="18"/>
                <w:szCs w:val="18"/>
              </w:rPr>
              <w:t>Annex II sets out the detailed Secretariat staffing table.</w:t>
            </w:r>
            <w:r w:rsidRPr="00005D87" w:rsidDel="001B0586">
              <w:rPr>
                <w:sz w:val="18"/>
                <w:szCs w:val="18"/>
              </w:rPr>
              <w:t xml:space="preserve"> </w:t>
            </w:r>
          </w:p>
        </w:tc>
      </w:tr>
      <w:tr w:rsidR="00911D99" w:rsidRPr="00C21DF6" w:rsidTr="00C463DA">
        <w:trPr>
          <w:jc w:val="right"/>
        </w:trPr>
        <w:tc>
          <w:tcPr>
            <w:tcW w:w="2046" w:type="dxa"/>
            <w:vMerge w:val="restart"/>
            <w:tcBorders>
              <w:top w:val="nil"/>
              <w:right w:val="nil"/>
            </w:tcBorders>
          </w:tcPr>
          <w:p w:rsidR="00911D99" w:rsidRPr="00005D87" w:rsidRDefault="00911D99" w:rsidP="00C463DA">
            <w:pPr>
              <w:pStyle w:val="Normalpool"/>
              <w:rPr>
                <w:sz w:val="18"/>
                <w:szCs w:val="18"/>
                <w:lang w:val="en-GB"/>
              </w:rPr>
            </w:pPr>
            <w:r w:rsidRPr="00005D87">
              <w:rPr>
                <w:sz w:val="18"/>
                <w:szCs w:val="18"/>
                <w:lang w:val="en-GB"/>
              </w:rPr>
              <w:t>Operating expenses</w:t>
            </w:r>
          </w:p>
        </w:tc>
        <w:tc>
          <w:tcPr>
            <w:tcW w:w="1350" w:type="dxa"/>
            <w:tcBorders>
              <w:top w:val="nil"/>
              <w:right w:val="nil"/>
            </w:tcBorders>
          </w:tcPr>
          <w:p w:rsidR="00911D99" w:rsidRPr="00005D87" w:rsidRDefault="00911D99" w:rsidP="00C463DA">
            <w:pPr>
              <w:pStyle w:val="Normalpool"/>
              <w:spacing w:after="40"/>
              <w:rPr>
                <w:sz w:val="18"/>
                <w:szCs w:val="18"/>
                <w:lang w:val="en-GB"/>
              </w:rPr>
            </w:pPr>
          </w:p>
        </w:tc>
        <w:tc>
          <w:tcPr>
            <w:tcW w:w="6390" w:type="dxa"/>
            <w:tcBorders>
              <w:top w:val="nil"/>
              <w:left w:val="nil"/>
              <w:bottom w:val="nil"/>
            </w:tcBorders>
          </w:tcPr>
          <w:p w:rsidR="00911D99" w:rsidRPr="00005D87" w:rsidRDefault="00911D99" w:rsidP="00C463DA">
            <w:pPr>
              <w:pStyle w:val="Normalpool"/>
              <w:spacing w:before="120" w:after="40"/>
              <w:rPr>
                <w:b/>
                <w:sz w:val="18"/>
                <w:szCs w:val="18"/>
                <w:lang w:val="en-GB"/>
              </w:rPr>
            </w:pPr>
            <w:r w:rsidRPr="00005D87">
              <w:rPr>
                <w:sz w:val="18"/>
                <w:szCs w:val="18"/>
                <w:lang w:val="en-GB"/>
              </w:rPr>
              <w:t>This section includes meeting costs, travel of Article 5 participants and hospitality</w:t>
            </w:r>
            <w:r>
              <w:rPr>
                <w:sz w:val="18"/>
                <w:szCs w:val="18"/>
                <w:lang w:val="en-GB"/>
              </w:rPr>
              <w:t>.</w:t>
            </w:r>
          </w:p>
        </w:tc>
      </w:tr>
      <w:tr w:rsidR="00911D99" w:rsidRPr="00C21DF6" w:rsidTr="00C463DA">
        <w:trPr>
          <w:jc w:val="right"/>
        </w:trPr>
        <w:tc>
          <w:tcPr>
            <w:tcW w:w="2046" w:type="dxa"/>
            <w:vMerge/>
            <w:tcBorders>
              <w:right w:val="nil"/>
            </w:tcBorders>
          </w:tcPr>
          <w:p w:rsidR="00911D99" w:rsidRPr="00005D87" w:rsidRDefault="00911D99" w:rsidP="00C463DA">
            <w:pPr>
              <w:spacing w:before="40"/>
              <w:rPr>
                <w:sz w:val="18"/>
                <w:szCs w:val="18"/>
              </w:rPr>
            </w:pPr>
          </w:p>
        </w:tc>
        <w:tc>
          <w:tcPr>
            <w:tcW w:w="1350" w:type="dxa"/>
            <w:tcBorders>
              <w:right w:val="nil"/>
            </w:tcBorders>
          </w:tcPr>
          <w:p w:rsidR="00911D99" w:rsidRPr="00005D87" w:rsidRDefault="00911D99" w:rsidP="00C463DA">
            <w:pPr>
              <w:pStyle w:val="Normalpool"/>
              <w:spacing w:after="40"/>
              <w:rPr>
                <w:sz w:val="18"/>
                <w:szCs w:val="18"/>
                <w:lang w:val="en-GB"/>
              </w:rPr>
            </w:pPr>
            <w:r w:rsidRPr="00005D87">
              <w:rPr>
                <w:sz w:val="18"/>
                <w:szCs w:val="18"/>
                <w:lang w:val="en-GB"/>
              </w:rPr>
              <w:t>1300</w:t>
            </w:r>
          </w:p>
        </w:tc>
        <w:tc>
          <w:tcPr>
            <w:tcW w:w="6390" w:type="dxa"/>
            <w:tcBorders>
              <w:top w:val="nil"/>
              <w:left w:val="nil"/>
              <w:bottom w:val="nil"/>
            </w:tcBorders>
          </w:tcPr>
          <w:p w:rsidR="00911D99" w:rsidRPr="00005D87" w:rsidRDefault="00911D99" w:rsidP="00C463DA">
            <w:pPr>
              <w:pStyle w:val="Normalpool"/>
              <w:spacing w:after="40"/>
              <w:rPr>
                <w:sz w:val="18"/>
                <w:szCs w:val="18"/>
                <w:lang w:val="en-GB"/>
              </w:rPr>
            </w:pPr>
            <w:r w:rsidRPr="00005D87">
              <w:rPr>
                <w:sz w:val="18"/>
                <w:szCs w:val="18"/>
                <w:lang w:val="en-GB"/>
              </w:rPr>
              <w:t xml:space="preserve">Meeting costs </w:t>
            </w:r>
          </w:p>
          <w:p w:rsidR="00911D99" w:rsidRPr="00005D87" w:rsidRDefault="00911D99" w:rsidP="00C463DA">
            <w:pPr>
              <w:spacing w:after="40"/>
              <w:rPr>
                <w:sz w:val="18"/>
                <w:szCs w:val="18"/>
              </w:rPr>
            </w:pPr>
            <w:r w:rsidRPr="00005D87">
              <w:rPr>
                <w:sz w:val="18"/>
                <w:szCs w:val="18"/>
              </w:rPr>
              <w:t xml:space="preserve">Necessary funds may be transferred from the conference servicing budget lines should such services be required to be rendered either by individual consultancies or under corporate contracts. </w:t>
            </w:r>
          </w:p>
          <w:p w:rsidR="00911D99" w:rsidRPr="00005D87" w:rsidRDefault="00911D99" w:rsidP="00C463DA">
            <w:pPr>
              <w:spacing w:after="40"/>
              <w:rPr>
                <w:sz w:val="18"/>
                <w:szCs w:val="18"/>
              </w:rPr>
            </w:pPr>
            <w:r w:rsidRPr="00005D87">
              <w:rPr>
                <w:sz w:val="18"/>
                <w:szCs w:val="18"/>
              </w:rPr>
              <w:t>The current conference servicing costs are based on the following background and assumptions:</w:t>
            </w:r>
          </w:p>
        </w:tc>
      </w:tr>
      <w:tr w:rsidR="00911D99" w:rsidRPr="00C21DF6" w:rsidTr="00C463DA">
        <w:trPr>
          <w:trHeight w:val="664"/>
          <w:jc w:val="right"/>
        </w:trPr>
        <w:tc>
          <w:tcPr>
            <w:tcW w:w="2046" w:type="dxa"/>
            <w:vMerge/>
            <w:tcBorders>
              <w:right w:val="nil"/>
            </w:tcBorders>
          </w:tcPr>
          <w:p w:rsidR="00911D99" w:rsidRPr="00005D87" w:rsidRDefault="00911D99" w:rsidP="00C463DA">
            <w:pPr>
              <w:spacing w:before="40"/>
              <w:rPr>
                <w:sz w:val="18"/>
                <w:szCs w:val="18"/>
              </w:rPr>
            </w:pPr>
          </w:p>
        </w:tc>
        <w:tc>
          <w:tcPr>
            <w:tcW w:w="1350" w:type="dxa"/>
            <w:tcBorders>
              <w:right w:val="nil"/>
            </w:tcBorders>
          </w:tcPr>
          <w:p w:rsidR="00911D99" w:rsidRPr="00005D87" w:rsidRDefault="00911D99" w:rsidP="00C463DA">
            <w:pPr>
              <w:pStyle w:val="BodyTextIndent"/>
              <w:spacing w:after="40"/>
              <w:ind w:left="0" w:firstLine="0"/>
              <w:rPr>
                <w:sz w:val="18"/>
                <w:szCs w:val="18"/>
                <w:lang w:val="en-GB"/>
              </w:rPr>
            </w:pPr>
            <w:r w:rsidRPr="00005D87">
              <w:rPr>
                <w:sz w:val="18"/>
                <w:szCs w:val="18"/>
                <w:lang w:val="en-GB"/>
              </w:rPr>
              <w:t>1322</w:t>
            </w:r>
          </w:p>
        </w:tc>
        <w:tc>
          <w:tcPr>
            <w:tcW w:w="6390" w:type="dxa"/>
            <w:tcBorders>
              <w:top w:val="nil"/>
              <w:left w:val="nil"/>
              <w:bottom w:val="nil"/>
            </w:tcBorders>
          </w:tcPr>
          <w:p w:rsidR="00911D99" w:rsidRPr="00005D87" w:rsidRDefault="00911D99" w:rsidP="00C463DA">
            <w:pPr>
              <w:pStyle w:val="BodyTextIndent"/>
              <w:spacing w:after="40"/>
              <w:ind w:left="0" w:firstLine="0"/>
              <w:rPr>
                <w:sz w:val="18"/>
                <w:szCs w:val="18"/>
                <w:lang w:val="en-GB"/>
              </w:rPr>
            </w:pPr>
            <w:r w:rsidRPr="00005D87">
              <w:rPr>
                <w:sz w:val="18"/>
                <w:szCs w:val="18"/>
                <w:lang w:val="en-GB"/>
              </w:rPr>
              <w:t xml:space="preserve">The conferencing costs of the eleventh and twelfth meetings of the Conference of the Parties to the Vienna Convention are shared with the Twenty-Ninth and </w:t>
            </w:r>
            <w:r>
              <w:rPr>
                <w:sz w:val="18"/>
                <w:szCs w:val="18"/>
                <w:lang w:val="en-GB"/>
              </w:rPr>
              <w:br/>
            </w:r>
            <w:r w:rsidRPr="00005D87">
              <w:rPr>
                <w:sz w:val="18"/>
                <w:szCs w:val="18"/>
                <w:lang w:val="en-GB"/>
              </w:rPr>
              <w:t>Thirty-Second Meetings of the Parties to the Montreal Protocol since they will be held jointly in 2017 and 2020.</w:t>
            </w:r>
          </w:p>
        </w:tc>
      </w:tr>
      <w:tr w:rsidR="00911D99" w:rsidRPr="00C21DF6" w:rsidTr="00C463DA">
        <w:trPr>
          <w:trHeight w:val="660"/>
          <w:jc w:val="right"/>
        </w:trPr>
        <w:tc>
          <w:tcPr>
            <w:tcW w:w="2046" w:type="dxa"/>
            <w:vMerge/>
            <w:tcBorders>
              <w:right w:val="nil"/>
            </w:tcBorders>
          </w:tcPr>
          <w:p w:rsidR="00911D99" w:rsidRPr="00005D87" w:rsidRDefault="00911D99" w:rsidP="00C463DA">
            <w:pPr>
              <w:spacing w:before="40"/>
              <w:rPr>
                <w:sz w:val="18"/>
                <w:szCs w:val="18"/>
              </w:rPr>
            </w:pPr>
          </w:p>
        </w:tc>
        <w:tc>
          <w:tcPr>
            <w:tcW w:w="1350" w:type="dxa"/>
            <w:tcBorders>
              <w:right w:val="nil"/>
            </w:tcBorders>
          </w:tcPr>
          <w:p w:rsidR="00911D99" w:rsidRPr="00005D87" w:rsidRDefault="00911D99" w:rsidP="00C463DA">
            <w:pPr>
              <w:pStyle w:val="BodyTextIndent"/>
              <w:spacing w:after="40"/>
              <w:ind w:left="0" w:firstLine="0"/>
              <w:rPr>
                <w:sz w:val="18"/>
                <w:szCs w:val="18"/>
                <w:lang w:val="en-GB"/>
              </w:rPr>
            </w:pPr>
            <w:r w:rsidRPr="00005D87">
              <w:rPr>
                <w:sz w:val="18"/>
                <w:szCs w:val="18"/>
                <w:lang w:val="en-GB"/>
              </w:rPr>
              <w:t>1324</w:t>
            </w:r>
          </w:p>
        </w:tc>
        <w:tc>
          <w:tcPr>
            <w:tcW w:w="6390" w:type="dxa"/>
            <w:tcBorders>
              <w:top w:val="nil"/>
              <w:left w:val="nil"/>
              <w:bottom w:val="nil"/>
            </w:tcBorders>
          </w:tcPr>
          <w:p w:rsidR="00911D99" w:rsidRPr="00005D87" w:rsidRDefault="00911D99" w:rsidP="00C463DA">
            <w:pPr>
              <w:tabs>
                <w:tab w:val="clear" w:pos="1247"/>
                <w:tab w:val="clear" w:pos="1814"/>
                <w:tab w:val="clear" w:pos="2381"/>
                <w:tab w:val="clear" w:pos="2948"/>
                <w:tab w:val="clear" w:pos="3515"/>
              </w:tabs>
              <w:spacing w:after="40"/>
              <w:rPr>
                <w:b/>
                <w:sz w:val="18"/>
                <w:szCs w:val="18"/>
              </w:rPr>
            </w:pPr>
            <w:r w:rsidRPr="00005D87">
              <w:rPr>
                <w:sz w:val="18"/>
                <w:szCs w:val="18"/>
              </w:rPr>
              <w:t>Bureau meetings are schedule</w:t>
            </w:r>
            <w:r>
              <w:rPr>
                <w:sz w:val="18"/>
                <w:szCs w:val="18"/>
              </w:rPr>
              <w:t>d</w:t>
            </w:r>
            <w:r w:rsidRPr="00005D87">
              <w:rPr>
                <w:sz w:val="18"/>
                <w:szCs w:val="18"/>
              </w:rPr>
              <w:t xml:space="preserve"> in 2017 and 2020. The first meeting in the year is held back to back with the </w:t>
            </w:r>
            <w:r>
              <w:rPr>
                <w:sz w:val="18"/>
                <w:szCs w:val="18"/>
              </w:rPr>
              <w:t xml:space="preserve">meeting of the </w:t>
            </w:r>
            <w:r w:rsidRPr="00005D87">
              <w:rPr>
                <w:sz w:val="18"/>
                <w:szCs w:val="18"/>
              </w:rPr>
              <w:t>Ozone Research Managers</w:t>
            </w:r>
            <w:r>
              <w:rPr>
                <w:sz w:val="18"/>
                <w:szCs w:val="18"/>
              </w:rPr>
              <w:t xml:space="preserve"> </w:t>
            </w:r>
            <w:r w:rsidRPr="00005D87">
              <w:rPr>
                <w:sz w:val="18"/>
                <w:szCs w:val="18"/>
              </w:rPr>
              <w:t xml:space="preserve">and the second </w:t>
            </w:r>
            <w:r>
              <w:rPr>
                <w:sz w:val="18"/>
                <w:szCs w:val="18"/>
              </w:rPr>
              <w:t>is held</w:t>
            </w:r>
            <w:r w:rsidRPr="00005D87">
              <w:rPr>
                <w:sz w:val="18"/>
                <w:szCs w:val="18"/>
              </w:rPr>
              <w:t xml:space="preserve"> back to back with the meeting of the Bureau of the Meeting of the Parties to the Montreal Protocol. The meetings have provision for interpretation and document translation into the appropriate languages based on the membership of the Bureau.</w:t>
            </w:r>
          </w:p>
        </w:tc>
      </w:tr>
      <w:tr w:rsidR="00911D99" w:rsidRPr="00C21DF6" w:rsidTr="00C463DA">
        <w:trPr>
          <w:trHeight w:val="660"/>
          <w:jc w:val="right"/>
        </w:trPr>
        <w:tc>
          <w:tcPr>
            <w:tcW w:w="2046" w:type="dxa"/>
            <w:vMerge/>
            <w:tcBorders>
              <w:right w:val="nil"/>
            </w:tcBorders>
          </w:tcPr>
          <w:p w:rsidR="00911D99" w:rsidRPr="00005D87" w:rsidRDefault="00911D99" w:rsidP="00C463DA">
            <w:pPr>
              <w:spacing w:before="40"/>
              <w:rPr>
                <w:sz w:val="18"/>
                <w:szCs w:val="18"/>
              </w:rPr>
            </w:pPr>
          </w:p>
        </w:tc>
        <w:tc>
          <w:tcPr>
            <w:tcW w:w="1350" w:type="dxa"/>
            <w:tcBorders>
              <w:right w:val="nil"/>
            </w:tcBorders>
          </w:tcPr>
          <w:p w:rsidR="00911D99" w:rsidRPr="00005D87" w:rsidRDefault="00911D99" w:rsidP="00C463DA">
            <w:pPr>
              <w:pStyle w:val="BodyTextIndent"/>
              <w:spacing w:after="40"/>
              <w:ind w:left="0" w:firstLine="0"/>
              <w:rPr>
                <w:sz w:val="18"/>
                <w:szCs w:val="18"/>
                <w:lang w:val="en-GB"/>
              </w:rPr>
            </w:pPr>
            <w:r w:rsidRPr="00005D87">
              <w:rPr>
                <w:sz w:val="18"/>
                <w:szCs w:val="18"/>
                <w:lang w:val="en-GB"/>
              </w:rPr>
              <w:t>1327</w:t>
            </w:r>
          </w:p>
        </w:tc>
        <w:tc>
          <w:tcPr>
            <w:tcW w:w="6390" w:type="dxa"/>
            <w:tcBorders>
              <w:top w:val="nil"/>
              <w:left w:val="nil"/>
              <w:bottom w:val="nil"/>
            </w:tcBorders>
          </w:tcPr>
          <w:p w:rsidR="00911D99" w:rsidRPr="00005D87" w:rsidRDefault="00911D99" w:rsidP="00C463DA">
            <w:pPr>
              <w:tabs>
                <w:tab w:val="clear" w:pos="1247"/>
                <w:tab w:val="clear" w:pos="1814"/>
                <w:tab w:val="clear" w:pos="2381"/>
                <w:tab w:val="clear" w:pos="2948"/>
                <w:tab w:val="clear" w:pos="3515"/>
              </w:tabs>
              <w:spacing w:after="40"/>
              <w:rPr>
                <w:b/>
                <w:sz w:val="18"/>
                <w:szCs w:val="18"/>
              </w:rPr>
            </w:pPr>
            <w:r w:rsidRPr="00005D87">
              <w:rPr>
                <w:sz w:val="18"/>
                <w:szCs w:val="18"/>
              </w:rPr>
              <w:t xml:space="preserve">The 2017 and 2020 budgets include conference services costs for the tenth and eleventh meetings </w:t>
            </w:r>
            <w:r>
              <w:rPr>
                <w:sz w:val="18"/>
                <w:szCs w:val="18"/>
              </w:rPr>
              <w:t xml:space="preserve">of the </w:t>
            </w:r>
            <w:r w:rsidRPr="00005D87">
              <w:rPr>
                <w:sz w:val="18"/>
                <w:szCs w:val="18"/>
              </w:rPr>
              <w:t>Ozone Research Managers.</w:t>
            </w:r>
            <w:r>
              <w:rPr>
                <w:sz w:val="18"/>
                <w:szCs w:val="18"/>
              </w:rPr>
              <w:t xml:space="preserve"> C</w:t>
            </w:r>
            <w:r w:rsidRPr="00005D87">
              <w:rPr>
                <w:sz w:val="18"/>
                <w:szCs w:val="18"/>
              </w:rPr>
              <w:t xml:space="preserve">osts in 2017 were reduced </w:t>
            </w:r>
            <w:r>
              <w:rPr>
                <w:sz w:val="18"/>
                <w:szCs w:val="18"/>
              </w:rPr>
              <w:t>owing</w:t>
            </w:r>
            <w:r w:rsidRPr="00005D87">
              <w:rPr>
                <w:sz w:val="18"/>
                <w:szCs w:val="18"/>
              </w:rPr>
              <w:t xml:space="preserve"> to the provision of services by the World Meteorological Organization at a reduced rate.</w:t>
            </w:r>
            <w:r>
              <w:rPr>
                <w:sz w:val="18"/>
                <w:szCs w:val="18"/>
              </w:rPr>
              <w:t xml:space="preserve"> </w:t>
            </w:r>
            <w:r w:rsidRPr="00005D87">
              <w:rPr>
                <w:sz w:val="18"/>
                <w:szCs w:val="18"/>
              </w:rPr>
              <w:t>The 2020 budget is increased by $5,000 over the 2017 costs to cater for inflation.</w:t>
            </w:r>
            <w:r>
              <w:rPr>
                <w:sz w:val="18"/>
                <w:szCs w:val="18"/>
              </w:rPr>
              <w:t xml:space="preserve"> </w:t>
            </w:r>
          </w:p>
        </w:tc>
      </w:tr>
      <w:tr w:rsidR="00911D99" w:rsidRPr="00C21DF6" w:rsidTr="00C463DA">
        <w:trPr>
          <w:trHeight w:val="660"/>
          <w:jc w:val="right"/>
        </w:trPr>
        <w:tc>
          <w:tcPr>
            <w:tcW w:w="2046" w:type="dxa"/>
            <w:vMerge/>
            <w:tcBorders>
              <w:right w:val="nil"/>
            </w:tcBorders>
          </w:tcPr>
          <w:p w:rsidR="00911D99" w:rsidRPr="00005D87" w:rsidRDefault="00911D99" w:rsidP="00C463DA">
            <w:pPr>
              <w:spacing w:before="40"/>
              <w:rPr>
                <w:sz w:val="18"/>
                <w:szCs w:val="18"/>
              </w:rPr>
            </w:pPr>
          </w:p>
        </w:tc>
        <w:tc>
          <w:tcPr>
            <w:tcW w:w="1350" w:type="dxa"/>
            <w:tcBorders>
              <w:right w:val="nil"/>
            </w:tcBorders>
          </w:tcPr>
          <w:p w:rsidR="00911D99" w:rsidRPr="00005D87" w:rsidRDefault="00911D99" w:rsidP="00C463DA">
            <w:pPr>
              <w:pStyle w:val="BodyTextIndent"/>
              <w:spacing w:after="40"/>
              <w:ind w:left="0" w:firstLine="0"/>
              <w:rPr>
                <w:sz w:val="18"/>
                <w:szCs w:val="18"/>
                <w:lang w:val="en-GB"/>
              </w:rPr>
            </w:pPr>
            <w:r w:rsidRPr="00005D87">
              <w:rPr>
                <w:sz w:val="18"/>
                <w:szCs w:val="18"/>
                <w:lang w:val="en-GB"/>
              </w:rPr>
              <w:t>1328</w:t>
            </w:r>
          </w:p>
        </w:tc>
        <w:tc>
          <w:tcPr>
            <w:tcW w:w="6390" w:type="dxa"/>
            <w:tcBorders>
              <w:top w:val="nil"/>
              <w:left w:val="nil"/>
              <w:bottom w:val="nil"/>
            </w:tcBorders>
          </w:tcPr>
          <w:p w:rsidR="00911D99" w:rsidRPr="00005D87" w:rsidRDefault="00911D99" w:rsidP="00C463DA">
            <w:pPr>
              <w:tabs>
                <w:tab w:val="clear" w:pos="1247"/>
                <w:tab w:val="clear" w:pos="1814"/>
                <w:tab w:val="clear" w:pos="2381"/>
                <w:tab w:val="clear" w:pos="2948"/>
                <w:tab w:val="clear" w:pos="3515"/>
              </w:tabs>
              <w:spacing w:after="40"/>
              <w:rPr>
                <w:b/>
                <w:sz w:val="18"/>
                <w:szCs w:val="18"/>
              </w:rPr>
            </w:pPr>
            <w:r w:rsidRPr="00005D87">
              <w:rPr>
                <w:sz w:val="18"/>
                <w:szCs w:val="18"/>
              </w:rPr>
              <w:t>A minimum amount of $10,000 is proposed for each year to cover activities in connection with the celebration of the International Day for the Protection of the Ozone Layer.</w:t>
            </w:r>
          </w:p>
        </w:tc>
      </w:tr>
      <w:tr w:rsidR="00911D99" w:rsidRPr="00C21DF6" w:rsidTr="00C463DA">
        <w:trPr>
          <w:trHeight w:val="660"/>
          <w:jc w:val="right"/>
        </w:trPr>
        <w:tc>
          <w:tcPr>
            <w:tcW w:w="2046" w:type="dxa"/>
            <w:vMerge/>
            <w:tcBorders>
              <w:right w:val="nil"/>
            </w:tcBorders>
          </w:tcPr>
          <w:p w:rsidR="00911D99" w:rsidRPr="00005D87" w:rsidRDefault="00911D99" w:rsidP="00C463DA">
            <w:pPr>
              <w:spacing w:before="40"/>
              <w:rPr>
                <w:sz w:val="18"/>
                <w:szCs w:val="18"/>
              </w:rPr>
            </w:pPr>
          </w:p>
        </w:tc>
        <w:tc>
          <w:tcPr>
            <w:tcW w:w="1350" w:type="dxa"/>
            <w:tcBorders>
              <w:right w:val="nil"/>
            </w:tcBorders>
          </w:tcPr>
          <w:p w:rsidR="00911D99" w:rsidRPr="00005D87" w:rsidRDefault="00911D99" w:rsidP="00C463DA">
            <w:pPr>
              <w:pStyle w:val="BodyTextIndent"/>
              <w:spacing w:after="40"/>
              <w:ind w:left="0" w:firstLine="0"/>
              <w:rPr>
                <w:sz w:val="18"/>
                <w:szCs w:val="18"/>
                <w:lang w:val="en-GB"/>
              </w:rPr>
            </w:pPr>
            <w:r w:rsidRPr="00005D87">
              <w:rPr>
                <w:sz w:val="18"/>
                <w:szCs w:val="18"/>
                <w:lang w:val="en-GB"/>
              </w:rPr>
              <w:t>5401</w:t>
            </w:r>
          </w:p>
        </w:tc>
        <w:tc>
          <w:tcPr>
            <w:tcW w:w="6390" w:type="dxa"/>
            <w:tcBorders>
              <w:top w:val="nil"/>
              <w:left w:val="nil"/>
              <w:bottom w:val="nil"/>
            </w:tcBorders>
          </w:tcPr>
          <w:p w:rsidR="00911D99" w:rsidRPr="00005D87" w:rsidRDefault="00911D99" w:rsidP="00C463DA">
            <w:pPr>
              <w:tabs>
                <w:tab w:val="clear" w:pos="1247"/>
                <w:tab w:val="clear" w:pos="1814"/>
                <w:tab w:val="clear" w:pos="2381"/>
                <w:tab w:val="clear" w:pos="2948"/>
                <w:tab w:val="clear" w:pos="3515"/>
              </w:tabs>
              <w:spacing w:after="40"/>
              <w:rPr>
                <w:b/>
                <w:sz w:val="18"/>
                <w:szCs w:val="18"/>
              </w:rPr>
            </w:pPr>
            <w:r w:rsidRPr="00005D87">
              <w:rPr>
                <w:sz w:val="18"/>
                <w:szCs w:val="18"/>
              </w:rPr>
              <w:t xml:space="preserve">Hospitality costs cover the receptions at the meeting </w:t>
            </w:r>
            <w:r>
              <w:rPr>
                <w:sz w:val="18"/>
                <w:szCs w:val="18"/>
              </w:rPr>
              <w:t xml:space="preserve">of the </w:t>
            </w:r>
            <w:r w:rsidRPr="00005D87">
              <w:rPr>
                <w:sz w:val="18"/>
                <w:szCs w:val="18"/>
              </w:rPr>
              <w:t>Ozone Research Managers and the joint Conference of the Parties and Montreal Protocol meetings.</w:t>
            </w:r>
            <w:r>
              <w:rPr>
                <w:sz w:val="18"/>
                <w:szCs w:val="18"/>
              </w:rPr>
              <w:t xml:space="preserve"> </w:t>
            </w:r>
            <w:r w:rsidRPr="00005D87">
              <w:rPr>
                <w:sz w:val="18"/>
                <w:szCs w:val="18"/>
              </w:rPr>
              <w:t>In 2017</w:t>
            </w:r>
            <w:r>
              <w:rPr>
                <w:sz w:val="18"/>
                <w:szCs w:val="18"/>
              </w:rPr>
              <w:t>,</w:t>
            </w:r>
            <w:r w:rsidRPr="00005D87">
              <w:rPr>
                <w:sz w:val="18"/>
                <w:szCs w:val="18"/>
              </w:rPr>
              <w:t xml:space="preserve"> the cost of the reception at the meeting </w:t>
            </w:r>
            <w:r>
              <w:rPr>
                <w:sz w:val="18"/>
                <w:szCs w:val="18"/>
              </w:rPr>
              <w:t xml:space="preserve">of the </w:t>
            </w:r>
            <w:r w:rsidRPr="00005D87">
              <w:rPr>
                <w:sz w:val="18"/>
                <w:szCs w:val="18"/>
              </w:rPr>
              <w:t xml:space="preserve">Ozone Research Managers was reduced </w:t>
            </w:r>
            <w:r>
              <w:rPr>
                <w:sz w:val="18"/>
                <w:szCs w:val="18"/>
              </w:rPr>
              <w:t>owing</w:t>
            </w:r>
            <w:r w:rsidRPr="00005D87">
              <w:rPr>
                <w:sz w:val="18"/>
                <w:szCs w:val="18"/>
              </w:rPr>
              <w:t xml:space="preserve"> to favourable catering rates provided by the caterers at the World Meteorological Organization.</w:t>
            </w:r>
            <w:r>
              <w:rPr>
                <w:sz w:val="18"/>
                <w:szCs w:val="18"/>
              </w:rPr>
              <w:t xml:space="preserve"> </w:t>
            </w:r>
          </w:p>
        </w:tc>
      </w:tr>
      <w:tr w:rsidR="00911D99" w:rsidRPr="00C21DF6" w:rsidTr="00C463DA">
        <w:trPr>
          <w:trHeight w:val="431"/>
          <w:jc w:val="right"/>
        </w:trPr>
        <w:tc>
          <w:tcPr>
            <w:tcW w:w="2046" w:type="dxa"/>
            <w:vMerge/>
            <w:tcBorders>
              <w:right w:val="nil"/>
            </w:tcBorders>
          </w:tcPr>
          <w:p w:rsidR="00911D99" w:rsidRPr="00005D87" w:rsidRDefault="00911D99" w:rsidP="00C463DA">
            <w:pPr>
              <w:spacing w:before="40"/>
              <w:rPr>
                <w:sz w:val="18"/>
                <w:szCs w:val="18"/>
              </w:rPr>
            </w:pPr>
          </w:p>
        </w:tc>
        <w:tc>
          <w:tcPr>
            <w:tcW w:w="1350" w:type="dxa"/>
            <w:tcBorders>
              <w:right w:val="nil"/>
            </w:tcBorders>
          </w:tcPr>
          <w:p w:rsidR="00911D99" w:rsidRPr="00005D87" w:rsidRDefault="00911D99" w:rsidP="00C463DA">
            <w:pPr>
              <w:pStyle w:val="Normalpool"/>
              <w:spacing w:after="40"/>
              <w:rPr>
                <w:sz w:val="18"/>
                <w:szCs w:val="18"/>
                <w:lang w:val="en-GB"/>
              </w:rPr>
            </w:pPr>
            <w:r w:rsidRPr="00005D87">
              <w:rPr>
                <w:sz w:val="18"/>
                <w:szCs w:val="18"/>
                <w:lang w:val="en-GB"/>
              </w:rPr>
              <w:t>3300</w:t>
            </w:r>
          </w:p>
        </w:tc>
        <w:tc>
          <w:tcPr>
            <w:tcW w:w="6390" w:type="dxa"/>
            <w:tcBorders>
              <w:left w:val="nil"/>
              <w:bottom w:val="nil"/>
              <w:right w:val="nil"/>
            </w:tcBorders>
          </w:tcPr>
          <w:p w:rsidR="00911D99" w:rsidRPr="00005D87" w:rsidRDefault="00911D99" w:rsidP="00C463DA">
            <w:pPr>
              <w:pStyle w:val="Normalpool"/>
              <w:spacing w:after="40"/>
              <w:rPr>
                <w:sz w:val="18"/>
                <w:szCs w:val="18"/>
                <w:lang w:val="en-GB"/>
              </w:rPr>
            </w:pPr>
            <w:r w:rsidRPr="00005D87">
              <w:rPr>
                <w:sz w:val="18"/>
                <w:szCs w:val="18"/>
                <w:lang w:val="en-GB"/>
              </w:rPr>
              <w:t>Travel of Article 5 participants:</w:t>
            </w:r>
          </w:p>
          <w:p w:rsidR="00911D99" w:rsidRPr="00005D87" w:rsidRDefault="00911D99" w:rsidP="00C463DA">
            <w:pPr>
              <w:tabs>
                <w:tab w:val="clear" w:pos="1247"/>
                <w:tab w:val="clear" w:pos="1814"/>
                <w:tab w:val="clear" w:pos="2381"/>
                <w:tab w:val="clear" w:pos="2948"/>
                <w:tab w:val="clear" w:pos="3515"/>
              </w:tabs>
              <w:spacing w:after="40"/>
              <w:rPr>
                <w:b/>
                <w:sz w:val="18"/>
                <w:szCs w:val="18"/>
              </w:rPr>
            </w:pPr>
            <w:r w:rsidRPr="00005D87">
              <w:rPr>
                <w:sz w:val="18"/>
                <w:szCs w:val="18"/>
              </w:rPr>
              <w:t>Considering that the meeting of the Conference of the Parties to the Vienna Convention is normally held jointly with the Meeting of the Parties to the Montreal Protocol, participation costs are borne by the Trust Fund for the Montreal Protocol.</w:t>
            </w:r>
            <w:r>
              <w:rPr>
                <w:sz w:val="18"/>
                <w:szCs w:val="18"/>
              </w:rPr>
              <w:t xml:space="preserve"> </w:t>
            </w:r>
          </w:p>
          <w:p w:rsidR="00911D99" w:rsidRPr="00005D87" w:rsidRDefault="00911D99" w:rsidP="00C463DA">
            <w:pPr>
              <w:tabs>
                <w:tab w:val="clear" w:pos="1247"/>
                <w:tab w:val="clear" w:pos="1814"/>
                <w:tab w:val="clear" w:pos="2381"/>
                <w:tab w:val="clear" w:pos="2948"/>
                <w:tab w:val="clear" w:pos="3515"/>
              </w:tabs>
              <w:spacing w:after="40"/>
              <w:rPr>
                <w:b/>
                <w:sz w:val="18"/>
                <w:szCs w:val="18"/>
              </w:rPr>
            </w:pPr>
            <w:r w:rsidRPr="00005D87">
              <w:rPr>
                <w:sz w:val="18"/>
                <w:szCs w:val="18"/>
              </w:rPr>
              <w:t>The Secretariat confirms that no funds from the budget lines in this section have been used to cover the cost of travel of representatives of non-Article 5 parties.</w:t>
            </w:r>
          </w:p>
        </w:tc>
      </w:tr>
      <w:tr w:rsidR="00911D99" w:rsidRPr="00C21DF6" w:rsidTr="00C463DA">
        <w:trPr>
          <w:trHeight w:val="429"/>
          <w:jc w:val="right"/>
        </w:trPr>
        <w:tc>
          <w:tcPr>
            <w:tcW w:w="2046" w:type="dxa"/>
            <w:vMerge/>
            <w:tcBorders>
              <w:right w:val="nil"/>
            </w:tcBorders>
          </w:tcPr>
          <w:p w:rsidR="00911D99" w:rsidRPr="00005D87" w:rsidRDefault="00911D99" w:rsidP="00C463DA">
            <w:pPr>
              <w:spacing w:before="40"/>
              <w:rPr>
                <w:sz w:val="18"/>
                <w:szCs w:val="18"/>
              </w:rPr>
            </w:pPr>
          </w:p>
        </w:tc>
        <w:tc>
          <w:tcPr>
            <w:tcW w:w="1350" w:type="dxa"/>
            <w:tcBorders>
              <w:right w:val="nil"/>
            </w:tcBorders>
          </w:tcPr>
          <w:p w:rsidR="00911D99" w:rsidRPr="00005D87" w:rsidRDefault="00911D99" w:rsidP="00C463DA">
            <w:pPr>
              <w:pStyle w:val="Normalpool"/>
              <w:spacing w:after="40"/>
              <w:rPr>
                <w:sz w:val="18"/>
                <w:szCs w:val="18"/>
                <w:lang w:val="en-GB"/>
              </w:rPr>
            </w:pPr>
            <w:r w:rsidRPr="00005D87">
              <w:rPr>
                <w:sz w:val="18"/>
                <w:szCs w:val="18"/>
                <w:lang w:val="en-GB"/>
              </w:rPr>
              <w:t>3304</w:t>
            </w:r>
          </w:p>
        </w:tc>
        <w:tc>
          <w:tcPr>
            <w:tcW w:w="6390" w:type="dxa"/>
            <w:tcBorders>
              <w:left w:val="nil"/>
              <w:bottom w:val="nil"/>
              <w:right w:val="nil"/>
            </w:tcBorders>
          </w:tcPr>
          <w:p w:rsidR="00911D99" w:rsidRPr="00005D87" w:rsidRDefault="00911D99" w:rsidP="00C463DA">
            <w:pPr>
              <w:tabs>
                <w:tab w:val="clear" w:pos="1247"/>
                <w:tab w:val="clear" w:pos="1814"/>
                <w:tab w:val="clear" w:pos="2381"/>
                <w:tab w:val="clear" w:pos="2948"/>
                <w:tab w:val="clear" w:pos="3515"/>
              </w:tabs>
              <w:spacing w:after="40"/>
              <w:rPr>
                <w:b/>
                <w:sz w:val="18"/>
                <w:szCs w:val="18"/>
              </w:rPr>
            </w:pPr>
            <w:r>
              <w:rPr>
                <w:sz w:val="18"/>
                <w:szCs w:val="18"/>
              </w:rPr>
              <w:t>P</w:t>
            </w:r>
            <w:r w:rsidRPr="00005D87">
              <w:rPr>
                <w:sz w:val="18"/>
                <w:szCs w:val="18"/>
              </w:rPr>
              <w:t>articipation costs are based on two Bureau meetings, in 2017 and 2020</w:t>
            </w:r>
            <w:r>
              <w:rPr>
                <w:sz w:val="18"/>
                <w:szCs w:val="18"/>
              </w:rPr>
              <w:t xml:space="preserve"> </w:t>
            </w:r>
            <w:r w:rsidRPr="00005D87">
              <w:rPr>
                <w:sz w:val="18"/>
                <w:szCs w:val="18"/>
              </w:rPr>
              <w:t>respectively</w:t>
            </w:r>
            <w:r>
              <w:rPr>
                <w:sz w:val="18"/>
                <w:szCs w:val="18"/>
              </w:rPr>
              <w:t>,</w:t>
            </w:r>
            <w:r w:rsidRPr="00005D87">
              <w:rPr>
                <w:sz w:val="18"/>
                <w:szCs w:val="18"/>
              </w:rPr>
              <w:t xml:space="preserve"> for four participants from developing countries or countries with economies in transition, being held back to back with the meeting </w:t>
            </w:r>
            <w:r>
              <w:rPr>
                <w:sz w:val="18"/>
                <w:szCs w:val="18"/>
              </w:rPr>
              <w:t xml:space="preserve">of the </w:t>
            </w:r>
            <w:r w:rsidRPr="00005D87">
              <w:rPr>
                <w:sz w:val="18"/>
                <w:szCs w:val="18"/>
              </w:rPr>
              <w:t>Ozone Research Managers and the meeting of the Conference of the Parties to the Vienna Convention.</w:t>
            </w:r>
          </w:p>
        </w:tc>
      </w:tr>
      <w:tr w:rsidR="00911D99" w:rsidRPr="00C21DF6" w:rsidTr="00C463DA">
        <w:trPr>
          <w:trHeight w:val="429"/>
          <w:jc w:val="right"/>
        </w:trPr>
        <w:tc>
          <w:tcPr>
            <w:tcW w:w="2046" w:type="dxa"/>
            <w:vMerge/>
            <w:tcBorders>
              <w:right w:val="nil"/>
            </w:tcBorders>
          </w:tcPr>
          <w:p w:rsidR="00911D99" w:rsidRPr="00005D87" w:rsidRDefault="00911D99" w:rsidP="00C463DA">
            <w:pPr>
              <w:spacing w:before="40"/>
              <w:rPr>
                <w:sz w:val="18"/>
                <w:szCs w:val="18"/>
              </w:rPr>
            </w:pPr>
          </w:p>
        </w:tc>
        <w:tc>
          <w:tcPr>
            <w:tcW w:w="1350" w:type="dxa"/>
            <w:tcBorders>
              <w:right w:val="nil"/>
            </w:tcBorders>
          </w:tcPr>
          <w:p w:rsidR="00911D99" w:rsidRPr="00005D87" w:rsidRDefault="00911D99" w:rsidP="00C463DA">
            <w:pPr>
              <w:pStyle w:val="Normalpool"/>
              <w:spacing w:after="40"/>
              <w:rPr>
                <w:sz w:val="18"/>
                <w:szCs w:val="18"/>
                <w:lang w:val="en-GB"/>
              </w:rPr>
            </w:pPr>
            <w:r w:rsidRPr="00005D87">
              <w:rPr>
                <w:sz w:val="18"/>
                <w:szCs w:val="18"/>
                <w:lang w:val="en-GB"/>
              </w:rPr>
              <w:t>3307</w:t>
            </w:r>
          </w:p>
        </w:tc>
        <w:tc>
          <w:tcPr>
            <w:tcW w:w="6390" w:type="dxa"/>
            <w:tcBorders>
              <w:left w:val="nil"/>
              <w:bottom w:val="nil"/>
              <w:right w:val="nil"/>
            </w:tcBorders>
          </w:tcPr>
          <w:p w:rsidR="00911D99" w:rsidRPr="00005D87" w:rsidRDefault="00911D99" w:rsidP="00C463DA">
            <w:pPr>
              <w:tabs>
                <w:tab w:val="clear" w:pos="1247"/>
                <w:tab w:val="clear" w:pos="1814"/>
                <w:tab w:val="clear" w:pos="2381"/>
                <w:tab w:val="clear" w:pos="2948"/>
                <w:tab w:val="clear" w:pos="3515"/>
              </w:tabs>
              <w:spacing w:after="40"/>
              <w:rPr>
                <w:b/>
                <w:sz w:val="18"/>
                <w:szCs w:val="18"/>
              </w:rPr>
            </w:pPr>
            <w:r w:rsidRPr="00005D87">
              <w:rPr>
                <w:sz w:val="18"/>
                <w:szCs w:val="18"/>
              </w:rPr>
              <w:t xml:space="preserve">For the tenth meeting </w:t>
            </w:r>
            <w:r>
              <w:rPr>
                <w:sz w:val="18"/>
                <w:szCs w:val="18"/>
              </w:rPr>
              <w:t xml:space="preserve">of the </w:t>
            </w:r>
            <w:r w:rsidRPr="00005D87">
              <w:rPr>
                <w:sz w:val="18"/>
                <w:szCs w:val="18"/>
              </w:rPr>
              <w:t>Ozone Research Managers in 2017, the budget of $175,000 catered for the participation of 35 experts at an average cost of $5,000</w:t>
            </w:r>
            <w:r>
              <w:rPr>
                <w:sz w:val="18"/>
                <w:szCs w:val="18"/>
              </w:rPr>
              <w:t>,</w:t>
            </w:r>
            <w:r w:rsidRPr="00005D87">
              <w:rPr>
                <w:sz w:val="18"/>
                <w:szCs w:val="18"/>
              </w:rPr>
              <w:t xml:space="preserve"> taking into account not more than one person’s travel costs per country, using the most appropriate and advantageous economy-class fare and United Nations daily subsistence allowances.</w:t>
            </w:r>
            <w:r>
              <w:rPr>
                <w:sz w:val="18"/>
                <w:szCs w:val="18"/>
              </w:rPr>
              <w:t xml:space="preserve"> </w:t>
            </w:r>
            <w:r w:rsidRPr="00005D87">
              <w:rPr>
                <w:sz w:val="18"/>
                <w:szCs w:val="18"/>
              </w:rPr>
              <w:t>However</w:t>
            </w:r>
            <w:r>
              <w:rPr>
                <w:sz w:val="18"/>
                <w:szCs w:val="18"/>
              </w:rPr>
              <w:t>,</w:t>
            </w:r>
            <w:r w:rsidRPr="00005D87">
              <w:rPr>
                <w:sz w:val="18"/>
                <w:szCs w:val="18"/>
              </w:rPr>
              <w:t xml:space="preserve"> 53 participants were funded at an average cost of $2,500 (note</w:t>
            </w:r>
            <w:r>
              <w:rPr>
                <w:sz w:val="18"/>
                <w:szCs w:val="18"/>
              </w:rPr>
              <w:t>,</w:t>
            </w:r>
            <w:r w:rsidRPr="00005D87">
              <w:rPr>
                <w:sz w:val="18"/>
                <w:szCs w:val="18"/>
              </w:rPr>
              <w:t xml:space="preserve"> however</w:t>
            </w:r>
            <w:r>
              <w:rPr>
                <w:sz w:val="18"/>
                <w:szCs w:val="18"/>
              </w:rPr>
              <w:t>, that</w:t>
            </w:r>
            <w:r w:rsidRPr="00005D87">
              <w:rPr>
                <w:sz w:val="18"/>
                <w:szCs w:val="18"/>
              </w:rPr>
              <w:t xml:space="preserve"> the costs are being finalized at the time of preparing th</w:t>
            </w:r>
            <w:r>
              <w:rPr>
                <w:sz w:val="18"/>
                <w:szCs w:val="18"/>
              </w:rPr>
              <w:t>e present</w:t>
            </w:r>
            <w:r w:rsidRPr="00005D87">
              <w:rPr>
                <w:sz w:val="18"/>
                <w:szCs w:val="18"/>
              </w:rPr>
              <w:t xml:space="preserve"> document).</w:t>
            </w:r>
            <w:r>
              <w:rPr>
                <w:sz w:val="18"/>
                <w:szCs w:val="18"/>
              </w:rPr>
              <w:t xml:space="preserve"> </w:t>
            </w:r>
          </w:p>
        </w:tc>
      </w:tr>
      <w:tr w:rsidR="00911D99" w:rsidRPr="00C21DF6" w:rsidTr="00C463DA">
        <w:trPr>
          <w:jc w:val="right"/>
        </w:trPr>
        <w:tc>
          <w:tcPr>
            <w:tcW w:w="2046" w:type="dxa"/>
            <w:tcBorders>
              <w:bottom w:val="nil"/>
              <w:right w:val="nil"/>
            </w:tcBorders>
          </w:tcPr>
          <w:p w:rsidR="00911D99" w:rsidRPr="00005D87" w:rsidRDefault="00911D99" w:rsidP="00C463DA">
            <w:pPr>
              <w:keepNext/>
              <w:keepLines/>
              <w:spacing w:before="40"/>
              <w:rPr>
                <w:sz w:val="18"/>
                <w:szCs w:val="18"/>
              </w:rPr>
            </w:pPr>
            <w:r w:rsidRPr="00005D87">
              <w:rPr>
                <w:sz w:val="18"/>
                <w:szCs w:val="18"/>
              </w:rPr>
              <w:t xml:space="preserve">Travel on official business </w:t>
            </w:r>
          </w:p>
        </w:tc>
        <w:tc>
          <w:tcPr>
            <w:tcW w:w="1350" w:type="dxa"/>
            <w:tcBorders>
              <w:bottom w:val="nil"/>
              <w:right w:val="nil"/>
            </w:tcBorders>
          </w:tcPr>
          <w:p w:rsidR="00911D99" w:rsidRPr="00005D87" w:rsidRDefault="00911D99" w:rsidP="00C463DA">
            <w:pPr>
              <w:keepNext/>
              <w:keepLines/>
              <w:spacing w:after="40"/>
              <w:rPr>
                <w:sz w:val="18"/>
                <w:szCs w:val="18"/>
              </w:rPr>
            </w:pPr>
            <w:r w:rsidRPr="00005D87">
              <w:rPr>
                <w:sz w:val="18"/>
                <w:szCs w:val="18"/>
              </w:rPr>
              <w:t>1600</w:t>
            </w:r>
          </w:p>
        </w:tc>
        <w:tc>
          <w:tcPr>
            <w:tcW w:w="6390" w:type="dxa"/>
            <w:tcBorders>
              <w:left w:val="nil"/>
              <w:bottom w:val="nil"/>
            </w:tcBorders>
          </w:tcPr>
          <w:p w:rsidR="00911D99" w:rsidRPr="00005D87" w:rsidRDefault="00911D99" w:rsidP="00C463DA">
            <w:pPr>
              <w:keepNext/>
              <w:keepLines/>
              <w:spacing w:after="40"/>
              <w:rPr>
                <w:sz w:val="18"/>
                <w:szCs w:val="18"/>
              </w:rPr>
            </w:pPr>
            <w:r w:rsidRPr="00005D87">
              <w:rPr>
                <w:sz w:val="18"/>
                <w:szCs w:val="18"/>
              </w:rPr>
              <w:t xml:space="preserve">The budgets include travel of Secretariat officers in connection with the organization of the meetings </w:t>
            </w:r>
            <w:r>
              <w:rPr>
                <w:sz w:val="18"/>
                <w:szCs w:val="18"/>
              </w:rPr>
              <w:t xml:space="preserve">of the </w:t>
            </w:r>
            <w:r w:rsidRPr="00005D87">
              <w:rPr>
                <w:sz w:val="18"/>
                <w:szCs w:val="18"/>
              </w:rPr>
              <w:t>Ozone Research Managers and the meetings of the Conference of the Parties, in addition to travel related to</w:t>
            </w:r>
            <w:r>
              <w:rPr>
                <w:sz w:val="18"/>
                <w:szCs w:val="18"/>
              </w:rPr>
              <w:t xml:space="preserve"> the</w:t>
            </w:r>
            <w:r w:rsidRPr="00005D87">
              <w:rPr>
                <w:sz w:val="18"/>
                <w:szCs w:val="18"/>
              </w:rPr>
              <w:t xml:space="preserve"> provision of support to network and capacity</w:t>
            </w:r>
            <w:r w:rsidRPr="00005D87">
              <w:rPr>
                <w:sz w:val="18"/>
                <w:szCs w:val="18"/>
              </w:rPr>
              <w:noBreakHyphen/>
              <w:t>building meetings.</w:t>
            </w:r>
          </w:p>
        </w:tc>
      </w:tr>
      <w:tr w:rsidR="00911D99" w:rsidRPr="00C21DF6" w:rsidTr="00C463DA">
        <w:trPr>
          <w:jc w:val="right"/>
        </w:trPr>
        <w:tc>
          <w:tcPr>
            <w:tcW w:w="2046" w:type="dxa"/>
            <w:tcBorders>
              <w:top w:val="nil"/>
              <w:bottom w:val="nil"/>
              <w:right w:val="nil"/>
            </w:tcBorders>
          </w:tcPr>
          <w:p w:rsidR="00911D99" w:rsidRPr="00005D87" w:rsidRDefault="00911D99" w:rsidP="00C463DA">
            <w:pPr>
              <w:pStyle w:val="NormalWeb"/>
              <w:spacing w:before="40" w:beforeAutospacing="0" w:after="0" w:afterAutospacing="0"/>
              <w:rPr>
                <w:rFonts w:ascii="Times New Roman" w:hAnsi="Times New Roman" w:cs="Times New Roman"/>
                <w:sz w:val="18"/>
                <w:szCs w:val="18"/>
                <w:lang w:val="en-GB"/>
              </w:rPr>
            </w:pPr>
            <w:r w:rsidRPr="00005D87">
              <w:rPr>
                <w:rFonts w:ascii="Times New Roman" w:hAnsi="Times New Roman" w:cs="Times New Roman"/>
                <w:sz w:val="18"/>
                <w:szCs w:val="18"/>
                <w:lang w:val="en-GB"/>
              </w:rPr>
              <w:t>Other operating costs: consumables and supplies</w:t>
            </w:r>
          </w:p>
        </w:tc>
        <w:tc>
          <w:tcPr>
            <w:tcW w:w="1350" w:type="dxa"/>
            <w:tcBorders>
              <w:top w:val="nil"/>
              <w:bottom w:val="nil"/>
              <w:right w:val="nil"/>
            </w:tcBorders>
          </w:tcPr>
          <w:p w:rsidR="00911D99" w:rsidRPr="00005D87" w:rsidRDefault="00911D99" w:rsidP="00C463DA">
            <w:pPr>
              <w:pStyle w:val="Normalpool"/>
              <w:spacing w:after="40"/>
              <w:rPr>
                <w:sz w:val="18"/>
                <w:szCs w:val="18"/>
                <w:lang w:val="en-GB"/>
              </w:rPr>
            </w:pPr>
          </w:p>
        </w:tc>
        <w:tc>
          <w:tcPr>
            <w:tcW w:w="6390" w:type="dxa"/>
            <w:tcBorders>
              <w:top w:val="nil"/>
              <w:left w:val="nil"/>
              <w:bottom w:val="nil"/>
            </w:tcBorders>
          </w:tcPr>
          <w:p w:rsidR="00911D99" w:rsidRPr="00005D87" w:rsidRDefault="00911D99" w:rsidP="00C463DA">
            <w:pPr>
              <w:pStyle w:val="Normalpool"/>
              <w:spacing w:before="40" w:after="40"/>
              <w:rPr>
                <w:b/>
                <w:sz w:val="18"/>
                <w:szCs w:val="18"/>
                <w:lang w:val="en-GB"/>
              </w:rPr>
            </w:pPr>
            <w:r w:rsidRPr="00005D87">
              <w:rPr>
                <w:sz w:val="18"/>
                <w:szCs w:val="18"/>
                <w:lang w:val="en-GB"/>
              </w:rPr>
              <w:t xml:space="preserve">The section includes expendable equipment, non-expendable equipment and rental of office premises, operation and maintenance of equipment, reporting costs, communication, freight and the costs of Ozone Day celebrations. </w:t>
            </w:r>
          </w:p>
        </w:tc>
      </w:tr>
      <w:tr w:rsidR="00911D99" w:rsidRPr="00C21DF6" w:rsidTr="00C463DA">
        <w:trPr>
          <w:trHeight w:val="507"/>
          <w:jc w:val="right"/>
        </w:trPr>
        <w:tc>
          <w:tcPr>
            <w:tcW w:w="2046" w:type="dxa"/>
            <w:vMerge w:val="restart"/>
            <w:tcBorders>
              <w:top w:val="nil"/>
              <w:bottom w:val="single" w:sz="12" w:space="0" w:color="auto"/>
              <w:right w:val="nil"/>
            </w:tcBorders>
          </w:tcPr>
          <w:p w:rsidR="00911D99" w:rsidRPr="00005D87" w:rsidRDefault="00911D99" w:rsidP="00C463DA">
            <w:pPr>
              <w:pStyle w:val="NormalWeb"/>
              <w:spacing w:before="40" w:beforeAutospacing="0" w:after="0" w:afterAutospacing="0"/>
              <w:rPr>
                <w:rFonts w:ascii="Times New Roman" w:hAnsi="Times New Roman" w:cs="Times New Roman"/>
                <w:sz w:val="18"/>
                <w:szCs w:val="18"/>
                <w:lang w:val="en-GB"/>
              </w:rPr>
            </w:pPr>
          </w:p>
        </w:tc>
        <w:tc>
          <w:tcPr>
            <w:tcW w:w="1350" w:type="dxa"/>
            <w:tcBorders>
              <w:top w:val="nil"/>
              <w:right w:val="nil"/>
            </w:tcBorders>
          </w:tcPr>
          <w:p w:rsidR="00911D99" w:rsidRPr="00005D87" w:rsidRDefault="00911D99" w:rsidP="00C463DA">
            <w:pPr>
              <w:pStyle w:val="NormalWeb"/>
              <w:spacing w:before="40" w:beforeAutospacing="0" w:after="40" w:afterAutospacing="0"/>
              <w:rPr>
                <w:rFonts w:ascii="Times New Roman" w:hAnsi="Times New Roman" w:cs="Times New Roman"/>
                <w:b/>
                <w:sz w:val="18"/>
                <w:szCs w:val="18"/>
                <w:lang w:val="en-GB"/>
              </w:rPr>
            </w:pPr>
            <w:r w:rsidRPr="00005D87">
              <w:rPr>
                <w:rFonts w:ascii="Times New Roman" w:hAnsi="Times New Roman" w:cs="Times New Roman"/>
                <w:sz w:val="18"/>
                <w:szCs w:val="18"/>
                <w:lang w:val="en-GB"/>
              </w:rPr>
              <w:t>4100</w:t>
            </w:r>
            <w:r>
              <w:rPr>
                <w:rFonts w:ascii="Times New Roman" w:hAnsi="Times New Roman" w:cs="Times New Roman"/>
                <w:sz w:val="18"/>
                <w:szCs w:val="18"/>
                <w:lang w:val="en-GB"/>
              </w:rPr>
              <w:t>–</w:t>
            </w:r>
            <w:r w:rsidRPr="00005D87">
              <w:rPr>
                <w:rFonts w:ascii="Times New Roman" w:hAnsi="Times New Roman" w:cs="Times New Roman"/>
                <w:sz w:val="18"/>
                <w:szCs w:val="18"/>
                <w:lang w:val="en-GB"/>
              </w:rPr>
              <w:t xml:space="preserve">4205 and 5101 </w:t>
            </w:r>
          </w:p>
        </w:tc>
        <w:tc>
          <w:tcPr>
            <w:tcW w:w="6390" w:type="dxa"/>
            <w:tcBorders>
              <w:top w:val="nil"/>
              <w:left w:val="nil"/>
              <w:bottom w:val="nil"/>
            </w:tcBorders>
          </w:tcPr>
          <w:p w:rsidR="00911D99" w:rsidRPr="00005D87" w:rsidRDefault="00911D99" w:rsidP="00C463DA">
            <w:pPr>
              <w:tabs>
                <w:tab w:val="clear" w:pos="1247"/>
                <w:tab w:val="clear" w:pos="1814"/>
                <w:tab w:val="clear" w:pos="2381"/>
                <w:tab w:val="clear" w:pos="2948"/>
                <w:tab w:val="clear" w:pos="3515"/>
              </w:tabs>
              <w:spacing w:before="40" w:after="40"/>
              <w:rPr>
                <w:b/>
                <w:sz w:val="18"/>
                <w:szCs w:val="18"/>
              </w:rPr>
            </w:pPr>
            <w:r w:rsidRPr="00005D87">
              <w:rPr>
                <w:sz w:val="18"/>
                <w:szCs w:val="18"/>
              </w:rPr>
              <w:t xml:space="preserve">The budgets for </w:t>
            </w:r>
            <w:r w:rsidRPr="000F592B">
              <w:rPr>
                <w:sz w:val="18"/>
                <w:szCs w:val="18"/>
              </w:rPr>
              <w:t>expendable equipment</w:t>
            </w:r>
            <w:r w:rsidRPr="00005D87">
              <w:rPr>
                <w:sz w:val="18"/>
                <w:szCs w:val="18"/>
              </w:rPr>
              <w:t xml:space="preserve">, office equipment, </w:t>
            </w:r>
            <w:proofErr w:type="gramStart"/>
            <w:r w:rsidRPr="00005D87">
              <w:rPr>
                <w:sz w:val="18"/>
                <w:szCs w:val="18"/>
              </w:rPr>
              <w:t>equipment</w:t>
            </w:r>
            <w:proofErr w:type="gramEnd"/>
            <w:r w:rsidRPr="00005D87">
              <w:rPr>
                <w:sz w:val="18"/>
                <w:szCs w:val="18"/>
              </w:rPr>
              <w:t xml:space="preserve"> for peripherals for paperless conferences and operation and maintenance of equipment have been maintained at the approved 2017 levels.</w:t>
            </w:r>
            <w:r>
              <w:rPr>
                <w:sz w:val="18"/>
                <w:szCs w:val="18"/>
              </w:rPr>
              <w:t xml:space="preserve"> </w:t>
            </w:r>
          </w:p>
          <w:p w:rsidR="00911D99" w:rsidRPr="00005D87" w:rsidRDefault="00911D99" w:rsidP="00C463DA">
            <w:pPr>
              <w:pStyle w:val="NormalWeb"/>
              <w:spacing w:before="40" w:beforeAutospacing="0" w:after="40" w:afterAutospacing="0"/>
              <w:rPr>
                <w:rFonts w:ascii="Times New Roman" w:hAnsi="Times New Roman" w:cs="Times New Roman"/>
                <w:b/>
                <w:sz w:val="18"/>
                <w:szCs w:val="18"/>
                <w:lang w:val="en-GB"/>
              </w:rPr>
            </w:pPr>
            <w:r w:rsidRPr="00005D87">
              <w:rPr>
                <w:rFonts w:ascii="Times New Roman" w:hAnsi="Times New Roman" w:cs="Times New Roman"/>
                <w:sz w:val="18"/>
                <w:szCs w:val="18"/>
                <w:lang w:val="en-GB"/>
              </w:rPr>
              <w:t>The Secretariat is maintaining its electronic data processing systems to make the documentation of the Protocol and the Convention available electronically to the parties. This requires periodic procurement of necessary peripherals and software licences and updating of existing computer servers.</w:t>
            </w:r>
          </w:p>
          <w:p w:rsidR="00911D99" w:rsidRPr="00005D87" w:rsidRDefault="00911D99" w:rsidP="00C463DA">
            <w:pPr>
              <w:pStyle w:val="NormalWeb"/>
              <w:spacing w:before="40" w:beforeAutospacing="0" w:after="40" w:afterAutospacing="0"/>
              <w:rPr>
                <w:rFonts w:ascii="Times New Roman" w:hAnsi="Times New Roman" w:cs="Times New Roman"/>
                <w:b/>
                <w:sz w:val="18"/>
                <w:szCs w:val="18"/>
                <w:lang w:val="en-GB"/>
              </w:rPr>
            </w:pPr>
            <w:r w:rsidRPr="00005D87">
              <w:rPr>
                <w:rFonts w:ascii="Times New Roman" w:hAnsi="Times New Roman" w:cs="Times New Roman"/>
                <w:sz w:val="18"/>
                <w:szCs w:val="18"/>
                <w:lang w:val="en-GB"/>
              </w:rPr>
              <w:t xml:space="preserve">A minimum provision has been made to enable the Secretariat to replace some equipment each year. </w:t>
            </w:r>
          </w:p>
        </w:tc>
      </w:tr>
      <w:tr w:rsidR="00911D99" w:rsidRPr="00C21DF6" w:rsidTr="00C463DA">
        <w:trPr>
          <w:trHeight w:val="505"/>
          <w:jc w:val="right"/>
        </w:trPr>
        <w:tc>
          <w:tcPr>
            <w:tcW w:w="2046" w:type="dxa"/>
            <w:vMerge/>
            <w:tcBorders>
              <w:bottom w:val="single" w:sz="12" w:space="0" w:color="auto"/>
              <w:right w:val="nil"/>
            </w:tcBorders>
          </w:tcPr>
          <w:p w:rsidR="00911D99" w:rsidRPr="00005D87" w:rsidRDefault="00911D99" w:rsidP="00C463DA">
            <w:pPr>
              <w:pStyle w:val="NormalWeb"/>
              <w:spacing w:before="40" w:beforeAutospacing="0" w:after="0" w:afterAutospacing="0"/>
              <w:rPr>
                <w:rFonts w:ascii="Times New Roman" w:hAnsi="Times New Roman" w:cs="Times New Roman"/>
                <w:sz w:val="18"/>
                <w:szCs w:val="18"/>
                <w:lang w:val="en-GB"/>
              </w:rPr>
            </w:pPr>
          </w:p>
        </w:tc>
        <w:tc>
          <w:tcPr>
            <w:tcW w:w="1350" w:type="dxa"/>
            <w:tcBorders>
              <w:right w:val="nil"/>
            </w:tcBorders>
          </w:tcPr>
          <w:p w:rsidR="00911D99" w:rsidRPr="00005D87" w:rsidRDefault="00911D99" w:rsidP="00C463DA">
            <w:pPr>
              <w:pStyle w:val="NormalWeb"/>
              <w:spacing w:before="0" w:beforeAutospacing="0" w:after="40" w:afterAutospacing="0"/>
              <w:rPr>
                <w:rFonts w:ascii="Times New Roman" w:hAnsi="Times New Roman" w:cs="Times New Roman"/>
                <w:sz w:val="18"/>
                <w:szCs w:val="18"/>
                <w:lang w:val="en-GB"/>
              </w:rPr>
            </w:pPr>
            <w:r w:rsidRPr="00005D87">
              <w:rPr>
                <w:rFonts w:ascii="Times New Roman" w:hAnsi="Times New Roman" w:cs="Times New Roman"/>
                <w:sz w:val="18"/>
                <w:szCs w:val="18"/>
                <w:lang w:val="en-GB"/>
              </w:rPr>
              <w:t>4300</w:t>
            </w:r>
          </w:p>
        </w:tc>
        <w:tc>
          <w:tcPr>
            <w:tcW w:w="6390" w:type="dxa"/>
            <w:tcBorders>
              <w:top w:val="nil"/>
              <w:left w:val="nil"/>
              <w:bottom w:val="nil"/>
            </w:tcBorders>
          </w:tcPr>
          <w:p w:rsidR="00911D99" w:rsidRPr="00005D87" w:rsidRDefault="00911D99" w:rsidP="00C463DA">
            <w:pPr>
              <w:tabs>
                <w:tab w:val="clear" w:pos="1247"/>
                <w:tab w:val="clear" w:pos="1814"/>
                <w:tab w:val="clear" w:pos="2381"/>
                <w:tab w:val="clear" w:pos="2948"/>
                <w:tab w:val="clear" w:pos="3515"/>
              </w:tabs>
              <w:spacing w:after="40"/>
              <w:rPr>
                <w:b/>
                <w:color w:val="000000"/>
                <w:sz w:val="18"/>
                <w:szCs w:val="18"/>
              </w:rPr>
            </w:pPr>
            <w:r w:rsidRPr="00005D87">
              <w:rPr>
                <w:color w:val="000000"/>
                <w:sz w:val="18"/>
                <w:szCs w:val="18"/>
              </w:rPr>
              <w:t xml:space="preserve">The rental cost is shared with </w:t>
            </w:r>
            <w:r w:rsidRPr="00005D87">
              <w:rPr>
                <w:sz w:val="18"/>
                <w:szCs w:val="18"/>
              </w:rPr>
              <w:t>the Trust Fund for the Montreal Protocol.</w:t>
            </w:r>
            <w:r w:rsidRPr="00005D87">
              <w:rPr>
                <w:color w:val="000000"/>
                <w:sz w:val="18"/>
                <w:szCs w:val="18"/>
              </w:rPr>
              <w:t xml:space="preserve"> The budgets </w:t>
            </w:r>
            <w:r w:rsidRPr="00005D87">
              <w:rPr>
                <w:sz w:val="18"/>
                <w:szCs w:val="18"/>
              </w:rPr>
              <w:t>are</w:t>
            </w:r>
            <w:r w:rsidRPr="00005D87">
              <w:rPr>
                <w:color w:val="000000"/>
                <w:sz w:val="18"/>
                <w:szCs w:val="18"/>
              </w:rPr>
              <w:t xml:space="preserve"> maintained at the approved 2017 level.</w:t>
            </w:r>
            <w:r>
              <w:rPr>
                <w:color w:val="000000"/>
                <w:sz w:val="18"/>
                <w:szCs w:val="18"/>
              </w:rPr>
              <w:t xml:space="preserve"> </w:t>
            </w:r>
            <w:r w:rsidRPr="00005D87">
              <w:rPr>
                <w:color w:val="000000"/>
                <w:sz w:val="18"/>
                <w:szCs w:val="18"/>
              </w:rPr>
              <w:t>Nairobi rental rates are determined by the United Nations Controller.</w:t>
            </w:r>
            <w:r>
              <w:rPr>
                <w:color w:val="000000"/>
                <w:sz w:val="18"/>
                <w:szCs w:val="18"/>
              </w:rPr>
              <w:t xml:space="preserve"> </w:t>
            </w:r>
            <w:r w:rsidRPr="00005D87">
              <w:rPr>
                <w:color w:val="000000"/>
                <w:sz w:val="18"/>
                <w:szCs w:val="18"/>
              </w:rPr>
              <w:t xml:space="preserve"> </w:t>
            </w:r>
          </w:p>
        </w:tc>
      </w:tr>
      <w:tr w:rsidR="00911D99" w:rsidRPr="00C21DF6" w:rsidTr="00C463DA">
        <w:trPr>
          <w:trHeight w:val="505"/>
          <w:jc w:val="right"/>
        </w:trPr>
        <w:tc>
          <w:tcPr>
            <w:tcW w:w="2046" w:type="dxa"/>
            <w:vMerge/>
            <w:tcBorders>
              <w:bottom w:val="single" w:sz="12" w:space="0" w:color="auto"/>
              <w:right w:val="nil"/>
            </w:tcBorders>
          </w:tcPr>
          <w:p w:rsidR="00911D99" w:rsidRPr="00005D87" w:rsidRDefault="00911D99" w:rsidP="00C463DA">
            <w:pPr>
              <w:pStyle w:val="NormalWeb"/>
              <w:spacing w:before="40" w:beforeAutospacing="0" w:after="0" w:afterAutospacing="0"/>
              <w:rPr>
                <w:rFonts w:ascii="Times New Roman" w:hAnsi="Times New Roman" w:cs="Times New Roman"/>
                <w:sz w:val="18"/>
                <w:szCs w:val="18"/>
                <w:lang w:val="en-GB"/>
              </w:rPr>
            </w:pPr>
          </w:p>
        </w:tc>
        <w:tc>
          <w:tcPr>
            <w:tcW w:w="1350" w:type="dxa"/>
            <w:tcBorders>
              <w:bottom w:val="nil"/>
              <w:right w:val="nil"/>
            </w:tcBorders>
          </w:tcPr>
          <w:p w:rsidR="00911D99" w:rsidRPr="00005D87" w:rsidRDefault="00911D99" w:rsidP="00C463DA">
            <w:pPr>
              <w:pStyle w:val="NormalWeb"/>
              <w:spacing w:before="0" w:beforeAutospacing="0" w:after="40" w:afterAutospacing="0"/>
              <w:rPr>
                <w:rFonts w:ascii="Times New Roman" w:hAnsi="Times New Roman" w:cs="Times New Roman"/>
                <w:sz w:val="18"/>
                <w:szCs w:val="18"/>
                <w:lang w:val="en-GB"/>
              </w:rPr>
            </w:pPr>
            <w:r w:rsidRPr="00005D87">
              <w:rPr>
                <w:rFonts w:ascii="Times New Roman" w:hAnsi="Times New Roman" w:cs="Times New Roman"/>
                <w:sz w:val="18"/>
                <w:szCs w:val="18"/>
                <w:lang w:val="en-GB"/>
              </w:rPr>
              <w:t>5200</w:t>
            </w:r>
            <w:r>
              <w:rPr>
                <w:rFonts w:ascii="Times New Roman" w:hAnsi="Times New Roman" w:cs="Times New Roman"/>
                <w:sz w:val="18"/>
                <w:szCs w:val="18"/>
                <w:lang w:val="en-GB"/>
              </w:rPr>
              <w:t>–</w:t>
            </w:r>
            <w:r w:rsidRPr="00005D87">
              <w:rPr>
                <w:rFonts w:ascii="Times New Roman" w:hAnsi="Times New Roman" w:cs="Times New Roman"/>
                <w:sz w:val="18"/>
                <w:szCs w:val="18"/>
                <w:lang w:val="en-GB"/>
              </w:rPr>
              <w:t>5202</w:t>
            </w:r>
          </w:p>
        </w:tc>
        <w:tc>
          <w:tcPr>
            <w:tcW w:w="6390" w:type="dxa"/>
            <w:tcBorders>
              <w:top w:val="nil"/>
              <w:left w:val="nil"/>
              <w:bottom w:val="nil"/>
            </w:tcBorders>
          </w:tcPr>
          <w:p w:rsidR="00911D99" w:rsidRPr="00005D87" w:rsidRDefault="00911D99" w:rsidP="00C463DA">
            <w:pPr>
              <w:tabs>
                <w:tab w:val="clear" w:pos="1247"/>
                <w:tab w:val="clear" w:pos="1814"/>
                <w:tab w:val="clear" w:pos="2381"/>
                <w:tab w:val="clear" w:pos="2948"/>
                <w:tab w:val="clear" w:pos="3515"/>
              </w:tabs>
              <w:spacing w:after="40"/>
              <w:rPr>
                <w:b/>
                <w:color w:val="000000"/>
                <w:sz w:val="18"/>
                <w:szCs w:val="18"/>
              </w:rPr>
            </w:pPr>
            <w:r w:rsidRPr="00005D87">
              <w:rPr>
                <w:color w:val="000000"/>
                <w:sz w:val="18"/>
                <w:szCs w:val="18"/>
              </w:rPr>
              <w:t xml:space="preserve">Reporting costs in 2017 and 2020 cater for the report of the meeting </w:t>
            </w:r>
            <w:r>
              <w:rPr>
                <w:color w:val="000000"/>
                <w:sz w:val="18"/>
                <w:szCs w:val="18"/>
              </w:rPr>
              <w:t xml:space="preserve">of the </w:t>
            </w:r>
            <w:r w:rsidRPr="00005D87">
              <w:rPr>
                <w:color w:val="000000"/>
                <w:sz w:val="18"/>
                <w:szCs w:val="18"/>
              </w:rPr>
              <w:t xml:space="preserve">Ozone </w:t>
            </w:r>
            <w:r>
              <w:rPr>
                <w:color w:val="000000"/>
                <w:sz w:val="18"/>
                <w:szCs w:val="18"/>
              </w:rPr>
              <w:t xml:space="preserve">Research </w:t>
            </w:r>
            <w:r w:rsidRPr="00005D87">
              <w:rPr>
                <w:color w:val="000000"/>
                <w:sz w:val="18"/>
                <w:szCs w:val="18"/>
              </w:rPr>
              <w:t>Managers</w:t>
            </w:r>
            <w:r>
              <w:rPr>
                <w:color w:val="000000"/>
                <w:sz w:val="18"/>
                <w:szCs w:val="18"/>
              </w:rPr>
              <w:t>,</w:t>
            </w:r>
            <w:r w:rsidRPr="00005D87">
              <w:rPr>
                <w:color w:val="000000"/>
                <w:sz w:val="18"/>
                <w:szCs w:val="18"/>
              </w:rPr>
              <w:t xml:space="preserve"> which is being reduced in 2017 and 2020 from $10,000 to $5,000</w:t>
            </w:r>
            <w:r>
              <w:rPr>
                <w:color w:val="000000"/>
                <w:sz w:val="18"/>
                <w:szCs w:val="18"/>
              </w:rPr>
              <w:t>,</w:t>
            </w:r>
            <w:r w:rsidRPr="00005D87">
              <w:rPr>
                <w:color w:val="000000"/>
                <w:sz w:val="18"/>
                <w:szCs w:val="18"/>
              </w:rPr>
              <w:t xml:space="preserve"> due to savings on printing and distribution since the document is distributed in electronic format.</w:t>
            </w:r>
            <w:r>
              <w:rPr>
                <w:color w:val="000000"/>
                <w:sz w:val="18"/>
                <w:szCs w:val="18"/>
              </w:rPr>
              <w:t xml:space="preserve"> </w:t>
            </w:r>
          </w:p>
          <w:p w:rsidR="00911D99" w:rsidRPr="00005D87" w:rsidRDefault="00911D99" w:rsidP="00C463DA">
            <w:pPr>
              <w:tabs>
                <w:tab w:val="clear" w:pos="1247"/>
                <w:tab w:val="clear" w:pos="1814"/>
                <w:tab w:val="clear" w:pos="2381"/>
                <w:tab w:val="clear" w:pos="2948"/>
                <w:tab w:val="clear" w:pos="3515"/>
              </w:tabs>
              <w:spacing w:after="40"/>
              <w:rPr>
                <w:b/>
                <w:color w:val="000000"/>
                <w:sz w:val="18"/>
                <w:szCs w:val="18"/>
              </w:rPr>
            </w:pPr>
            <w:r>
              <w:rPr>
                <w:sz w:val="18"/>
                <w:szCs w:val="18"/>
              </w:rPr>
              <w:t>O</w:t>
            </w:r>
            <w:r w:rsidRPr="00005D87">
              <w:rPr>
                <w:sz w:val="18"/>
                <w:szCs w:val="18"/>
              </w:rPr>
              <w:t>ther</w:t>
            </w:r>
            <w:r w:rsidRPr="00005D87">
              <w:rPr>
                <w:color w:val="000000"/>
                <w:sz w:val="18"/>
                <w:szCs w:val="18"/>
              </w:rPr>
              <w:t xml:space="preserve"> general reporting costs </w:t>
            </w:r>
            <w:r>
              <w:rPr>
                <w:color w:val="000000"/>
                <w:sz w:val="18"/>
                <w:szCs w:val="18"/>
              </w:rPr>
              <w:t xml:space="preserve">that </w:t>
            </w:r>
            <w:r w:rsidRPr="00005D87">
              <w:rPr>
                <w:color w:val="000000"/>
                <w:sz w:val="18"/>
                <w:szCs w:val="18"/>
              </w:rPr>
              <w:t>cover editing and translation of general documents</w:t>
            </w:r>
            <w:r>
              <w:rPr>
                <w:color w:val="000000"/>
                <w:sz w:val="18"/>
                <w:szCs w:val="18"/>
              </w:rPr>
              <w:t>,</w:t>
            </w:r>
            <w:r w:rsidRPr="00005D87">
              <w:rPr>
                <w:color w:val="000000"/>
                <w:sz w:val="18"/>
                <w:szCs w:val="18"/>
              </w:rPr>
              <w:t xml:space="preserve"> among other things, are maintained at the approved level of $7,500.</w:t>
            </w:r>
            <w:r>
              <w:rPr>
                <w:color w:val="000000"/>
                <w:sz w:val="18"/>
                <w:szCs w:val="18"/>
              </w:rPr>
              <w:t xml:space="preserve"> </w:t>
            </w:r>
          </w:p>
        </w:tc>
      </w:tr>
      <w:tr w:rsidR="00911D99" w:rsidRPr="00C21DF6" w:rsidTr="00C463DA">
        <w:trPr>
          <w:trHeight w:val="505"/>
          <w:jc w:val="right"/>
        </w:trPr>
        <w:tc>
          <w:tcPr>
            <w:tcW w:w="2046" w:type="dxa"/>
            <w:vMerge/>
            <w:tcBorders>
              <w:bottom w:val="single" w:sz="12" w:space="0" w:color="auto"/>
              <w:right w:val="nil"/>
            </w:tcBorders>
          </w:tcPr>
          <w:p w:rsidR="00911D99" w:rsidRPr="00005D87" w:rsidRDefault="00911D99" w:rsidP="00C463DA">
            <w:pPr>
              <w:pStyle w:val="NormalWeb"/>
              <w:spacing w:before="40" w:beforeAutospacing="0" w:after="0" w:afterAutospacing="0"/>
              <w:rPr>
                <w:rFonts w:ascii="Times New Roman" w:hAnsi="Times New Roman" w:cs="Times New Roman"/>
                <w:sz w:val="18"/>
                <w:szCs w:val="18"/>
                <w:lang w:val="en-GB"/>
              </w:rPr>
            </w:pPr>
          </w:p>
        </w:tc>
        <w:tc>
          <w:tcPr>
            <w:tcW w:w="1350" w:type="dxa"/>
            <w:tcBorders>
              <w:bottom w:val="single" w:sz="12" w:space="0" w:color="auto"/>
              <w:right w:val="nil"/>
            </w:tcBorders>
          </w:tcPr>
          <w:p w:rsidR="00911D99" w:rsidRPr="00005D87" w:rsidRDefault="00911D99" w:rsidP="00C463DA">
            <w:pPr>
              <w:pStyle w:val="NormalWeb"/>
              <w:spacing w:before="0" w:beforeAutospacing="0" w:after="40" w:afterAutospacing="0"/>
              <w:rPr>
                <w:rFonts w:ascii="Times New Roman" w:hAnsi="Times New Roman" w:cs="Times New Roman"/>
                <w:sz w:val="18"/>
                <w:szCs w:val="18"/>
                <w:lang w:val="en-GB"/>
              </w:rPr>
            </w:pPr>
            <w:r w:rsidRPr="00005D87">
              <w:rPr>
                <w:rFonts w:ascii="Times New Roman" w:hAnsi="Times New Roman" w:cs="Times New Roman"/>
                <w:sz w:val="18"/>
                <w:szCs w:val="18"/>
                <w:lang w:val="en-GB"/>
              </w:rPr>
              <w:t>5300</w:t>
            </w:r>
          </w:p>
        </w:tc>
        <w:tc>
          <w:tcPr>
            <w:tcW w:w="6390" w:type="dxa"/>
            <w:tcBorders>
              <w:top w:val="nil"/>
              <w:left w:val="nil"/>
              <w:bottom w:val="single" w:sz="12" w:space="0" w:color="auto"/>
            </w:tcBorders>
          </w:tcPr>
          <w:p w:rsidR="00911D99" w:rsidRPr="00005D87" w:rsidRDefault="00911D99" w:rsidP="00C463DA">
            <w:pPr>
              <w:tabs>
                <w:tab w:val="clear" w:pos="1247"/>
                <w:tab w:val="clear" w:pos="1814"/>
                <w:tab w:val="clear" w:pos="2381"/>
                <w:tab w:val="clear" w:pos="2948"/>
                <w:tab w:val="clear" w:pos="3515"/>
              </w:tabs>
              <w:spacing w:after="40"/>
              <w:rPr>
                <w:b/>
                <w:sz w:val="18"/>
                <w:szCs w:val="18"/>
              </w:rPr>
            </w:pPr>
            <w:r w:rsidRPr="00005D87">
              <w:rPr>
                <w:color w:val="000000"/>
                <w:sz w:val="18"/>
                <w:szCs w:val="18"/>
              </w:rPr>
              <w:t xml:space="preserve">Sundry </w:t>
            </w:r>
            <w:r w:rsidRPr="00005D87">
              <w:rPr>
                <w:sz w:val="18"/>
                <w:szCs w:val="18"/>
              </w:rPr>
              <w:t>includes</w:t>
            </w:r>
            <w:r w:rsidRPr="00005D87">
              <w:rPr>
                <w:color w:val="000000"/>
                <w:sz w:val="18"/>
                <w:szCs w:val="18"/>
              </w:rPr>
              <w:t xml:space="preserve"> communication</w:t>
            </w:r>
            <w:r>
              <w:rPr>
                <w:color w:val="000000"/>
                <w:sz w:val="18"/>
                <w:szCs w:val="18"/>
              </w:rPr>
              <w:t>s</w:t>
            </w:r>
            <w:r w:rsidRPr="00005D87">
              <w:rPr>
                <w:color w:val="000000"/>
                <w:sz w:val="18"/>
                <w:szCs w:val="18"/>
              </w:rPr>
              <w:t>, freight and Ozone Day celebration costs of $20,000, $15,000 and $5,000</w:t>
            </w:r>
            <w:r>
              <w:rPr>
                <w:color w:val="000000"/>
                <w:sz w:val="18"/>
                <w:szCs w:val="18"/>
              </w:rPr>
              <w:t>,</w:t>
            </w:r>
            <w:r w:rsidRPr="00005D87">
              <w:rPr>
                <w:color w:val="000000"/>
                <w:sz w:val="18"/>
                <w:szCs w:val="18"/>
              </w:rPr>
              <w:t xml:space="preserve"> respectively</w:t>
            </w:r>
            <w:r>
              <w:rPr>
                <w:color w:val="000000"/>
                <w:sz w:val="18"/>
                <w:szCs w:val="18"/>
              </w:rPr>
              <w:t>,</w:t>
            </w:r>
            <w:r w:rsidRPr="00005D87">
              <w:rPr>
                <w:color w:val="000000"/>
                <w:sz w:val="18"/>
                <w:szCs w:val="18"/>
              </w:rPr>
              <w:t xml:space="preserve"> and these are maintained at the approved 2017 level.</w:t>
            </w:r>
            <w:r>
              <w:rPr>
                <w:color w:val="000000"/>
                <w:sz w:val="18"/>
                <w:szCs w:val="18"/>
              </w:rPr>
              <w:t xml:space="preserve"> </w:t>
            </w:r>
          </w:p>
        </w:tc>
      </w:tr>
    </w:tbl>
    <w:p w:rsidR="00911D99" w:rsidRDefault="00911D99" w:rsidP="00911D99">
      <w:pPr>
        <w:pStyle w:val="NormalNonumber"/>
      </w:pPr>
    </w:p>
    <w:p w:rsidR="0038369C" w:rsidRDefault="0038369C" w:rsidP="0038369C">
      <w:pPr>
        <w:pStyle w:val="ZZAnxtitle"/>
      </w:pPr>
      <w:r>
        <w:t xml:space="preserve">Annex </w:t>
      </w:r>
      <w:r>
        <w:t>I</w:t>
      </w:r>
      <w:r>
        <w:t>I</w:t>
      </w:r>
    </w:p>
    <w:p w:rsidR="0038369C" w:rsidRDefault="0038369C" w:rsidP="0038369C">
      <w:pPr>
        <w:pStyle w:val="ZZAnxtitle"/>
      </w:pPr>
      <w:r>
        <w:t>Contributions by the parties</w:t>
      </w:r>
    </w:p>
    <w:p w:rsidR="0038369C" w:rsidRPr="0038369C" w:rsidRDefault="0038369C" w:rsidP="0038369C">
      <w:pPr>
        <w:pStyle w:val="ZZAnxtitle"/>
        <w:rPr>
          <w:sz w:val="24"/>
          <w:szCs w:val="24"/>
        </w:rPr>
      </w:pPr>
      <w:r w:rsidRPr="0038369C">
        <w:rPr>
          <w:sz w:val="24"/>
          <w:szCs w:val="24"/>
        </w:rPr>
        <w:t xml:space="preserve">Trust fund for the Vienna Convention for the Protection of the Ozone Layer </w:t>
      </w:r>
    </w:p>
    <w:p w:rsidR="0038369C" w:rsidRPr="001F0F53" w:rsidRDefault="0038369C" w:rsidP="0038369C">
      <w:pPr>
        <w:pStyle w:val="CH3"/>
        <w:rPr>
          <w:rFonts w:eastAsiaTheme="minorHAnsi"/>
        </w:rPr>
      </w:pPr>
      <w:r w:rsidRPr="001F0F53">
        <w:rPr>
          <w:rFonts w:eastAsiaTheme="minorHAnsi"/>
        </w:rPr>
        <w:tab/>
      </w:r>
      <w:r w:rsidRPr="001F0F53">
        <w:rPr>
          <w:rFonts w:eastAsiaTheme="minorHAnsi"/>
        </w:rPr>
        <w:tab/>
      </w:r>
    </w:p>
    <w:p w:rsidR="00C03ABE" w:rsidRPr="00533FB6" w:rsidRDefault="00C03ABE" w:rsidP="00A06DF6">
      <w:pPr>
        <w:pStyle w:val="CH1"/>
      </w:pPr>
    </w:p>
    <w:sectPr w:rsidR="00C03ABE" w:rsidRPr="00533FB6" w:rsidSect="006E6722">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907" w:right="992" w:bottom="1418" w:left="1418" w:header="539" w:footer="975" w:gutter="0"/>
      <w:cols w:space="539"/>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 w:author="COLLIGNON Marine" w:date="2017-11-23T01:18:00Z" w:initials="CM">
    <w:p w:rsidR="00F46855" w:rsidRDefault="00F46855" w:rsidP="00F46855">
      <w:pPr>
        <w:pStyle w:val="CommentText"/>
      </w:pPr>
      <w:r>
        <w:rPr>
          <w:rStyle w:val="CommentReference"/>
        </w:rPr>
        <w:annotationRef/>
      </w:r>
      <w:r>
        <w:t>Text that was in the MOP28 budget resolution.</w:t>
      </w:r>
    </w:p>
  </w:comment>
  <w:comment w:id="27" w:author="COLLIGNON Marine" w:date="2017-11-23T01:18:00Z" w:initials="CM">
    <w:p w:rsidR="00F46855" w:rsidRDefault="00F46855" w:rsidP="00F46855">
      <w:pPr>
        <w:pStyle w:val="CommentText"/>
      </w:pPr>
      <w:r>
        <w:rPr>
          <w:rStyle w:val="CommentReference"/>
        </w:rPr>
        <w:annotationRef/>
      </w:r>
      <w:r>
        <w:t>Text based on the agreed text in the UNCCD COP13/10 decision on budget.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016" w:rsidRDefault="005C2016">
      <w:r>
        <w:separator/>
      </w:r>
    </w:p>
  </w:endnote>
  <w:endnote w:type="continuationSeparator" w:id="0">
    <w:p w:rsidR="005C2016" w:rsidRDefault="005C2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864" w:rsidRDefault="002A6864">
    <w:pPr>
      <w:pStyle w:val="Footer"/>
    </w:pPr>
    <w:r>
      <w:rPr>
        <w:rStyle w:val="PageNumber"/>
      </w:rPr>
      <w:fldChar w:fldCharType="begin"/>
    </w:r>
    <w:r>
      <w:rPr>
        <w:rStyle w:val="PageNumber"/>
      </w:rPr>
      <w:instrText xml:space="preserve"> PAGE </w:instrText>
    </w:r>
    <w:r>
      <w:rPr>
        <w:rStyle w:val="PageNumber"/>
      </w:rPr>
      <w:fldChar w:fldCharType="separate"/>
    </w:r>
    <w:r w:rsidR="006532BB">
      <w:rPr>
        <w:rStyle w:val="PageNumber"/>
        <w:noProof/>
      </w:rPr>
      <w:t>4</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864" w:rsidRDefault="002A6864"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6532BB">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2BB" w:rsidRDefault="006532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016" w:rsidRPr="00177D6A" w:rsidRDefault="005C2016" w:rsidP="003E6E6C">
      <w:pPr>
        <w:tabs>
          <w:tab w:val="clear" w:pos="1247"/>
          <w:tab w:val="clear" w:pos="1814"/>
          <w:tab w:val="clear" w:pos="2381"/>
          <w:tab w:val="clear" w:pos="2948"/>
          <w:tab w:val="clear" w:pos="3515"/>
          <w:tab w:val="left" w:pos="624"/>
        </w:tabs>
        <w:spacing w:before="60"/>
        <w:ind w:left="624"/>
        <w:rPr>
          <w:sz w:val="18"/>
          <w:szCs w:val="18"/>
        </w:rPr>
      </w:pPr>
      <w:r w:rsidRPr="00177D6A">
        <w:rPr>
          <w:sz w:val="18"/>
          <w:szCs w:val="18"/>
        </w:rPr>
        <w:separator/>
      </w:r>
    </w:p>
  </w:footnote>
  <w:footnote w:type="continuationSeparator" w:id="0">
    <w:p w:rsidR="005C2016" w:rsidRDefault="005C2016">
      <w:r>
        <w:continuationSeparator/>
      </w:r>
    </w:p>
  </w:footnote>
  <w:footnote w:id="1">
    <w:p w:rsidR="00F46855" w:rsidRPr="00533FB6" w:rsidRDefault="00F46855" w:rsidP="00F46855">
      <w:pPr>
        <w:tabs>
          <w:tab w:val="clear" w:pos="1247"/>
          <w:tab w:val="clear" w:pos="1814"/>
          <w:tab w:val="clear" w:pos="2381"/>
          <w:tab w:val="clear" w:pos="2948"/>
          <w:tab w:val="clear" w:pos="3515"/>
          <w:tab w:val="left" w:pos="624"/>
        </w:tabs>
        <w:spacing w:before="20" w:after="40"/>
        <w:ind w:left="1247"/>
        <w:rPr>
          <w:sz w:val="18"/>
          <w:szCs w:val="18"/>
          <w:lang w:val="en-US"/>
        </w:rPr>
      </w:pPr>
      <w:r w:rsidRPr="00533FB6">
        <w:rPr>
          <w:sz w:val="18"/>
          <w:szCs w:val="18"/>
          <w:vertAlign w:val="superscript"/>
        </w:rPr>
        <w:footnoteRef/>
      </w:r>
      <w:r w:rsidRPr="00533FB6">
        <w:rPr>
          <w:sz w:val="18"/>
          <w:szCs w:val="18"/>
        </w:rPr>
        <w:t xml:space="preserve"> UNEP/OzL.Conv.11/4/Add.1.</w:t>
      </w:r>
    </w:p>
  </w:footnote>
  <w:footnote w:id="2">
    <w:p w:rsidR="00F46855" w:rsidRPr="004B7F34" w:rsidRDefault="00F46855" w:rsidP="00F46855">
      <w:pPr>
        <w:tabs>
          <w:tab w:val="clear" w:pos="1247"/>
          <w:tab w:val="clear" w:pos="1814"/>
          <w:tab w:val="clear" w:pos="2381"/>
          <w:tab w:val="clear" w:pos="2948"/>
          <w:tab w:val="clear" w:pos="3515"/>
          <w:tab w:val="left" w:pos="624"/>
        </w:tabs>
        <w:spacing w:before="20" w:after="40"/>
        <w:ind w:left="1247"/>
        <w:rPr>
          <w:sz w:val="18"/>
          <w:szCs w:val="18"/>
        </w:rPr>
      </w:pPr>
      <w:r w:rsidRPr="00533FB6">
        <w:rPr>
          <w:sz w:val="18"/>
          <w:szCs w:val="18"/>
          <w:vertAlign w:val="superscript"/>
        </w:rPr>
        <w:footnoteRef/>
      </w:r>
      <w:r w:rsidRPr="00533FB6">
        <w:rPr>
          <w:sz w:val="18"/>
          <w:szCs w:val="18"/>
        </w:rPr>
        <w:t xml:space="preserve"> UNEP/OzL.Conv.11</w:t>
      </w:r>
      <w:proofErr w:type="gramStart"/>
      <w:r w:rsidRPr="00533FB6">
        <w:rPr>
          <w:sz w:val="18"/>
          <w:szCs w:val="18"/>
        </w:rPr>
        <w:t>/[</w:t>
      </w:r>
      <w:proofErr w:type="gramEnd"/>
      <w:r w:rsidRPr="00533FB6">
        <w:rPr>
          <w:sz w:val="18"/>
          <w:szCs w:val="18"/>
        </w:rPr>
        <w:t>XX]-UNEP/OzL.Pro.29/[XX].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2BB" w:rsidRDefault="006532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864" w:rsidRPr="006532BB" w:rsidRDefault="002A6864" w:rsidP="006532BB">
    <w:pPr>
      <w:pStyle w:val="Header"/>
    </w:pPr>
    <w:bookmarkStart w:id="36" w:name="_GoBack"/>
    <w:bookmarkEnd w:id="36"/>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D6A" w:rsidRDefault="00177D6A" w:rsidP="00177D6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6361F06"/>
    <w:lvl w:ilvl="0">
      <w:start w:val="1"/>
      <w:numFmt w:val="decimal"/>
      <w:lvlText w:val="%1."/>
      <w:lvlJc w:val="left"/>
      <w:pPr>
        <w:tabs>
          <w:tab w:val="num" w:pos="1492"/>
        </w:tabs>
        <w:ind w:left="1492" w:hanging="360"/>
      </w:pPr>
    </w:lvl>
  </w:abstractNum>
  <w:abstractNum w:abstractNumId="1">
    <w:nsid w:val="FFFFFF7D"/>
    <w:multiLevelType w:val="singleLevel"/>
    <w:tmpl w:val="3662D4E2"/>
    <w:lvl w:ilvl="0">
      <w:start w:val="1"/>
      <w:numFmt w:val="decimal"/>
      <w:lvlText w:val="%1."/>
      <w:lvlJc w:val="left"/>
      <w:pPr>
        <w:tabs>
          <w:tab w:val="num" w:pos="1209"/>
        </w:tabs>
        <w:ind w:left="1209" w:hanging="360"/>
      </w:pPr>
    </w:lvl>
  </w:abstractNum>
  <w:abstractNum w:abstractNumId="2">
    <w:nsid w:val="FFFFFF7E"/>
    <w:multiLevelType w:val="singleLevel"/>
    <w:tmpl w:val="7342482E"/>
    <w:lvl w:ilvl="0">
      <w:start w:val="1"/>
      <w:numFmt w:val="decimal"/>
      <w:lvlText w:val="%1."/>
      <w:lvlJc w:val="left"/>
      <w:pPr>
        <w:tabs>
          <w:tab w:val="num" w:pos="926"/>
        </w:tabs>
        <w:ind w:left="926" w:hanging="360"/>
      </w:pPr>
    </w:lvl>
  </w:abstractNum>
  <w:abstractNum w:abstractNumId="3">
    <w:nsid w:val="FFFFFF7F"/>
    <w:multiLevelType w:val="singleLevel"/>
    <w:tmpl w:val="ACD01F12"/>
    <w:lvl w:ilvl="0">
      <w:start w:val="1"/>
      <w:numFmt w:val="decimal"/>
      <w:lvlText w:val="%1."/>
      <w:lvlJc w:val="left"/>
      <w:pPr>
        <w:tabs>
          <w:tab w:val="num" w:pos="643"/>
        </w:tabs>
        <w:ind w:left="643" w:hanging="360"/>
      </w:pPr>
    </w:lvl>
  </w:abstractNum>
  <w:abstractNum w:abstractNumId="4">
    <w:nsid w:val="FFFFFF80"/>
    <w:multiLevelType w:val="singleLevel"/>
    <w:tmpl w:val="B22A750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3287A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02C4F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8C4D6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06A0248"/>
    <w:lvl w:ilvl="0">
      <w:start w:val="1"/>
      <w:numFmt w:val="decimal"/>
      <w:lvlText w:val="%1."/>
      <w:lvlJc w:val="left"/>
      <w:pPr>
        <w:tabs>
          <w:tab w:val="num" w:pos="360"/>
        </w:tabs>
        <w:ind w:left="360" w:hanging="360"/>
      </w:pPr>
    </w:lvl>
  </w:abstractNum>
  <w:abstractNum w:abstractNumId="9">
    <w:nsid w:val="FFFFFF89"/>
    <w:multiLevelType w:val="singleLevel"/>
    <w:tmpl w:val="91F8554C"/>
    <w:lvl w:ilvl="0">
      <w:start w:val="1"/>
      <w:numFmt w:val="bullet"/>
      <w:lvlText w:val=""/>
      <w:lvlJc w:val="left"/>
      <w:pPr>
        <w:tabs>
          <w:tab w:val="num" w:pos="360"/>
        </w:tabs>
        <w:ind w:left="360" w:hanging="360"/>
      </w:pPr>
      <w:rPr>
        <w:rFonts w:ascii="Symbol" w:hAnsi="Symbol" w:hint="default"/>
      </w:rPr>
    </w:lvl>
  </w:abstractNum>
  <w:abstractNum w:abstractNumId="10">
    <w:nsid w:val="0BFC698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CBD647A"/>
    <w:multiLevelType w:val="hybridMultilevel"/>
    <w:tmpl w:val="BFC8F32C"/>
    <w:lvl w:ilvl="0" w:tplc="695EDA44">
      <w:start w:val="1"/>
      <w:numFmt w:val="decimal"/>
      <w:lvlText w:val="%1."/>
      <w:lvlJc w:val="left"/>
      <w:pPr>
        <w:tabs>
          <w:tab w:val="num" w:pos="777"/>
        </w:tabs>
        <w:ind w:left="777" w:hanging="360"/>
      </w:pPr>
      <w:rPr>
        <w:rFonts w:hint="default"/>
      </w:r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12">
    <w:nsid w:val="12685253"/>
    <w:multiLevelType w:val="hybridMultilevel"/>
    <w:tmpl w:val="244E0C74"/>
    <w:lvl w:ilvl="0" w:tplc="695EDA44">
      <w:start w:val="1"/>
      <w:numFmt w:val="decimal"/>
      <w:lvlText w:val="%1."/>
      <w:lvlJc w:val="left"/>
      <w:pPr>
        <w:tabs>
          <w:tab w:val="num" w:pos="777"/>
        </w:tabs>
        <w:ind w:left="777" w:hanging="360"/>
      </w:pPr>
      <w:rPr>
        <w:rFonts w:hint="default"/>
      </w:r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13">
    <w:nsid w:val="148D24A2"/>
    <w:multiLevelType w:val="hybridMultilevel"/>
    <w:tmpl w:val="3E76C9F2"/>
    <w:lvl w:ilvl="0" w:tplc="B3C62E8C">
      <w:start w:val="3"/>
      <w:numFmt w:val="upperLetter"/>
      <w:lvlText w:val="%1."/>
      <w:lvlJc w:val="left"/>
      <w:pPr>
        <w:tabs>
          <w:tab w:val="num" w:pos="1242"/>
        </w:tabs>
        <w:ind w:left="1242" w:hanging="675"/>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14">
    <w:nsid w:val="152A22B2"/>
    <w:multiLevelType w:val="hybridMultilevel"/>
    <w:tmpl w:val="A10A66D0"/>
    <w:lvl w:ilvl="0" w:tplc="C318E702">
      <w:start w:val="1"/>
      <w:numFmt w:val="decimal"/>
      <w:lvlText w:val="%1"/>
      <w:lvlJc w:val="right"/>
      <w:pPr>
        <w:tabs>
          <w:tab w:val="num" w:pos="1146"/>
        </w:tabs>
        <w:ind w:left="1146" w:hanging="720"/>
      </w:pPr>
      <w:rPr>
        <w:rFonts w:ascii="Times New Roman" w:hAnsi="Times New Roman" w:hint="default"/>
        <w:sz w:val="16"/>
      </w:rPr>
    </w:lvl>
    <w:lvl w:ilvl="1" w:tplc="04090019" w:tentative="1">
      <w:start w:val="1"/>
      <w:numFmt w:val="lowerLetter"/>
      <w:lvlText w:val="%2."/>
      <w:lvlJc w:val="left"/>
      <w:pPr>
        <w:tabs>
          <w:tab w:val="num" w:pos="1866"/>
        </w:tabs>
        <w:ind w:left="1866" w:hanging="360"/>
      </w:pPr>
    </w:lvl>
    <w:lvl w:ilvl="2" w:tplc="0409001B" w:tentative="1">
      <w:start w:val="1"/>
      <w:numFmt w:val="lowerRoman"/>
      <w:lvlText w:val="%3."/>
      <w:lvlJc w:val="right"/>
      <w:pPr>
        <w:tabs>
          <w:tab w:val="num" w:pos="2586"/>
        </w:tabs>
        <w:ind w:left="2586" w:hanging="180"/>
      </w:pPr>
    </w:lvl>
    <w:lvl w:ilvl="3" w:tplc="0409000F" w:tentative="1">
      <w:start w:val="1"/>
      <w:numFmt w:val="decimal"/>
      <w:lvlText w:val="%4."/>
      <w:lvlJc w:val="left"/>
      <w:pPr>
        <w:tabs>
          <w:tab w:val="num" w:pos="3306"/>
        </w:tabs>
        <w:ind w:left="3306" w:hanging="360"/>
      </w:pPr>
    </w:lvl>
    <w:lvl w:ilvl="4" w:tplc="04090019" w:tentative="1">
      <w:start w:val="1"/>
      <w:numFmt w:val="lowerLetter"/>
      <w:lvlText w:val="%5."/>
      <w:lvlJc w:val="left"/>
      <w:pPr>
        <w:tabs>
          <w:tab w:val="num" w:pos="4026"/>
        </w:tabs>
        <w:ind w:left="4026" w:hanging="360"/>
      </w:pPr>
    </w:lvl>
    <w:lvl w:ilvl="5" w:tplc="0409001B" w:tentative="1">
      <w:start w:val="1"/>
      <w:numFmt w:val="lowerRoman"/>
      <w:lvlText w:val="%6."/>
      <w:lvlJc w:val="right"/>
      <w:pPr>
        <w:tabs>
          <w:tab w:val="num" w:pos="4746"/>
        </w:tabs>
        <w:ind w:left="4746" w:hanging="180"/>
      </w:pPr>
    </w:lvl>
    <w:lvl w:ilvl="6" w:tplc="0409000F" w:tentative="1">
      <w:start w:val="1"/>
      <w:numFmt w:val="decimal"/>
      <w:lvlText w:val="%7."/>
      <w:lvlJc w:val="left"/>
      <w:pPr>
        <w:tabs>
          <w:tab w:val="num" w:pos="5466"/>
        </w:tabs>
        <w:ind w:left="5466" w:hanging="360"/>
      </w:pPr>
    </w:lvl>
    <w:lvl w:ilvl="7" w:tplc="04090019" w:tentative="1">
      <w:start w:val="1"/>
      <w:numFmt w:val="lowerLetter"/>
      <w:lvlText w:val="%8."/>
      <w:lvlJc w:val="left"/>
      <w:pPr>
        <w:tabs>
          <w:tab w:val="num" w:pos="6186"/>
        </w:tabs>
        <w:ind w:left="6186" w:hanging="360"/>
      </w:pPr>
    </w:lvl>
    <w:lvl w:ilvl="8" w:tplc="0409001B" w:tentative="1">
      <w:start w:val="1"/>
      <w:numFmt w:val="lowerRoman"/>
      <w:lvlText w:val="%9."/>
      <w:lvlJc w:val="right"/>
      <w:pPr>
        <w:tabs>
          <w:tab w:val="num" w:pos="6906"/>
        </w:tabs>
        <w:ind w:left="6906" w:hanging="180"/>
      </w:pPr>
    </w:lvl>
  </w:abstractNum>
  <w:abstractNum w:abstractNumId="15">
    <w:nsid w:val="171113A7"/>
    <w:multiLevelType w:val="multilevel"/>
    <w:tmpl w:val="48241D10"/>
    <w:numStyleLink w:val="Normallist"/>
  </w:abstractNum>
  <w:abstractNum w:abstractNumId="16">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7">
    <w:nsid w:val="1DA33D8C"/>
    <w:multiLevelType w:val="multilevel"/>
    <w:tmpl w:val="040C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28D81020"/>
    <w:multiLevelType w:val="hybridMultilevel"/>
    <w:tmpl w:val="811A65A2"/>
    <w:lvl w:ilvl="0" w:tplc="FFFFFFFF">
      <w:start w:val="1"/>
      <w:numFmt w:val="decimal"/>
      <w:lvlText w:val="%1."/>
      <w:lvlJc w:val="left"/>
      <w:pPr>
        <w:ind w:left="1607" w:hanging="360"/>
      </w:pPr>
    </w:lvl>
    <w:lvl w:ilvl="1" w:tplc="FFFFFFFF">
      <w:start w:val="1"/>
      <w:numFmt w:val="lowerLetter"/>
      <w:lvlText w:val="%2."/>
      <w:lvlJc w:val="left"/>
      <w:pPr>
        <w:ind w:left="2327" w:hanging="360"/>
      </w:pPr>
    </w:lvl>
    <w:lvl w:ilvl="2" w:tplc="FFFFFFFF">
      <w:start w:val="1"/>
      <w:numFmt w:val="lowerRoman"/>
      <w:lvlText w:val="%3."/>
      <w:lvlJc w:val="right"/>
      <w:pPr>
        <w:ind w:left="3047" w:hanging="180"/>
      </w:pPr>
    </w:lvl>
    <w:lvl w:ilvl="3" w:tplc="FFFFFFFF">
      <w:start w:val="1"/>
      <w:numFmt w:val="decimal"/>
      <w:lvlText w:val="%4."/>
      <w:lvlJc w:val="left"/>
      <w:pPr>
        <w:ind w:left="3767" w:hanging="360"/>
      </w:pPr>
    </w:lvl>
    <w:lvl w:ilvl="4" w:tplc="FFFFFFFF">
      <w:start w:val="1"/>
      <w:numFmt w:val="lowerLetter"/>
      <w:lvlText w:val="%5."/>
      <w:lvlJc w:val="left"/>
      <w:pPr>
        <w:ind w:left="4487" w:hanging="360"/>
      </w:pPr>
    </w:lvl>
    <w:lvl w:ilvl="5" w:tplc="FFFFFFFF">
      <w:start w:val="1"/>
      <w:numFmt w:val="lowerRoman"/>
      <w:lvlText w:val="%6."/>
      <w:lvlJc w:val="right"/>
      <w:pPr>
        <w:ind w:left="5207" w:hanging="180"/>
      </w:pPr>
    </w:lvl>
    <w:lvl w:ilvl="6" w:tplc="FFFFFFFF">
      <w:start w:val="1"/>
      <w:numFmt w:val="decimal"/>
      <w:lvlText w:val="%7."/>
      <w:lvlJc w:val="left"/>
      <w:pPr>
        <w:ind w:left="5927" w:hanging="360"/>
      </w:pPr>
    </w:lvl>
    <w:lvl w:ilvl="7" w:tplc="FFFFFFFF">
      <w:start w:val="1"/>
      <w:numFmt w:val="lowerLetter"/>
      <w:lvlText w:val="%8."/>
      <w:lvlJc w:val="left"/>
      <w:pPr>
        <w:ind w:left="6647" w:hanging="360"/>
      </w:pPr>
    </w:lvl>
    <w:lvl w:ilvl="8" w:tplc="FFFFFFFF">
      <w:start w:val="1"/>
      <w:numFmt w:val="lowerRoman"/>
      <w:lvlText w:val="%9."/>
      <w:lvlJc w:val="right"/>
      <w:pPr>
        <w:ind w:left="7367" w:hanging="180"/>
      </w:pPr>
    </w:lvl>
  </w:abstractNum>
  <w:abstractNum w:abstractNumId="19">
    <w:nsid w:val="29D92754"/>
    <w:multiLevelType w:val="hybridMultilevel"/>
    <w:tmpl w:val="ECBA1E6C"/>
    <w:lvl w:ilvl="0" w:tplc="695EDA44">
      <w:start w:val="1"/>
      <w:numFmt w:val="decimal"/>
      <w:lvlText w:val="%1."/>
      <w:lvlJc w:val="left"/>
      <w:pPr>
        <w:tabs>
          <w:tab w:val="num" w:pos="777"/>
        </w:tabs>
        <w:ind w:left="777" w:hanging="360"/>
      </w:pPr>
      <w:rPr>
        <w:rFonts w:hint="default"/>
      </w:r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20">
    <w:nsid w:val="2C3B0D05"/>
    <w:multiLevelType w:val="hybridMultilevel"/>
    <w:tmpl w:val="C0227916"/>
    <w:lvl w:ilvl="0" w:tplc="FFFFFFFF">
      <w:start w:val="1"/>
      <w:numFmt w:val="upperLetter"/>
      <w:lvlText w:val="%1."/>
      <w:lvlJc w:val="left"/>
      <w:pPr>
        <w:tabs>
          <w:tab w:val="num" w:pos="1239"/>
        </w:tabs>
        <w:ind w:left="1239" w:hanging="615"/>
      </w:pPr>
      <w:rPr>
        <w:rFonts w:hint="default"/>
      </w:rPr>
    </w:lvl>
    <w:lvl w:ilvl="1" w:tplc="FFFFFFFF" w:tentative="1">
      <w:start w:val="1"/>
      <w:numFmt w:val="lowerLetter"/>
      <w:lvlText w:val="%2."/>
      <w:lvlJc w:val="left"/>
      <w:pPr>
        <w:tabs>
          <w:tab w:val="num" w:pos="1704"/>
        </w:tabs>
        <w:ind w:left="1704" w:hanging="360"/>
      </w:pPr>
    </w:lvl>
    <w:lvl w:ilvl="2" w:tplc="FFFFFFFF" w:tentative="1">
      <w:start w:val="1"/>
      <w:numFmt w:val="lowerRoman"/>
      <w:lvlText w:val="%3."/>
      <w:lvlJc w:val="right"/>
      <w:pPr>
        <w:tabs>
          <w:tab w:val="num" w:pos="2424"/>
        </w:tabs>
        <w:ind w:left="2424" w:hanging="180"/>
      </w:pPr>
    </w:lvl>
    <w:lvl w:ilvl="3" w:tplc="FFFFFFFF" w:tentative="1">
      <w:start w:val="1"/>
      <w:numFmt w:val="decimal"/>
      <w:lvlText w:val="%4."/>
      <w:lvlJc w:val="left"/>
      <w:pPr>
        <w:tabs>
          <w:tab w:val="num" w:pos="3144"/>
        </w:tabs>
        <w:ind w:left="3144" w:hanging="360"/>
      </w:pPr>
    </w:lvl>
    <w:lvl w:ilvl="4" w:tplc="FFFFFFFF" w:tentative="1">
      <w:start w:val="1"/>
      <w:numFmt w:val="lowerLetter"/>
      <w:lvlText w:val="%5."/>
      <w:lvlJc w:val="left"/>
      <w:pPr>
        <w:tabs>
          <w:tab w:val="num" w:pos="3864"/>
        </w:tabs>
        <w:ind w:left="3864" w:hanging="360"/>
      </w:pPr>
    </w:lvl>
    <w:lvl w:ilvl="5" w:tplc="FFFFFFFF" w:tentative="1">
      <w:start w:val="1"/>
      <w:numFmt w:val="lowerRoman"/>
      <w:lvlText w:val="%6."/>
      <w:lvlJc w:val="right"/>
      <w:pPr>
        <w:tabs>
          <w:tab w:val="num" w:pos="4584"/>
        </w:tabs>
        <w:ind w:left="4584" w:hanging="180"/>
      </w:pPr>
    </w:lvl>
    <w:lvl w:ilvl="6" w:tplc="FFFFFFFF" w:tentative="1">
      <w:start w:val="1"/>
      <w:numFmt w:val="decimal"/>
      <w:lvlText w:val="%7."/>
      <w:lvlJc w:val="left"/>
      <w:pPr>
        <w:tabs>
          <w:tab w:val="num" w:pos="5304"/>
        </w:tabs>
        <w:ind w:left="5304" w:hanging="360"/>
      </w:pPr>
    </w:lvl>
    <w:lvl w:ilvl="7" w:tplc="FFFFFFFF" w:tentative="1">
      <w:start w:val="1"/>
      <w:numFmt w:val="lowerLetter"/>
      <w:lvlText w:val="%8."/>
      <w:lvlJc w:val="left"/>
      <w:pPr>
        <w:tabs>
          <w:tab w:val="num" w:pos="6024"/>
        </w:tabs>
        <w:ind w:left="6024" w:hanging="360"/>
      </w:pPr>
    </w:lvl>
    <w:lvl w:ilvl="8" w:tplc="FFFFFFFF" w:tentative="1">
      <w:start w:val="1"/>
      <w:numFmt w:val="lowerRoman"/>
      <w:lvlText w:val="%9."/>
      <w:lvlJc w:val="right"/>
      <w:pPr>
        <w:tabs>
          <w:tab w:val="num" w:pos="6744"/>
        </w:tabs>
        <w:ind w:left="6744" w:hanging="180"/>
      </w:pPr>
    </w:lvl>
  </w:abstractNum>
  <w:abstractNum w:abstractNumId="21">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2">
    <w:nsid w:val="3DAD6749"/>
    <w:multiLevelType w:val="multilevel"/>
    <w:tmpl w:val="6C6ABE72"/>
    <w:lvl w:ilvl="0">
      <w:start w:val="1"/>
      <w:numFmt w:val="decimal"/>
      <w:lvlText w:val="%1."/>
      <w:lvlJc w:val="left"/>
      <w:pPr>
        <w:tabs>
          <w:tab w:val="num" w:pos="777"/>
        </w:tabs>
        <w:ind w:left="777" w:hanging="360"/>
      </w:pPr>
      <w:rPr>
        <w:rFonts w:hint="default"/>
      </w:rPr>
    </w:lvl>
    <w:lvl w:ilvl="1">
      <w:start w:val="1"/>
      <w:numFmt w:val="lowerLetter"/>
      <w:lvlText w:val="%2."/>
      <w:lvlJc w:val="left"/>
      <w:pPr>
        <w:tabs>
          <w:tab w:val="num" w:pos="1497"/>
        </w:tabs>
        <w:ind w:left="1497" w:hanging="360"/>
      </w:pPr>
    </w:lvl>
    <w:lvl w:ilvl="2">
      <w:start w:val="1"/>
      <w:numFmt w:val="lowerRoman"/>
      <w:lvlText w:val="%3."/>
      <w:lvlJc w:val="righ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righ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right"/>
      <w:pPr>
        <w:tabs>
          <w:tab w:val="num" w:pos="6537"/>
        </w:tabs>
        <w:ind w:left="6537" w:hanging="180"/>
      </w:pPr>
    </w:lvl>
  </w:abstractNum>
  <w:abstractNum w:abstractNumId="23">
    <w:nsid w:val="3DC2761C"/>
    <w:multiLevelType w:val="multilevel"/>
    <w:tmpl w:val="244E0C74"/>
    <w:lvl w:ilvl="0">
      <w:start w:val="1"/>
      <w:numFmt w:val="decimal"/>
      <w:lvlText w:val="%1."/>
      <w:lvlJc w:val="left"/>
      <w:pPr>
        <w:tabs>
          <w:tab w:val="num" w:pos="777"/>
        </w:tabs>
        <w:ind w:left="777" w:hanging="360"/>
      </w:pPr>
      <w:rPr>
        <w:rFonts w:hint="default"/>
      </w:rPr>
    </w:lvl>
    <w:lvl w:ilvl="1">
      <w:start w:val="1"/>
      <w:numFmt w:val="lowerLetter"/>
      <w:lvlText w:val="%2."/>
      <w:lvlJc w:val="left"/>
      <w:pPr>
        <w:tabs>
          <w:tab w:val="num" w:pos="1497"/>
        </w:tabs>
        <w:ind w:left="1497" w:hanging="360"/>
      </w:pPr>
    </w:lvl>
    <w:lvl w:ilvl="2">
      <w:start w:val="1"/>
      <w:numFmt w:val="lowerRoman"/>
      <w:lvlText w:val="%3."/>
      <w:lvlJc w:val="righ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righ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right"/>
      <w:pPr>
        <w:tabs>
          <w:tab w:val="num" w:pos="6537"/>
        </w:tabs>
        <w:ind w:left="6537" w:hanging="180"/>
      </w:pPr>
    </w:lvl>
  </w:abstractNum>
  <w:abstractNum w:abstractNumId="24">
    <w:nsid w:val="42FA2D6F"/>
    <w:multiLevelType w:val="multilevel"/>
    <w:tmpl w:val="8DA8D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A1B2525"/>
    <w:multiLevelType w:val="hybridMultilevel"/>
    <w:tmpl w:val="052CB816"/>
    <w:lvl w:ilvl="0" w:tplc="D8D64CD6">
      <w:start w:val="1"/>
      <w:numFmt w:val="upperLetter"/>
      <w:lvlText w:val="%1."/>
      <w:lvlJc w:val="left"/>
      <w:pPr>
        <w:tabs>
          <w:tab w:val="num" w:pos="1242"/>
        </w:tabs>
        <w:ind w:left="1242" w:hanging="675"/>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26">
    <w:nsid w:val="51C413FE"/>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8">
    <w:nsid w:val="5ADB42A4"/>
    <w:multiLevelType w:val="hybridMultilevel"/>
    <w:tmpl w:val="814E2BDA"/>
    <w:lvl w:ilvl="0" w:tplc="2D4E6FEE">
      <w:start w:val="1"/>
      <w:numFmt w:val="upperRoman"/>
      <w:lvlText w:val="%1."/>
      <w:lvlJc w:val="left"/>
      <w:pPr>
        <w:tabs>
          <w:tab w:val="num" w:pos="1287"/>
        </w:tabs>
        <w:ind w:left="1287" w:hanging="72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29">
    <w:nsid w:val="6A8779C7"/>
    <w:multiLevelType w:val="multilevel"/>
    <w:tmpl w:val="ECBA1E6C"/>
    <w:lvl w:ilvl="0">
      <w:start w:val="1"/>
      <w:numFmt w:val="decimal"/>
      <w:lvlText w:val="%1."/>
      <w:lvlJc w:val="left"/>
      <w:pPr>
        <w:tabs>
          <w:tab w:val="num" w:pos="777"/>
        </w:tabs>
        <w:ind w:left="777" w:hanging="360"/>
      </w:pPr>
      <w:rPr>
        <w:rFonts w:hint="default"/>
      </w:rPr>
    </w:lvl>
    <w:lvl w:ilvl="1">
      <w:start w:val="1"/>
      <w:numFmt w:val="lowerLetter"/>
      <w:lvlText w:val="%2."/>
      <w:lvlJc w:val="left"/>
      <w:pPr>
        <w:tabs>
          <w:tab w:val="num" w:pos="1497"/>
        </w:tabs>
        <w:ind w:left="1497" w:hanging="360"/>
      </w:pPr>
    </w:lvl>
    <w:lvl w:ilvl="2">
      <w:start w:val="1"/>
      <w:numFmt w:val="lowerRoman"/>
      <w:lvlText w:val="%3."/>
      <w:lvlJc w:val="righ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righ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right"/>
      <w:pPr>
        <w:tabs>
          <w:tab w:val="num" w:pos="6537"/>
        </w:tabs>
        <w:ind w:left="6537" w:hanging="180"/>
      </w:pPr>
    </w:lvl>
  </w:abstractNum>
  <w:abstractNum w:abstractNumId="30">
    <w:nsid w:val="6CD901C9"/>
    <w:multiLevelType w:val="hybridMultilevel"/>
    <w:tmpl w:val="6C6ABE72"/>
    <w:lvl w:ilvl="0" w:tplc="695EDA44">
      <w:start w:val="1"/>
      <w:numFmt w:val="decimal"/>
      <w:lvlText w:val="%1."/>
      <w:lvlJc w:val="left"/>
      <w:pPr>
        <w:tabs>
          <w:tab w:val="num" w:pos="777"/>
        </w:tabs>
        <w:ind w:left="777" w:hanging="360"/>
      </w:pPr>
      <w:rPr>
        <w:rFonts w:hint="default"/>
      </w:r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31">
    <w:nsid w:val="6E4C3BBB"/>
    <w:multiLevelType w:val="multilevel"/>
    <w:tmpl w:val="BFC8F32C"/>
    <w:lvl w:ilvl="0">
      <w:start w:val="1"/>
      <w:numFmt w:val="decimal"/>
      <w:lvlText w:val="%1."/>
      <w:lvlJc w:val="left"/>
      <w:pPr>
        <w:tabs>
          <w:tab w:val="num" w:pos="777"/>
        </w:tabs>
        <w:ind w:left="777" w:hanging="360"/>
      </w:pPr>
      <w:rPr>
        <w:rFonts w:hint="default"/>
      </w:rPr>
    </w:lvl>
    <w:lvl w:ilvl="1">
      <w:start w:val="1"/>
      <w:numFmt w:val="lowerLetter"/>
      <w:lvlText w:val="%2."/>
      <w:lvlJc w:val="left"/>
      <w:pPr>
        <w:tabs>
          <w:tab w:val="num" w:pos="1497"/>
        </w:tabs>
        <w:ind w:left="1497" w:hanging="360"/>
      </w:pPr>
    </w:lvl>
    <w:lvl w:ilvl="2">
      <w:start w:val="1"/>
      <w:numFmt w:val="lowerRoman"/>
      <w:lvlText w:val="%3."/>
      <w:lvlJc w:val="righ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righ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right"/>
      <w:pPr>
        <w:tabs>
          <w:tab w:val="num" w:pos="6537"/>
        </w:tabs>
        <w:ind w:left="6537" w:hanging="180"/>
      </w:pPr>
    </w:lvl>
  </w:abstractNum>
  <w:abstractNum w:abstractNumId="32">
    <w:nsid w:val="74B22DF7"/>
    <w:multiLevelType w:val="hybridMultilevel"/>
    <w:tmpl w:val="0A06C2EA"/>
    <w:lvl w:ilvl="0" w:tplc="EF8C842C">
      <w:start w:val="1"/>
      <w:numFmt w:val="upperRoman"/>
      <w:lvlText w:val="%1."/>
      <w:lvlJc w:val="left"/>
      <w:pPr>
        <w:tabs>
          <w:tab w:val="num" w:pos="1287"/>
        </w:tabs>
        <w:ind w:left="1287" w:hanging="72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nsid w:val="77443D92"/>
    <w:multiLevelType w:val="hybridMultilevel"/>
    <w:tmpl w:val="154C4DB0"/>
    <w:lvl w:ilvl="0" w:tplc="D53AA31C">
      <w:start w:val="3"/>
      <w:numFmt w:val="decimal"/>
      <w:lvlText w:val="%1."/>
      <w:lvlJc w:val="left"/>
      <w:pPr>
        <w:tabs>
          <w:tab w:val="num" w:pos="1242"/>
        </w:tabs>
        <w:ind w:left="1242" w:hanging="675"/>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num w:numId="1">
    <w:abstractNumId w:val="10"/>
  </w:num>
  <w:num w:numId="2">
    <w:abstractNumId w:val="26"/>
  </w:num>
  <w:num w:numId="3">
    <w:abstractNumId w:val="17"/>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6"/>
  </w:num>
  <w:num w:numId="15">
    <w:abstractNumId w:val="21"/>
  </w:num>
  <w:num w:numId="16">
    <w:abstractNumId w:val="27"/>
  </w:num>
  <w:num w:numId="17">
    <w:abstractNumId w:val="27"/>
  </w:num>
  <w:num w:numId="18">
    <w:abstractNumId w:val="27"/>
  </w:num>
  <w:num w:numId="19">
    <w:abstractNumId w:val="32"/>
  </w:num>
  <w:num w:numId="20">
    <w:abstractNumId w:val="13"/>
  </w:num>
  <w:num w:numId="21">
    <w:abstractNumId w:val="33"/>
  </w:num>
  <w:num w:numId="22">
    <w:abstractNumId w:val="28"/>
  </w:num>
  <w:num w:numId="23">
    <w:abstractNumId w:val="25"/>
  </w:num>
  <w:num w:numId="24">
    <w:abstractNumId w:val="27"/>
  </w:num>
  <w:num w:numId="25">
    <w:abstractNumId w:val="27"/>
  </w:num>
  <w:num w:numId="26">
    <w:abstractNumId w:val="24"/>
  </w:num>
  <w:num w:numId="27">
    <w:abstractNumId w:val="14"/>
  </w:num>
  <w:num w:numId="28">
    <w:abstractNumId w:val="12"/>
  </w:num>
  <w:num w:numId="29">
    <w:abstractNumId w:val="23"/>
  </w:num>
  <w:num w:numId="30">
    <w:abstractNumId w:val="30"/>
  </w:num>
  <w:num w:numId="31">
    <w:abstractNumId w:val="22"/>
  </w:num>
  <w:num w:numId="32">
    <w:abstractNumId w:val="19"/>
  </w:num>
  <w:num w:numId="33">
    <w:abstractNumId w:val="29"/>
  </w:num>
  <w:num w:numId="34">
    <w:abstractNumId w:val="11"/>
  </w:num>
  <w:num w:numId="35">
    <w:abstractNumId w:val="31"/>
  </w:num>
  <w:num w:numId="36">
    <w:abstractNumId w:val="20"/>
  </w:num>
  <w:num w:numId="37">
    <w:abstractNumId w:val="15"/>
    <w:lvlOverride w:ilvl="0">
      <w:lvl w:ilvl="0">
        <w:start w:val="1"/>
        <w:numFmt w:val="decimal"/>
        <w:pStyle w:val="Normalnumber"/>
        <w:lvlText w:val="%1."/>
        <w:lvlJc w:val="left"/>
        <w:pPr>
          <w:tabs>
            <w:tab w:val="num" w:pos="567"/>
          </w:tabs>
          <w:ind w:left="1247" w:firstLine="0"/>
        </w:pPr>
        <w:rPr>
          <w:rFonts w:hint="default"/>
        </w:rPr>
      </w:lvl>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lvl w:ilvl="0">
        <w:start w:val="1"/>
        <w:numFmt w:val="decimal"/>
        <w:pStyle w:val="Normalnumber"/>
        <w:lvlText w:val="%1."/>
        <w:lvlJc w:val="left"/>
        <w:pPr>
          <w:tabs>
            <w:tab w:val="num" w:pos="567"/>
          </w:tabs>
          <w:ind w:left="1247" w:firstLine="0"/>
        </w:pPr>
        <w:rPr>
          <w:rFonts w:hint="default"/>
        </w:rPr>
      </w:lvl>
    </w:lvlOverride>
  </w:num>
  <w:num w:numId="50">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ne Doris Zola">
    <w15:presenceInfo w15:providerId="None" w15:userId="Anne Doris Zola"/>
  </w15:person>
  <w15:person w15:author="Sarah Dowdall">
    <w15:presenceInfo w15:providerId="None" w15:userId="Sarah Dowda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BE"/>
    <w:rsid w:val="000066AE"/>
    <w:rsid w:val="000149E6"/>
    <w:rsid w:val="000247B0"/>
    <w:rsid w:val="00026997"/>
    <w:rsid w:val="0003139C"/>
    <w:rsid w:val="00033E0B"/>
    <w:rsid w:val="00035EDE"/>
    <w:rsid w:val="000509B4"/>
    <w:rsid w:val="00071886"/>
    <w:rsid w:val="000742BC"/>
    <w:rsid w:val="00082A0C"/>
    <w:rsid w:val="0009640C"/>
    <w:rsid w:val="000C0C78"/>
    <w:rsid w:val="000D33C0"/>
    <w:rsid w:val="000F43BA"/>
    <w:rsid w:val="001202E3"/>
    <w:rsid w:val="0013059D"/>
    <w:rsid w:val="001333CD"/>
    <w:rsid w:val="001375B6"/>
    <w:rsid w:val="00141A55"/>
    <w:rsid w:val="001559C9"/>
    <w:rsid w:val="0017591D"/>
    <w:rsid w:val="00177D6A"/>
    <w:rsid w:val="00181EC8"/>
    <w:rsid w:val="00184349"/>
    <w:rsid w:val="001945B0"/>
    <w:rsid w:val="00195F3F"/>
    <w:rsid w:val="001B5B87"/>
    <w:rsid w:val="001D3874"/>
    <w:rsid w:val="001D7E75"/>
    <w:rsid w:val="001E56D2"/>
    <w:rsid w:val="001E7D56"/>
    <w:rsid w:val="001F6FE1"/>
    <w:rsid w:val="001F75DE"/>
    <w:rsid w:val="00200D58"/>
    <w:rsid w:val="002013BE"/>
    <w:rsid w:val="002063A4"/>
    <w:rsid w:val="0021145B"/>
    <w:rsid w:val="0022558F"/>
    <w:rsid w:val="002341CD"/>
    <w:rsid w:val="00247707"/>
    <w:rsid w:val="00286740"/>
    <w:rsid w:val="002929D8"/>
    <w:rsid w:val="002A237D"/>
    <w:rsid w:val="002A4C53"/>
    <w:rsid w:val="002A6864"/>
    <w:rsid w:val="002C145D"/>
    <w:rsid w:val="002C1C5A"/>
    <w:rsid w:val="002C2C3E"/>
    <w:rsid w:val="002C533E"/>
    <w:rsid w:val="002D027F"/>
    <w:rsid w:val="002D7B60"/>
    <w:rsid w:val="002E1FC3"/>
    <w:rsid w:val="002F4761"/>
    <w:rsid w:val="00313F5A"/>
    <w:rsid w:val="0031413F"/>
    <w:rsid w:val="003239BE"/>
    <w:rsid w:val="0033349D"/>
    <w:rsid w:val="00355EA9"/>
    <w:rsid w:val="0038369C"/>
    <w:rsid w:val="00396257"/>
    <w:rsid w:val="00397EB8"/>
    <w:rsid w:val="003A4FD0"/>
    <w:rsid w:val="003A69D1"/>
    <w:rsid w:val="003B1545"/>
    <w:rsid w:val="003C409D"/>
    <w:rsid w:val="003E6E6C"/>
    <w:rsid w:val="003F0E85"/>
    <w:rsid w:val="00405F46"/>
    <w:rsid w:val="00410C55"/>
    <w:rsid w:val="00417725"/>
    <w:rsid w:val="00430B52"/>
    <w:rsid w:val="00437F26"/>
    <w:rsid w:val="00444987"/>
    <w:rsid w:val="00454769"/>
    <w:rsid w:val="00466991"/>
    <w:rsid w:val="0047064C"/>
    <w:rsid w:val="004B7F34"/>
    <w:rsid w:val="004C5C96"/>
    <w:rsid w:val="004D06A4"/>
    <w:rsid w:val="004E3F0B"/>
    <w:rsid w:val="004F1A81"/>
    <w:rsid w:val="005218D9"/>
    <w:rsid w:val="00523AC1"/>
    <w:rsid w:val="00536186"/>
    <w:rsid w:val="0057315F"/>
    <w:rsid w:val="00574B21"/>
    <w:rsid w:val="005B2047"/>
    <w:rsid w:val="005B7643"/>
    <w:rsid w:val="005C2016"/>
    <w:rsid w:val="005C67C8"/>
    <w:rsid w:val="005D0249"/>
    <w:rsid w:val="005F100C"/>
    <w:rsid w:val="006303B4"/>
    <w:rsid w:val="00641703"/>
    <w:rsid w:val="006431A6"/>
    <w:rsid w:val="006501AD"/>
    <w:rsid w:val="00651BFA"/>
    <w:rsid w:val="00651CA3"/>
    <w:rsid w:val="006532BB"/>
    <w:rsid w:val="0066300C"/>
    <w:rsid w:val="00692E2A"/>
    <w:rsid w:val="006A76F2"/>
    <w:rsid w:val="006C069D"/>
    <w:rsid w:val="006E6722"/>
    <w:rsid w:val="006F7220"/>
    <w:rsid w:val="007027B9"/>
    <w:rsid w:val="0070448A"/>
    <w:rsid w:val="00715E88"/>
    <w:rsid w:val="00734CAA"/>
    <w:rsid w:val="00757581"/>
    <w:rsid w:val="00782AEB"/>
    <w:rsid w:val="00782E3A"/>
    <w:rsid w:val="00786FA4"/>
    <w:rsid w:val="00793DC9"/>
    <w:rsid w:val="007A5C12"/>
    <w:rsid w:val="007E003F"/>
    <w:rsid w:val="008009EE"/>
    <w:rsid w:val="00803494"/>
    <w:rsid w:val="00827AD7"/>
    <w:rsid w:val="00830E26"/>
    <w:rsid w:val="00843576"/>
    <w:rsid w:val="00843B64"/>
    <w:rsid w:val="00867BFF"/>
    <w:rsid w:val="0088480A"/>
    <w:rsid w:val="00894C5B"/>
    <w:rsid w:val="008957DD"/>
    <w:rsid w:val="00897D98"/>
    <w:rsid w:val="008A6DF2"/>
    <w:rsid w:val="008C765D"/>
    <w:rsid w:val="008D7C99"/>
    <w:rsid w:val="008E0FCB"/>
    <w:rsid w:val="00911D99"/>
    <w:rsid w:val="0092178C"/>
    <w:rsid w:val="00930315"/>
    <w:rsid w:val="0094179A"/>
    <w:rsid w:val="0094459E"/>
    <w:rsid w:val="00944C0F"/>
    <w:rsid w:val="00944DBC"/>
    <w:rsid w:val="00950977"/>
    <w:rsid w:val="009564A6"/>
    <w:rsid w:val="00970D27"/>
    <w:rsid w:val="00981F19"/>
    <w:rsid w:val="0099519B"/>
    <w:rsid w:val="009B1145"/>
    <w:rsid w:val="009B4A0F"/>
    <w:rsid w:val="009C05D1"/>
    <w:rsid w:val="009D0B63"/>
    <w:rsid w:val="009E1177"/>
    <w:rsid w:val="00A06DF6"/>
    <w:rsid w:val="00A1348D"/>
    <w:rsid w:val="00A232EE"/>
    <w:rsid w:val="00A44411"/>
    <w:rsid w:val="00A469FA"/>
    <w:rsid w:val="00A55B01"/>
    <w:rsid w:val="00A56B5B"/>
    <w:rsid w:val="00A657DD"/>
    <w:rsid w:val="00A666A6"/>
    <w:rsid w:val="00A80611"/>
    <w:rsid w:val="00AB5340"/>
    <w:rsid w:val="00AC7C96"/>
    <w:rsid w:val="00AE237D"/>
    <w:rsid w:val="00AF7C07"/>
    <w:rsid w:val="00B405B7"/>
    <w:rsid w:val="00B542E2"/>
    <w:rsid w:val="00B66901"/>
    <w:rsid w:val="00B71E6D"/>
    <w:rsid w:val="00B72070"/>
    <w:rsid w:val="00B779E1"/>
    <w:rsid w:val="00BA1A67"/>
    <w:rsid w:val="00BB3486"/>
    <w:rsid w:val="00BC347E"/>
    <w:rsid w:val="00BF5F3F"/>
    <w:rsid w:val="00C03ABE"/>
    <w:rsid w:val="00C30C63"/>
    <w:rsid w:val="00C41C6E"/>
    <w:rsid w:val="00C558DA"/>
    <w:rsid w:val="00C64CB6"/>
    <w:rsid w:val="00C76E5A"/>
    <w:rsid w:val="00C84759"/>
    <w:rsid w:val="00CA6C7F"/>
    <w:rsid w:val="00CC10A6"/>
    <w:rsid w:val="00CD7044"/>
    <w:rsid w:val="00CE524C"/>
    <w:rsid w:val="00CF141F"/>
    <w:rsid w:val="00CF4777"/>
    <w:rsid w:val="00D169AF"/>
    <w:rsid w:val="00D25249"/>
    <w:rsid w:val="00D44172"/>
    <w:rsid w:val="00D63B8C"/>
    <w:rsid w:val="00D739CC"/>
    <w:rsid w:val="00D8093D"/>
    <w:rsid w:val="00D8108C"/>
    <w:rsid w:val="00D842AE"/>
    <w:rsid w:val="00D91828"/>
    <w:rsid w:val="00D9211C"/>
    <w:rsid w:val="00DA1BCA"/>
    <w:rsid w:val="00DC46FF"/>
    <w:rsid w:val="00DD1A4F"/>
    <w:rsid w:val="00DD7C2C"/>
    <w:rsid w:val="00E06797"/>
    <w:rsid w:val="00E114EE"/>
    <w:rsid w:val="00E21C83"/>
    <w:rsid w:val="00E34FA2"/>
    <w:rsid w:val="00E46D9A"/>
    <w:rsid w:val="00E565FF"/>
    <w:rsid w:val="00E65388"/>
    <w:rsid w:val="00E670D0"/>
    <w:rsid w:val="00E832E3"/>
    <w:rsid w:val="00E85B7D"/>
    <w:rsid w:val="00E9121B"/>
    <w:rsid w:val="00EA39E5"/>
    <w:rsid w:val="00EA39EB"/>
    <w:rsid w:val="00EC5A46"/>
    <w:rsid w:val="00EC63E2"/>
    <w:rsid w:val="00EF22B3"/>
    <w:rsid w:val="00F113DA"/>
    <w:rsid w:val="00F30B80"/>
    <w:rsid w:val="00F37DC8"/>
    <w:rsid w:val="00F40AB4"/>
    <w:rsid w:val="00F46855"/>
    <w:rsid w:val="00F650C3"/>
    <w:rsid w:val="00F75293"/>
    <w:rsid w:val="00F8091E"/>
    <w:rsid w:val="00F8615C"/>
    <w:rsid w:val="00FD5860"/>
    <w:rsid w:val="00FE352D"/>
    <w:rsid w:val="00FE7D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pool"/>
    <w:next w:val="NormalNonumber"/>
    <w:qFormat/>
    <w:rsid w:val="00C03ABE"/>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qFormat/>
    <w:rsid w:val="00B405B7"/>
    <w:pPr>
      <w:keepNext/>
      <w:spacing w:before="240" w:after="120"/>
      <w:ind w:left="1247" w:hanging="680"/>
      <w:outlineLvl w:val="0"/>
    </w:pPr>
    <w:rPr>
      <w:b/>
      <w:sz w:val="28"/>
    </w:rPr>
  </w:style>
  <w:style w:type="paragraph" w:styleId="Heading2">
    <w:name w:val="heading 2"/>
    <w:basedOn w:val="Normal"/>
    <w:next w:val="Normalnumber"/>
    <w:link w:val="Heading2Char"/>
    <w:qFormat/>
    <w:rsid w:val="00B405B7"/>
    <w:pPr>
      <w:keepNext/>
      <w:spacing w:before="240" w:after="120"/>
      <w:ind w:left="1247" w:hanging="680"/>
      <w:outlineLvl w:val="1"/>
    </w:pPr>
    <w:rPr>
      <w:b/>
      <w:sz w:val="24"/>
      <w:szCs w:val="24"/>
    </w:rPr>
  </w:style>
  <w:style w:type="paragraph" w:styleId="Heading3">
    <w:name w:val="heading 3"/>
    <w:basedOn w:val="Normal"/>
    <w:next w:val="Normalnumber"/>
    <w:qFormat/>
    <w:rsid w:val="00200D58"/>
    <w:pPr>
      <w:spacing w:after="120"/>
      <w:ind w:left="1247" w:hanging="680"/>
      <w:outlineLvl w:val="2"/>
    </w:pPr>
    <w:rPr>
      <w:b/>
    </w:rPr>
  </w:style>
  <w:style w:type="paragraph" w:styleId="Heading4">
    <w:name w:val="heading 4"/>
    <w:basedOn w:val="Heading3"/>
    <w:next w:val="Normalnumber"/>
    <w:qFormat/>
    <w:rsid w:val="00715E88"/>
    <w:pPr>
      <w:keepNext/>
      <w:outlineLvl w:val="3"/>
    </w:pPr>
  </w:style>
  <w:style w:type="paragraph" w:styleId="Heading5">
    <w:name w:val="heading 5"/>
    <w:basedOn w:val="Normal"/>
    <w:next w:val="Normal"/>
    <w:qFormat/>
    <w:rsid w:val="00247707"/>
    <w:pPr>
      <w:keepNext/>
      <w:outlineLvl w:val="4"/>
    </w:pPr>
    <w:rPr>
      <w:rFonts w:ascii="Univers" w:hAnsi="Univers"/>
      <w:b/>
      <w:sz w:val="24"/>
    </w:rPr>
  </w:style>
  <w:style w:type="paragraph" w:styleId="Heading6">
    <w:name w:val="heading 6"/>
    <w:basedOn w:val="Normal"/>
    <w:next w:val="Normal"/>
    <w:qFormat/>
    <w:rsid w:val="00247707"/>
    <w:pPr>
      <w:keepNext/>
      <w:ind w:left="578"/>
      <w:outlineLvl w:val="5"/>
    </w:pPr>
    <w:rPr>
      <w:b/>
      <w:bCs/>
      <w:sz w:val="24"/>
    </w:rPr>
  </w:style>
  <w:style w:type="paragraph" w:styleId="Heading7">
    <w:name w:val="heading 7"/>
    <w:basedOn w:val="Normal"/>
    <w:next w:val="Normal"/>
    <w:qFormat/>
    <w:rsid w:val="00247707"/>
    <w:pPr>
      <w:keepNext/>
      <w:widowControl w:val="0"/>
      <w:jc w:val="center"/>
      <w:outlineLvl w:val="6"/>
    </w:pPr>
    <w:rPr>
      <w:snapToGrid w:val="0"/>
      <w:u w:val="single"/>
      <w:lang w:val="en-US"/>
    </w:rPr>
  </w:style>
  <w:style w:type="paragraph" w:styleId="Heading8">
    <w:name w:val="heading 8"/>
    <w:basedOn w:val="Normal"/>
    <w:next w:val="Normal"/>
    <w:qFormat/>
    <w:rsid w:val="00247707"/>
    <w:pPr>
      <w:keepNext/>
      <w:widowControl w:val="0"/>
      <w:numPr>
        <w:numId w:val="14"/>
      </w:numPr>
      <w:tabs>
        <w:tab w:val="left" w:pos="-1440"/>
        <w:tab w:val="left" w:pos="-720"/>
      </w:tabs>
      <w:suppressAutoHyphens/>
      <w:ind w:hanging="360"/>
      <w:jc w:val="center"/>
      <w:outlineLvl w:val="7"/>
    </w:pPr>
    <w:rPr>
      <w:snapToGrid w:val="0"/>
      <w:u w:val="single"/>
      <w:lang w:val="en-US"/>
    </w:rPr>
  </w:style>
  <w:style w:type="paragraph" w:styleId="Heading9">
    <w:name w:val="heading 9"/>
    <w:basedOn w:val="Normal"/>
    <w:next w:val="Normal"/>
    <w:qFormat/>
    <w:rsid w:val="00247707"/>
    <w:pPr>
      <w:keepNext/>
      <w:widowControl w:val="0"/>
      <w:numPr>
        <w:numId w:val="15"/>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AB5340"/>
    <w:rPr>
      <w:rFonts w:ascii="Times New Roman" w:hAnsi="Times New Roman"/>
      <w:b/>
      <w:sz w:val="18"/>
    </w:rPr>
  </w:style>
  <w:style w:type="table" w:customStyle="1" w:styleId="Tabledocright">
    <w:name w:val="Table_doc_right"/>
    <w:basedOn w:val="TableNormal"/>
    <w:rsid w:val="00E21C8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C2C3E"/>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2C2C3E"/>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2C2C3E"/>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2C2C3E"/>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0247B0"/>
    <w:rPr>
      <w:bCs w:val="0"/>
    </w:rPr>
  </w:style>
  <w:style w:type="paragraph" w:styleId="TableofFigures">
    <w:name w:val="table of figures"/>
    <w:basedOn w:val="Normal"/>
    <w:next w:val="Normal"/>
    <w:autoRedefine/>
    <w:semiHidden/>
    <w:rsid w:val="002A237D"/>
    <w:pPr>
      <w:tabs>
        <w:tab w:val="clear" w:pos="1814"/>
        <w:tab w:val="clear" w:pos="2381"/>
        <w:tab w:val="clear" w:pos="2948"/>
        <w:tab w:val="clear" w:pos="3515"/>
      </w:tabs>
      <w:ind w:left="1814" w:hanging="567"/>
    </w:pPr>
  </w:style>
  <w:style w:type="paragraph" w:customStyle="1" w:styleId="CH1">
    <w:name w:val="CH1"/>
    <w:basedOn w:val="Normal"/>
    <w:next w:val="CH2"/>
    <w:rsid w:val="006303B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number"/>
    <w:rsid w:val="00CE524C"/>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number"/>
    <w:rsid w:val="006303B4"/>
    <w:pPr>
      <w:keepNext/>
      <w:keepLines/>
      <w:tabs>
        <w:tab w:val="right" w:pos="851"/>
      </w:tabs>
      <w:suppressAutoHyphens/>
      <w:spacing w:after="120"/>
      <w:ind w:left="1247" w:right="284" w:hanging="1247"/>
    </w:pPr>
    <w:rPr>
      <w:b/>
    </w:rPr>
  </w:style>
  <w:style w:type="paragraph" w:customStyle="1" w:styleId="CH4">
    <w:name w:val="CH4"/>
    <w:basedOn w:val="Normal"/>
    <w:next w:val="Normalnumber"/>
    <w:rsid w:val="004C5C96"/>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1F75DE"/>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semiHidden/>
    <w:rsid w:val="00D8108C"/>
    <w:pPr>
      <w:keepNext/>
      <w:keepLines/>
      <w:tabs>
        <w:tab w:val="right" w:pos="851"/>
      </w:tabs>
      <w:suppressAutoHyphens/>
      <w:spacing w:after="120"/>
      <w:ind w:left="1247" w:right="284" w:hanging="1247"/>
    </w:pPr>
    <w:rPr>
      <w:b/>
    </w:rPr>
  </w:style>
  <w:style w:type="character" w:styleId="FootnoteReference">
    <w:name w:val="footnote reference"/>
    <w:basedOn w:val="DefaultParagraphFont"/>
    <w:semiHidden/>
    <w:rsid w:val="001559C9"/>
    <w:rPr>
      <w:rFonts w:ascii="Times New Roman" w:hAnsi="Times New Roman"/>
      <w:color w:val="auto"/>
      <w:sz w:val="20"/>
      <w:szCs w:val="18"/>
      <w:vertAlign w:val="superscript"/>
    </w:rPr>
  </w:style>
  <w:style w:type="paragraph" w:styleId="FootnoteText">
    <w:name w:val="footnote text"/>
    <w:basedOn w:val="Normal"/>
    <w:semiHidden/>
    <w:rsid w:val="00247707"/>
    <w:pPr>
      <w:spacing w:before="20" w:after="40"/>
      <w:ind w:left="1247"/>
    </w:pPr>
    <w:rPr>
      <w:sz w:val="18"/>
    </w:rPr>
  </w:style>
  <w:style w:type="table" w:customStyle="1" w:styleId="AATable">
    <w:name w:val="AA_Table"/>
    <w:basedOn w:val="TableNormal"/>
    <w:rsid w:val="00651BFA"/>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A469FA"/>
    <w:pPr>
      <w:keepNext/>
      <w:keepLines/>
      <w:suppressAutoHyphens/>
      <w:ind w:right="3402"/>
    </w:pPr>
    <w:rPr>
      <w:b/>
    </w:rPr>
  </w:style>
  <w:style w:type="paragraph" w:customStyle="1" w:styleId="AATitle2">
    <w:name w:val="AA_Title2"/>
    <w:basedOn w:val="AATitle"/>
    <w:rsid w:val="00EA39EB"/>
    <w:pPr>
      <w:spacing w:before="60" w:after="60"/>
      <w:ind w:right="1701"/>
    </w:pPr>
  </w:style>
  <w:style w:type="paragraph" w:customStyle="1" w:styleId="BBTitle">
    <w:name w:val="BB_Title"/>
    <w:basedOn w:val="Normal"/>
    <w:rsid w:val="0009640C"/>
    <w:pPr>
      <w:keepNext/>
      <w:keepLines/>
      <w:suppressAutoHyphens/>
      <w:spacing w:before="320" w:after="240"/>
      <w:ind w:left="1247" w:right="567"/>
    </w:pPr>
    <w:rPr>
      <w:b/>
      <w:sz w:val="28"/>
      <w:szCs w:val="28"/>
    </w:rPr>
  </w:style>
  <w:style w:type="paragraph" w:styleId="Footer">
    <w:name w:val="footer"/>
    <w:aliases w:val="Footer-pool"/>
    <w:basedOn w:val="Normal"/>
    <w:rsid w:val="002A6864"/>
    <w:pPr>
      <w:tabs>
        <w:tab w:val="clear" w:pos="1247"/>
        <w:tab w:val="center" w:pos="4320"/>
        <w:tab w:val="right" w:pos="8640"/>
      </w:tabs>
      <w:spacing w:before="60" w:after="120"/>
    </w:pPr>
  </w:style>
  <w:style w:type="paragraph" w:styleId="Header">
    <w:name w:val="header"/>
    <w:aliases w:val="Header-pool"/>
    <w:basedOn w:val="Normal"/>
    <w:rsid w:val="00AB53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715E88"/>
    <w:rPr>
      <w:rFonts w:ascii="Times New Roman" w:hAnsi="Times New Roman"/>
      <w:color w:val="auto"/>
      <w:sz w:val="20"/>
      <w:szCs w:val="20"/>
      <w:u w:val="none"/>
      <w:lang w:val="fr-FR"/>
    </w:rPr>
  </w:style>
  <w:style w:type="numbering" w:customStyle="1" w:styleId="Normallist">
    <w:name w:val="Normal_list"/>
    <w:basedOn w:val="NoList"/>
    <w:rsid w:val="00071886"/>
    <w:pPr>
      <w:numPr>
        <w:numId w:val="16"/>
      </w:numPr>
    </w:pPr>
  </w:style>
  <w:style w:type="paragraph" w:customStyle="1" w:styleId="NormalNonumber">
    <w:name w:val="Normal_No_number"/>
    <w:basedOn w:val="Normal"/>
    <w:rsid w:val="004C5C96"/>
    <w:pPr>
      <w:spacing w:after="120"/>
      <w:ind w:left="1247"/>
    </w:pPr>
  </w:style>
  <w:style w:type="paragraph" w:customStyle="1" w:styleId="Normalnumber">
    <w:name w:val="Normal_number"/>
    <w:basedOn w:val="Normal"/>
    <w:link w:val="NormalnumberChar"/>
    <w:rsid w:val="00071886"/>
    <w:pPr>
      <w:numPr>
        <w:numId w:val="37"/>
      </w:numPr>
      <w:spacing w:after="120"/>
    </w:pPr>
  </w:style>
  <w:style w:type="paragraph" w:customStyle="1" w:styleId="Titletable">
    <w:name w:val="Title_table"/>
    <w:basedOn w:val="Normal"/>
    <w:rsid w:val="000247B0"/>
    <w:pPr>
      <w:keepNext/>
      <w:keepLines/>
      <w:suppressAutoHyphens/>
      <w:spacing w:after="60"/>
      <w:ind w:left="1247"/>
    </w:pPr>
    <w:rPr>
      <w:b/>
      <w:bCs/>
    </w:rPr>
  </w:style>
  <w:style w:type="paragraph" w:styleId="TOC1">
    <w:name w:val="toc 1"/>
    <w:basedOn w:val="Normal"/>
    <w:next w:val="Normal"/>
    <w:rsid w:val="003F0E85"/>
    <w:pPr>
      <w:tabs>
        <w:tab w:val="clear" w:pos="2381"/>
        <w:tab w:val="clear" w:pos="2948"/>
        <w:tab w:val="clear" w:pos="3515"/>
        <w:tab w:val="right" w:leader="dot" w:pos="9486"/>
      </w:tabs>
      <w:spacing w:before="120" w:after="120"/>
      <w:ind w:left="1814" w:hanging="567"/>
    </w:pPr>
    <w:rPr>
      <w:bCs/>
    </w:rPr>
  </w:style>
  <w:style w:type="paragraph" w:styleId="TOC2">
    <w:name w:val="toc 2"/>
    <w:basedOn w:val="Normal"/>
    <w:next w:val="Normal"/>
    <w:rsid w:val="002C2C3E"/>
    <w:pPr>
      <w:tabs>
        <w:tab w:val="clear" w:pos="1814"/>
        <w:tab w:val="clear" w:pos="2948"/>
        <w:tab w:val="clear" w:pos="3515"/>
        <w:tab w:val="right" w:leader="dot" w:pos="9486"/>
      </w:tabs>
      <w:ind w:left="2381" w:hanging="567"/>
    </w:pPr>
  </w:style>
  <w:style w:type="paragraph" w:styleId="TOC3">
    <w:name w:val="toc 3"/>
    <w:basedOn w:val="Normal"/>
    <w:next w:val="Normal"/>
    <w:rsid w:val="002929D8"/>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2929D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247707"/>
    <w:pPr>
      <w:tabs>
        <w:tab w:val="clear" w:pos="1814"/>
        <w:tab w:val="clear" w:pos="2381"/>
        <w:tab w:val="clear" w:pos="2948"/>
        <w:tab w:val="clear" w:pos="3515"/>
      </w:tabs>
      <w:ind w:left="800"/>
    </w:pPr>
    <w:rPr>
      <w:sz w:val="18"/>
      <w:szCs w:val="18"/>
    </w:rPr>
  </w:style>
  <w:style w:type="paragraph" w:customStyle="1" w:styleId="ZZAnxheader">
    <w:name w:val="ZZ_Anx_header"/>
    <w:basedOn w:val="Normal"/>
    <w:rsid w:val="00715E88"/>
    <w:rPr>
      <w:b/>
      <w:bCs/>
      <w:sz w:val="28"/>
      <w:szCs w:val="22"/>
    </w:rPr>
  </w:style>
  <w:style w:type="paragraph" w:customStyle="1" w:styleId="ZZAnxtitle">
    <w:name w:val="ZZ_Anx_title"/>
    <w:basedOn w:val="Normal"/>
    <w:link w:val="ZZAnxtitleChar"/>
    <w:rsid w:val="00715E88"/>
    <w:pPr>
      <w:spacing w:before="360" w:after="120"/>
      <w:ind w:left="1247"/>
    </w:pPr>
    <w:rPr>
      <w:b/>
      <w:bCs/>
      <w:sz w:val="28"/>
      <w:szCs w:val="26"/>
    </w:rPr>
  </w:style>
  <w:style w:type="character" w:styleId="CommentReference">
    <w:name w:val="annotation reference"/>
    <w:basedOn w:val="DefaultParagraphFont"/>
    <w:semiHidden/>
    <w:unhideWhenUsed/>
    <w:rsid w:val="00C03ABE"/>
    <w:rPr>
      <w:sz w:val="16"/>
      <w:szCs w:val="16"/>
    </w:rPr>
  </w:style>
  <w:style w:type="paragraph" w:styleId="CommentText">
    <w:name w:val="annotation text"/>
    <w:basedOn w:val="Normal"/>
    <w:link w:val="CommentTextChar"/>
    <w:semiHidden/>
    <w:unhideWhenUsed/>
    <w:rsid w:val="00C03ABE"/>
  </w:style>
  <w:style w:type="character" w:customStyle="1" w:styleId="CommentTextChar">
    <w:name w:val="Comment Text Char"/>
    <w:basedOn w:val="DefaultParagraphFont"/>
    <w:link w:val="CommentText"/>
    <w:semiHidden/>
    <w:rsid w:val="00C03ABE"/>
    <w:rPr>
      <w:lang w:val="en-GB"/>
    </w:rPr>
  </w:style>
  <w:style w:type="paragraph" w:styleId="BalloonText">
    <w:name w:val="Balloon Text"/>
    <w:basedOn w:val="Normal"/>
    <w:link w:val="BalloonTextChar"/>
    <w:rsid w:val="00C03ABE"/>
    <w:rPr>
      <w:rFonts w:ascii="Segoe UI" w:hAnsi="Segoe UI" w:cs="Segoe UI"/>
      <w:sz w:val="18"/>
      <w:szCs w:val="18"/>
    </w:rPr>
  </w:style>
  <w:style w:type="character" w:customStyle="1" w:styleId="BalloonTextChar">
    <w:name w:val="Balloon Text Char"/>
    <w:basedOn w:val="DefaultParagraphFont"/>
    <w:link w:val="BalloonText"/>
    <w:rsid w:val="00C03ABE"/>
    <w:rPr>
      <w:rFonts w:ascii="Segoe UI" w:hAnsi="Segoe UI" w:cs="Segoe UI"/>
      <w:sz w:val="18"/>
      <w:szCs w:val="18"/>
      <w:lang w:val="en-GB"/>
    </w:rPr>
  </w:style>
  <w:style w:type="paragraph" w:styleId="Revision">
    <w:name w:val="Revision"/>
    <w:hidden/>
    <w:uiPriority w:val="99"/>
    <w:semiHidden/>
    <w:rsid w:val="006F7220"/>
    <w:rPr>
      <w:lang w:val="en-GB"/>
    </w:rPr>
  </w:style>
  <w:style w:type="character" w:customStyle="1" w:styleId="NormalnumberChar">
    <w:name w:val="Normal_number Char"/>
    <w:link w:val="Normalnumber"/>
    <w:locked/>
    <w:rsid w:val="00786FA4"/>
    <w:rPr>
      <w:lang w:val="en-GB"/>
    </w:rPr>
  </w:style>
  <w:style w:type="paragraph" w:styleId="Title">
    <w:name w:val="Title"/>
    <w:basedOn w:val="Normal"/>
    <w:link w:val="TitleChar"/>
    <w:qFormat/>
    <w:rsid w:val="00930315"/>
    <w:pPr>
      <w:spacing w:after="240"/>
      <w:ind w:left="1247" w:right="567"/>
      <w:outlineLvl w:val="0"/>
    </w:pPr>
    <w:rPr>
      <w:rFonts w:cs="Arial"/>
      <w:b/>
      <w:bCs/>
      <w:kern w:val="28"/>
      <w:sz w:val="28"/>
      <w:szCs w:val="28"/>
    </w:rPr>
  </w:style>
  <w:style w:type="character" w:customStyle="1" w:styleId="TitleChar">
    <w:name w:val="Title Char"/>
    <w:basedOn w:val="DefaultParagraphFont"/>
    <w:link w:val="Title"/>
    <w:rsid w:val="00930315"/>
    <w:rPr>
      <w:rFonts w:cs="Arial"/>
      <w:b/>
      <w:bCs/>
      <w:kern w:val="28"/>
      <w:sz w:val="28"/>
      <w:szCs w:val="28"/>
      <w:lang w:val="en-GB"/>
    </w:rPr>
  </w:style>
  <w:style w:type="paragraph" w:customStyle="1" w:styleId="Normalpool">
    <w:name w:val="Normal_pool"/>
    <w:link w:val="NormalpoolChar"/>
    <w:rsid w:val="00911D99"/>
    <w:pPr>
      <w:tabs>
        <w:tab w:val="left" w:pos="1247"/>
        <w:tab w:val="left" w:pos="1814"/>
        <w:tab w:val="left" w:pos="2381"/>
        <w:tab w:val="left" w:pos="2948"/>
        <w:tab w:val="left" w:pos="3515"/>
        <w:tab w:val="left" w:pos="4082"/>
      </w:tabs>
    </w:pPr>
    <w:rPr>
      <w:lang w:val="fr-FR"/>
    </w:rPr>
  </w:style>
  <w:style w:type="character" w:customStyle="1" w:styleId="Heading1Char">
    <w:name w:val="Heading 1 Char"/>
    <w:link w:val="Heading1"/>
    <w:rsid w:val="00911D99"/>
    <w:rPr>
      <w:b/>
      <w:sz w:val="28"/>
      <w:lang w:val="en-GB"/>
    </w:rPr>
  </w:style>
  <w:style w:type="character" w:customStyle="1" w:styleId="Heading2Char">
    <w:name w:val="Heading 2 Char"/>
    <w:link w:val="Heading2"/>
    <w:rsid w:val="00911D99"/>
    <w:rPr>
      <w:b/>
      <w:sz w:val="24"/>
      <w:szCs w:val="24"/>
      <w:lang w:val="en-GB"/>
    </w:rPr>
  </w:style>
  <w:style w:type="paragraph" w:styleId="NormalWeb">
    <w:name w:val="Normal (Web)"/>
    <w:basedOn w:val="Normal"/>
    <w:rsid w:val="00911D99"/>
    <w:pPr>
      <w:spacing w:before="100" w:beforeAutospacing="1" w:after="100" w:afterAutospacing="1"/>
    </w:pPr>
    <w:rPr>
      <w:rFonts w:ascii="Arial Unicode MS" w:eastAsia="Arial Unicode MS" w:hAnsi="Arial Unicode MS" w:cs="Arial Unicode MS"/>
      <w:lang w:val="fr-FR"/>
    </w:rPr>
  </w:style>
  <w:style w:type="paragraph" w:styleId="BodyTextIndent">
    <w:name w:val="Body Text Indent"/>
    <w:basedOn w:val="Normal"/>
    <w:link w:val="BodyTextIndentChar"/>
    <w:rsid w:val="00911D99"/>
    <w:pPr>
      <w:ind w:left="720" w:hanging="720"/>
    </w:pPr>
    <w:rPr>
      <w:snapToGrid w:val="0"/>
      <w:color w:val="000000"/>
      <w:sz w:val="22"/>
      <w:lang w:val="fr-FR"/>
    </w:rPr>
  </w:style>
  <w:style w:type="character" w:customStyle="1" w:styleId="BodyTextIndentChar">
    <w:name w:val="Body Text Indent Char"/>
    <w:basedOn w:val="DefaultParagraphFont"/>
    <w:link w:val="BodyTextIndent"/>
    <w:rsid w:val="00911D99"/>
    <w:rPr>
      <w:snapToGrid w:val="0"/>
      <w:color w:val="000000"/>
      <w:sz w:val="22"/>
      <w:lang w:val="fr-FR"/>
    </w:rPr>
  </w:style>
  <w:style w:type="character" w:customStyle="1" w:styleId="NormalpoolChar">
    <w:name w:val="Normal_pool Char"/>
    <w:link w:val="Normalpool"/>
    <w:locked/>
    <w:rsid w:val="00911D99"/>
    <w:rPr>
      <w:lang w:val="fr-FR"/>
    </w:rPr>
  </w:style>
  <w:style w:type="character" w:customStyle="1" w:styleId="ZZAnxtitleChar">
    <w:name w:val="ZZ_Anx_title Char"/>
    <w:link w:val="ZZAnxtitle"/>
    <w:rsid w:val="00981F19"/>
    <w:rPr>
      <w:b/>
      <w:bCs/>
      <w:sz w:val="28"/>
      <w:szCs w:val="2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pool"/>
    <w:next w:val="NormalNonumber"/>
    <w:qFormat/>
    <w:rsid w:val="00C03ABE"/>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qFormat/>
    <w:rsid w:val="00B405B7"/>
    <w:pPr>
      <w:keepNext/>
      <w:spacing w:before="240" w:after="120"/>
      <w:ind w:left="1247" w:hanging="680"/>
      <w:outlineLvl w:val="0"/>
    </w:pPr>
    <w:rPr>
      <w:b/>
      <w:sz w:val="28"/>
    </w:rPr>
  </w:style>
  <w:style w:type="paragraph" w:styleId="Heading2">
    <w:name w:val="heading 2"/>
    <w:basedOn w:val="Normal"/>
    <w:next w:val="Normalnumber"/>
    <w:link w:val="Heading2Char"/>
    <w:qFormat/>
    <w:rsid w:val="00B405B7"/>
    <w:pPr>
      <w:keepNext/>
      <w:spacing w:before="240" w:after="120"/>
      <w:ind w:left="1247" w:hanging="680"/>
      <w:outlineLvl w:val="1"/>
    </w:pPr>
    <w:rPr>
      <w:b/>
      <w:sz w:val="24"/>
      <w:szCs w:val="24"/>
    </w:rPr>
  </w:style>
  <w:style w:type="paragraph" w:styleId="Heading3">
    <w:name w:val="heading 3"/>
    <w:basedOn w:val="Normal"/>
    <w:next w:val="Normalnumber"/>
    <w:qFormat/>
    <w:rsid w:val="00200D58"/>
    <w:pPr>
      <w:spacing w:after="120"/>
      <w:ind w:left="1247" w:hanging="680"/>
      <w:outlineLvl w:val="2"/>
    </w:pPr>
    <w:rPr>
      <w:b/>
    </w:rPr>
  </w:style>
  <w:style w:type="paragraph" w:styleId="Heading4">
    <w:name w:val="heading 4"/>
    <w:basedOn w:val="Heading3"/>
    <w:next w:val="Normalnumber"/>
    <w:qFormat/>
    <w:rsid w:val="00715E88"/>
    <w:pPr>
      <w:keepNext/>
      <w:outlineLvl w:val="3"/>
    </w:pPr>
  </w:style>
  <w:style w:type="paragraph" w:styleId="Heading5">
    <w:name w:val="heading 5"/>
    <w:basedOn w:val="Normal"/>
    <w:next w:val="Normal"/>
    <w:qFormat/>
    <w:rsid w:val="00247707"/>
    <w:pPr>
      <w:keepNext/>
      <w:outlineLvl w:val="4"/>
    </w:pPr>
    <w:rPr>
      <w:rFonts w:ascii="Univers" w:hAnsi="Univers"/>
      <w:b/>
      <w:sz w:val="24"/>
    </w:rPr>
  </w:style>
  <w:style w:type="paragraph" w:styleId="Heading6">
    <w:name w:val="heading 6"/>
    <w:basedOn w:val="Normal"/>
    <w:next w:val="Normal"/>
    <w:qFormat/>
    <w:rsid w:val="00247707"/>
    <w:pPr>
      <w:keepNext/>
      <w:ind w:left="578"/>
      <w:outlineLvl w:val="5"/>
    </w:pPr>
    <w:rPr>
      <w:b/>
      <w:bCs/>
      <w:sz w:val="24"/>
    </w:rPr>
  </w:style>
  <w:style w:type="paragraph" w:styleId="Heading7">
    <w:name w:val="heading 7"/>
    <w:basedOn w:val="Normal"/>
    <w:next w:val="Normal"/>
    <w:qFormat/>
    <w:rsid w:val="00247707"/>
    <w:pPr>
      <w:keepNext/>
      <w:widowControl w:val="0"/>
      <w:jc w:val="center"/>
      <w:outlineLvl w:val="6"/>
    </w:pPr>
    <w:rPr>
      <w:snapToGrid w:val="0"/>
      <w:u w:val="single"/>
      <w:lang w:val="en-US"/>
    </w:rPr>
  </w:style>
  <w:style w:type="paragraph" w:styleId="Heading8">
    <w:name w:val="heading 8"/>
    <w:basedOn w:val="Normal"/>
    <w:next w:val="Normal"/>
    <w:qFormat/>
    <w:rsid w:val="00247707"/>
    <w:pPr>
      <w:keepNext/>
      <w:widowControl w:val="0"/>
      <w:numPr>
        <w:numId w:val="14"/>
      </w:numPr>
      <w:tabs>
        <w:tab w:val="left" w:pos="-1440"/>
        <w:tab w:val="left" w:pos="-720"/>
      </w:tabs>
      <w:suppressAutoHyphens/>
      <w:ind w:hanging="360"/>
      <w:jc w:val="center"/>
      <w:outlineLvl w:val="7"/>
    </w:pPr>
    <w:rPr>
      <w:snapToGrid w:val="0"/>
      <w:u w:val="single"/>
      <w:lang w:val="en-US"/>
    </w:rPr>
  </w:style>
  <w:style w:type="paragraph" w:styleId="Heading9">
    <w:name w:val="heading 9"/>
    <w:basedOn w:val="Normal"/>
    <w:next w:val="Normal"/>
    <w:qFormat/>
    <w:rsid w:val="00247707"/>
    <w:pPr>
      <w:keepNext/>
      <w:widowControl w:val="0"/>
      <w:numPr>
        <w:numId w:val="15"/>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AB5340"/>
    <w:rPr>
      <w:rFonts w:ascii="Times New Roman" w:hAnsi="Times New Roman"/>
      <w:b/>
      <w:sz w:val="18"/>
    </w:rPr>
  </w:style>
  <w:style w:type="table" w:customStyle="1" w:styleId="Tabledocright">
    <w:name w:val="Table_doc_right"/>
    <w:basedOn w:val="TableNormal"/>
    <w:rsid w:val="00E21C8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C2C3E"/>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2C2C3E"/>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2C2C3E"/>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2C2C3E"/>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0247B0"/>
    <w:rPr>
      <w:bCs w:val="0"/>
    </w:rPr>
  </w:style>
  <w:style w:type="paragraph" w:styleId="TableofFigures">
    <w:name w:val="table of figures"/>
    <w:basedOn w:val="Normal"/>
    <w:next w:val="Normal"/>
    <w:autoRedefine/>
    <w:semiHidden/>
    <w:rsid w:val="002A237D"/>
    <w:pPr>
      <w:tabs>
        <w:tab w:val="clear" w:pos="1814"/>
        <w:tab w:val="clear" w:pos="2381"/>
        <w:tab w:val="clear" w:pos="2948"/>
        <w:tab w:val="clear" w:pos="3515"/>
      </w:tabs>
      <w:ind w:left="1814" w:hanging="567"/>
    </w:pPr>
  </w:style>
  <w:style w:type="paragraph" w:customStyle="1" w:styleId="CH1">
    <w:name w:val="CH1"/>
    <w:basedOn w:val="Normal"/>
    <w:next w:val="CH2"/>
    <w:rsid w:val="006303B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number"/>
    <w:rsid w:val="00CE524C"/>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number"/>
    <w:rsid w:val="006303B4"/>
    <w:pPr>
      <w:keepNext/>
      <w:keepLines/>
      <w:tabs>
        <w:tab w:val="right" w:pos="851"/>
      </w:tabs>
      <w:suppressAutoHyphens/>
      <w:spacing w:after="120"/>
      <w:ind w:left="1247" w:right="284" w:hanging="1247"/>
    </w:pPr>
    <w:rPr>
      <w:b/>
    </w:rPr>
  </w:style>
  <w:style w:type="paragraph" w:customStyle="1" w:styleId="CH4">
    <w:name w:val="CH4"/>
    <w:basedOn w:val="Normal"/>
    <w:next w:val="Normalnumber"/>
    <w:rsid w:val="004C5C96"/>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1F75DE"/>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semiHidden/>
    <w:rsid w:val="00D8108C"/>
    <w:pPr>
      <w:keepNext/>
      <w:keepLines/>
      <w:tabs>
        <w:tab w:val="right" w:pos="851"/>
      </w:tabs>
      <w:suppressAutoHyphens/>
      <w:spacing w:after="120"/>
      <w:ind w:left="1247" w:right="284" w:hanging="1247"/>
    </w:pPr>
    <w:rPr>
      <w:b/>
    </w:rPr>
  </w:style>
  <w:style w:type="character" w:styleId="FootnoteReference">
    <w:name w:val="footnote reference"/>
    <w:basedOn w:val="DefaultParagraphFont"/>
    <w:semiHidden/>
    <w:rsid w:val="001559C9"/>
    <w:rPr>
      <w:rFonts w:ascii="Times New Roman" w:hAnsi="Times New Roman"/>
      <w:color w:val="auto"/>
      <w:sz w:val="20"/>
      <w:szCs w:val="18"/>
      <w:vertAlign w:val="superscript"/>
    </w:rPr>
  </w:style>
  <w:style w:type="paragraph" w:styleId="FootnoteText">
    <w:name w:val="footnote text"/>
    <w:basedOn w:val="Normal"/>
    <w:semiHidden/>
    <w:rsid w:val="00247707"/>
    <w:pPr>
      <w:spacing w:before="20" w:after="40"/>
      <w:ind w:left="1247"/>
    </w:pPr>
    <w:rPr>
      <w:sz w:val="18"/>
    </w:rPr>
  </w:style>
  <w:style w:type="table" w:customStyle="1" w:styleId="AATable">
    <w:name w:val="AA_Table"/>
    <w:basedOn w:val="TableNormal"/>
    <w:rsid w:val="00651BFA"/>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A469FA"/>
    <w:pPr>
      <w:keepNext/>
      <w:keepLines/>
      <w:suppressAutoHyphens/>
      <w:ind w:right="3402"/>
    </w:pPr>
    <w:rPr>
      <w:b/>
    </w:rPr>
  </w:style>
  <w:style w:type="paragraph" w:customStyle="1" w:styleId="AATitle2">
    <w:name w:val="AA_Title2"/>
    <w:basedOn w:val="AATitle"/>
    <w:rsid w:val="00EA39EB"/>
    <w:pPr>
      <w:spacing w:before="60" w:after="60"/>
      <w:ind w:right="1701"/>
    </w:pPr>
  </w:style>
  <w:style w:type="paragraph" w:customStyle="1" w:styleId="BBTitle">
    <w:name w:val="BB_Title"/>
    <w:basedOn w:val="Normal"/>
    <w:rsid w:val="0009640C"/>
    <w:pPr>
      <w:keepNext/>
      <w:keepLines/>
      <w:suppressAutoHyphens/>
      <w:spacing w:before="320" w:after="240"/>
      <w:ind w:left="1247" w:right="567"/>
    </w:pPr>
    <w:rPr>
      <w:b/>
      <w:sz w:val="28"/>
      <w:szCs w:val="28"/>
    </w:rPr>
  </w:style>
  <w:style w:type="paragraph" w:styleId="Footer">
    <w:name w:val="footer"/>
    <w:aliases w:val="Footer-pool"/>
    <w:basedOn w:val="Normal"/>
    <w:rsid w:val="002A6864"/>
    <w:pPr>
      <w:tabs>
        <w:tab w:val="clear" w:pos="1247"/>
        <w:tab w:val="center" w:pos="4320"/>
        <w:tab w:val="right" w:pos="8640"/>
      </w:tabs>
      <w:spacing w:before="60" w:after="120"/>
    </w:pPr>
  </w:style>
  <w:style w:type="paragraph" w:styleId="Header">
    <w:name w:val="header"/>
    <w:aliases w:val="Header-pool"/>
    <w:basedOn w:val="Normal"/>
    <w:rsid w:val="00AB53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715E88"/>
    <w:rPr>
      <w:rFonts w:ascii="Times New Roman" w:hAnsi="Times New Roman"/>
      <w:color w:val="auto"/>
      <w:sz w:val="20"/>
      <w:szCs w:val="20"/>
      <w:u w:val="none"/>
      <w:lang w:val="fr-FR"/>
    </w:rPr>
  </w:style>
  <w:style w:type="numbering" w:customStyle="1" w:styleId="Normallist">
    <w:name w:val="Normal_list"/>
    <w:basedOn w:val="NoList"/>
    <w:rsid w:val="00071886"/>
    <w:pPr>
      <w:numPr>
        <w:numId w:val="16"/>
      </w:numPr>
    </w:pPr>
  </w:style>
  <w:style w:type="paragraph" w:customStyle="1" w:styleId="NormalNonumber">
    <w:name w:val="Normal_No_number"/>
    <w:basedOn w:val="Normal"/>
    <w:rsid w:val="004C5C96"/>
    <w:pPr>
      <w:spacing w:after="120"/>
      <w:ind w:left="1247"/>
    </w:pPr>
  </w:style>
  <w:style w:type="paragraph" w:customStyle="1" w:styleId="Normalnumber">
    <w:name w:val="Normal_number"/>
    <w:basedOn w:val="Normal"/>
    <w:link w:val="NormalnumberChar"/>
    <w:rsid w:val="00071886"/>
    <w:pPr>
      <w:numPr>
        <w:numId w:val="37"/>
      </w:numPr>
      <w:spacing w:after="120"/>
    </w:pPr>
  </w:style>
  <w:style w:type="paragraph" w:customStyle="1" w:styleId="Titletable">
    <w:name w:val="Title_table"/>
    <w:basedOn w:val="Normal"/>
    <w:rsid w:val="000247B0"/>
    <w:pPr>
      <w:keepNext/>
      <w:keepLines/>
      <w:suppressAutoHyphens/>
      <w:spacing w:after="60"/>
      <w:ind w:left="1247"/>
    </w:pPr>
    <w:rPr>
      <w:b/>
      <w:bCs/>
    </w:rPr>
  </w:style>
  <w:style w:type="paragraph" w:styleId="TOC1">
    <w:name w:val="toc 1"/>
    <w:basedOn w:val="Normal"/>
    <w:next w:val="Normal"/>
    <w:rsid w:val="003F0E85"/>
    <w:pPr>
      <w:tabs>
        <w:tab w:val="clear" w:pos="2381"/>
        <w:tab w:val="clear" w:pos="2948"/>
        <w:tab w:val="clear" w:pos="3515"/>
        <w:tab w:val="right" w:leader="dot" w:pos="9486"/>
      </w:tabs>
      <w:spacing w:before="120" w:after="120"/>
      <w:ind w:left="1814" w:hanging="567"/>
    </w:pPr>
    <w:rPr>
      <w:bCs/>
    </w:rPr>
  </w:style>
  <w:style w:type="paragraph" w:styleId="TOC2">
    <w:name w:val="toc 2"/>
    <w:basedOn w:val="Normal"/>
    <w:next w:val="Normal"/>
    <w:rsid w:val="002C2C3E"/>
    <w:pPr>
      <w:tabs>
        <w:tab w:val="clear" w:pos="1814"/>
        <w:tab w:val="clear" w:pos="2948"/>
        <w:tab w:val="clear" w:pos="3515"/>
        <w:tab w:val="right" w:leader="dot" w:pos="9486"/>
      </w:tabs>
      <w:ind w:left="2381" w:hanging="567"/>
    </w:pPr>
  </w:style>
  <w:style w:type="paragraph" w:styleId="TOC3">
    <w:name w:val="toc 3"/>
    <w:basedOn w:val="Normal"/>
    <w:next w:val="Normal"/>
    <w:rsid w:val="002929D8"/>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2929D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247707"/>
    <w:pPr>
      <w:tabs>
        <w:tab w:val="clear" w:pos="1814"/>
        <w:tab w:val="clear" w:pos="2381"/>
        <w:tab w:val="clear" w:pos="2948"/>
        <w:tab w:val="clear" w:pos="3515"/>
      </w:tabs>
      <w:ind w:left="800"/>
    </w:pPr>
    <w:rPr>
      <w:sz w:val="18"/>
      <w:szCs w:val="18"/>
    </w:rPr>
  </w:style>
  <w:style w:type="paragraph" w:customStyle="1" w:styleId="ZZAnxheader">
    <w:name w:val="ZZ_Anx_header"/>
    <w:basedOn w:val="Normal"/>
    <w:rsid w:val="00715E88"/>
    <w:rPr>
      <w:b/>
      <w:bCs/>
      <w:sz w:val="28"/>
      <w:szCs w:val="22"/>
    </w:rPr>
  </w:style>
  <w:style w:type="paragraph" w:customStyle="1" w:styleId="ZZAnxtitle">
    <w:name w:val="ZZ_Anx_title"/>
    <w:basedOn w:val="Normal"/>
    <w:link w:val="ZZAnxtitleChar"/>
    <w:rsid w:val="00715E88"/>
    <w:pPr>
      <w:spacing w:before="360" w:after="120"/>
      <w:ind w:left="1247"/>
    </w:pPr>
    <w:rPr>
      <w:b/>
      <w:bCs/>
      <w:sz w:val="28"/>
      <w:szCs w:val="26"/>
    </w:rPr>
  </w:style>
  <w:style w:type="character" w:styleId="CommentReference">
    <w:name w:val="annotation reference"/>
    <w:basedOn w:val="DefaultParagraphFont"/>
    <w:semiHidden/>
    <w:unhideWhenUsed/>
    <w:rsid w:val="00C03ABE"/>
    <w:rPr>
      <w:sz w:val="16"/>
      <w:szCs w:val="16"/>
    </w:rPr>
  </w:style>
  <w:style w:type="paragraph" w:styleId="CommentText">
    <w:name w:val="annotation text"/>
    <w:basedOn w:val="Normal"/>
    <w:link w:val="CommentTextChar"/>
    <w:semiHidden/>
    <w:unhideWhenUsed/>
    <w:rsid w:val="00C03ABE"/>
  </w:style>
  <w:style w:type="character" w:customStyle="1" w:styleId="CommentTextChar">
    <w:name w:val="Comment Text Char"/>
    <w:basedOn w:val="DefaultParagraphFont"/>
    <w:link w:val="CommentText"/>
    <w:semiHidden/>
    <w:rsid w:val="00C03ABE"/>
    <w:rPr>
      <w:lang w:val="en-GB"/>
    </w:rPr>
  </w:style>
  <w:style w:type="paragraph" w:styleId="BalloonText">
    <w:name w:val="Balloon Text"/>
    <w:basedOn w:val="Normal"/>
    <w:link w:val="BalloonTextChar"/>
    <w:rsid w:val="00C03ABE"/>
    <w:rPr>
      <w:rFonts w:ascii="Segoe UI" w:hAnsi="Segoe UI" w:cs="Segoe UI"/>
      <w:sz w:val="18"/>
      <w:szCs w:val="18"/>
    </w:rPr>
  </w:style>
  <w:style w:type="character" w:customStyle="1" w:styleId="BalloonTextChar">
    <w:name w:val="Balloon Text Char"/>
    <w:basedOn w:val="DefaultParagraphFont"/>
    <w:link w:val="BalloonText"/>
    <w:rsid w:val="00C03ABE"/>
    <w:rPr>
      <w:rFonts w:ascii="Segoe UI" w:hAnsi="Segoe UI" w:cs="Segoe UI"/>
      <w:sz w:val="18"/>
      <w:szCs w:val="18"/>
      <w:lang w:val="en-GB"/>
    </w:rPr>
  </w:style>
  <w:style w:type="paragraph" w:styleId="Revision">
    <w:name w:val="Revision"/>
    <w:hidden/>
    <w:uiPriority w:val="99"/>
    <w:semiHidden/>
    <w:rsid w:val="006F7220"/>
    <w:rPr>
      <w:lang w:val="en-GB"/>
    </w:rPr>
  </w:style>
  <w:style w:type="character" w:customStyle="1" w:styleId="NormalnumberChar">
    <w:name w:val="Normal_number Char"/>
    <w:link w:val="Normalnumber"/>
    <w:locked/>
    <w:rsid w:val="00786FA4"/>
    <w:rPr>
      <w:lang w:val="en-GB"/>
    </w:rPr>
  </w:style>
  <w:style w:type="paragraph" w:styleId="Title">
    <w:name w:val="Title"/>
    <w:basedOn w:val="Normal"/>
    <w:link w:val="TitleChar"/>
    <w:qFormat/>
    <w:rsid w:val="00930315"/>
    <w:pPr>
      <w:spacing w:after="240"/>
      <w:ind w:left="1247" w:right="567"/>
      <w:outlineLvl w:val="0"/>
    </w:pPr>
    <w:rPr>
      <w:rFonts w:cs="Arial"/>
      <w:b/>
      <w:bCs/>
      <w:kern w:val="28"/>
      <w:sz w:val="28"/>
      <w:szCs w:val="28"/>
    </w:rPr>
  </w:style>
  <w:style w:type="character" w:customStyle="1" w:styleId="TitleChar">
    <w:name w:val="Title Char"/>
    <w:basedOn w:val="DefaultParagraphFont"/>
    <w:link w:val="Title"/>
    <w:rsid w:val="00930315"/>
    <w:rPr>
      <w:rFonts w:cs="Arial"/>
      <w:b/>
      <w:bCs/>
      <w:kern w:val="28"/>
      <w:sz w:val="28"/>
      <w:szCs w:val="28"/>
      <w:lang w:val="en-GB"/>
    </w:rPr>
  </w:style>
  <w:style w:type="paragraph" w:customStyle="1" w:styleId="Normalpool">
    <w:name w:val="Normal_pool"/>
    <w:link w:val="NormalpoolChar"/>
    <w:rsid w:val="00911D99"/>
    <w:pPr>
      <w:tabs>
        <w:tab w:val="left" w:pos="1247"/>
        <w:tab w:val="left" w:pos="1814"/>
        <w:tab w:val="left" w:pos="2381"/>
        <w:tab w:val="left" w:pos="2948"/>
        <w:tab w:val="left" w:pos="3515"/>
        <w:tab w:val="left" w:pos="4082"/>
      </w:tabs>
    </w:pPr>
    <w:rPr>
      <w:lang w:val="fr-FR"/>
    </w:rPr>
  </w:style>
  <w:style w:type="character" w:customStyle="1" w:styleId="Heading1Char">
    <w:name w:val="Heading 1 Char"/>
    <w:link w:val="Heading1"/>
    <w:rsid w:val="00911D99"/>
    <w:rPr>
      <w:b/>
      <w:sz w:val="28"/>
      <w:lang w:val="en-GB"/>
    </w:rPr>
  </w:style>
  <w:style w:type="character" w:customStyle="1" w:styleId="Heading2Char">
    <w:name w:val="Heading 2 Char"/>
    <w:link w:val="Heading2"/>
    <w:rsid w:val="00911D99"/>
    <w:rPr>
      <w:b/>
      <w:sz w:val="24"/>
      <w:szCs w:val="24"/>
      <w:lang w:val="en-GB"/>
    </w:rPr>
  </w:style>
  <w:style w:type="paragraph" w:styleId="NormalWeb">
    <w:name w:val="Normal (Web)"/>
    <w:basedOn w:val="Normal"/>
    <w:rsid w:val="00911D99"/>
    <w:pPr>
      <w:spacing w:before="100" w:beforeAutospacing="1" w:after="100" w:afterAutospacing="1"/>
    </w:pPr>
    <w:rPr>
      <w:rFonts w:ascii="Arial Unicode MS" w:eastAsia="Arial Unicode MS" w:hAnsi="Arial Unicode MS" w:cs="Arial Unicode MS"/>
      <w:lang w:val="fr-FR"/>
    </w:rPr>
  </w:style>
  <w:style w:type="paragraph" w:styleId="BodyTextIndent">
    <w:name w:val="Body Text Indent"/>
    <w:basedOn w:val="Normal"/>
    <w:link w:val="BodyTextIndentChar"/>
    <w:rsid w:val="00911D99"/>
    <w:pPr>
      <w:ind w:left="720" w:hanging="720"/>
    </w:pPr>
    <w:rPr>
      <w:snapToGrid w:val="0"/>
      <w:color w:val="000000"/>
      <w:sz w:val="22"/>
      <w:lang w:val="fr-FR"/>
    </w:rPr>
  </w:style>
  <w:style w:type="character" w:customStyle="1" w:styleId="BodyTextIndentChar">
    <w:name w:val="Body Text Indent Char"/>
    <w:basedOn w:val="DefaultParagraphFont"/>
    <w:link w:val="BodyTextIndent"/>
    <w:rsid w:val="00911D99"/>
    <w:rPr>
      <w:snapToGrid w:val="0"/>
      <w:color w:val="000000"/>
      <w:sz w:val="22"/>
      <w:lang w:val="fr-FR"/>
    </w:rPr>
  </w:style>
  <w:style w:type="character" w:customStyle="1" w:styleId="NormalpoolChar">
    <w:name w:val="Normal_pool Char"/>
    <w:link w:val="Normalpool"/>
    <w:locked/>
    <w:rsid w:val="00911D99"/>
    <w:rPr>
      <w:lang w:val="fr-FR"/>
    </w:rPr>
  </w:style>
  <w:style w:type="character" w:customStyle="1" w:styleId="ZZAnxtitleChar">
    <w:name w:val="ZZ_Anx_title Char"/>
    <w:link w:val="ZZAnxtitle"/>
    <w:rsid w:val="00981F19"/>
    <w:rPr>
      <w:b/>
      <w:bCs/>
      <w:sz w:val="28"/>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634219057">
      <w:bodyDiv w:val="1"/>
      <w:marLeft w:val="0"/>
      <w:marRight w:val="0"/>
      <w:marTop w:val="0"/>
      <w:marBottom w:val="0"/>
      <w:divBdr>
        <w:top w:val="none" w:sz="0" w:space="0" w:color="auto"/>
        <w:left w:val="none" w:sz="0" w:space="0" w:color="auto"/>
        <w:bottom w:val="none" w:sz="0" w:space="0" w:color="auto"/>
        <w:right w:val="none" w:sz="0" w:space="0" w:color="auto"/>
      </w:divBdr>
      <w:divsChild>
        <w:div w:id="173881139">
          <w:marLeft w:val="0"/>
          <w:marRight w:val="0"/>
          <w:marTop w:val="0"/>
          <w:marBottom w:val="0"/>
          <w:divBdr>
            <w:top w:val="none" w:sz="0" w:space="0" w:color="auto"/>
            <w:left w:val="none" w:sz="0" w:space="0" w:color="auto"/>
            <w:bottom w:val="none" w:sz="0" w:space="0" w:color="auto"/>
            <w:right w:val="none" w:sz="0" w:space="0" w:color="auto"/>
          </w:divBdr>
          <w:divsChild>
            <w:div w:id="147825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omments" Target="comment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D1FC0353BF5B44AC37D5442E15A7BB" ma:contentTypeVersion="" ma:contentTypeDescription="Create a new document." ma:contentTypeScope="" ma:versionID="9df2da64e9d63cf93a252023a1c0d03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2B1C29-B1ED-4C95-8635-1F3E08BDA9B7}"/>
</file>

<file path=customXml/itemProps2.xml><?xml version="1.0" encoding="utf-8"?>
<ds:datastoreItem xmlns:ds="http://schemas.openxmlformats.org/officeDocument/2006/customXml" ds:itemID="{B2B0ECD9-794B-4580-BD4D-96949AAFB8DA}"/>
</file>

<file path=customXml/itemProps3.xml><?xml version="1.0" encoding="utf-8"?>
<ds:datastoreItem xmlns:ds="http://schemas.openxmlformats.org/officeDocument/2006/customXml" ds:itemID="{654A0662-78AD-4726-9EB0-1E5178A53C15}"/>
</file>

<file path=customXml/itemProps4.xml><?xml version="1.0" encoding="utf-8"?>
<ds:datastoreItem xmlns:ds="http://schemas.openxmlformats.org/officeDocument/2006/customXml" ds:itemID="{819D9549-634F-4A95-B2BD-6A5E9FF18D03}"/>
</file>

<file path=docProps/app.xml><?xml version="1.0" encoding="utf-8"?>
<Properties xmlns="http://schemas.openxmlformats.org/officeDocument/2006/extended-properties" xmlns:vt="http://schemas.openxmlformats.org/officeDocument/2006/docPropsVTypes">
  <Template>Normal.dotm</Template>
  <TotalTime>1</TotalTime>
  <Pages>4</Pages>
  <Words>1767</Words>
  <Characters>10073</Characters>
  <Application>Microsoft Office Word</Application>
  <DocSecurity>0</DocSecurity>
  <Lines>83</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decisions for the consideration of the Conference of the Parties to the Vienna Convention at its eleventh meeting and the Twenty-Ninth Meeting of the Parties to the Montreal Protocol</vt:lpstr>
      <vt:lpstr>Draft decisions for the consideration of the Conference of the Parties to the Vienna Convention at its eleventh meeting and the Twenty-Ninth Meeting of the Parties to the Montreal Protocol</vt:lpstr>
    </vt:vector>
  </TitlesOfParts>
  <Company>M.A.E.E</Company>
  <LinksUpToDate>false</LinksUpToDate>
  <CharactersWithSpaces>11817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decisions for the consideration of the Conference of the Parties to the Vienna Convention at its eleventh meeting and the Twenty-Ninth Meeting of the Parties to the Montreal Protocol</dc:title>
  <dc:creator>Veronica Gathu</dc:creator>
  <cp:lastModifiedBy>Meg Seki</cp:lastModifiedBy>
  <cp:revision>2</cp:revision>
  <cp:lastPrinted>2017-11-22T20:45:00Z</cp:lastPrinted>
  <dcterms:created xsi:type="dcterms:W3CDTF">2017-11-23T00:51:00Z</dcterms:created>
  <dcterms:modified xsi:type="dcterms:W3CDTF">2017-11-23T00:51:00Z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0x01010018D1FC0353BF5B44AC37D5442E15A7BB</vt:lpwstr>
  </property>
</Properties>
</file>