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7585C" w14:textId="6AC1C093" w:rsidR="00E00C2F" w:rsidRPr="00086A97" w:rsidRDefault="00E00C2F" w:rsidP="00E4770C">
      <w:pPr>
        <w:keepNext/>
        <w:keepLines/>
        <w:tabs>
          <w:tab w:val="clear" w:pos="1247"/>
        </w:tabs>
        <w:suppressAutoHyphens/>
        <w:spacing w:before="240" w:after="120"/>
        <w:ind w:right="284"/>
        <w:rPr>
          <w:b/>
          <w:lang w:val="en-GB"/>
        </w:rPr>
      </w:pPr>
      <w:r w:rsidRPr="00086A97">
        <w:rPr>
          <w:b/>
          <w:lang w:val="en-GB"/>
        </w:rPr>
        <w:t>Terms of reference for the study on the 2018–2020 replenishment of the Multilateral Fund for the Implementation of the Montreal Protocol</w:t>
      </w:r>
    </w:p>
    <w:p w14:paraId="26359951" w14:textId="1983A579" w:rsidR="00E00C2F" w:rsidRPr="00086A97" w:rsidRDefault="00E00C2F" w:rsidP="00E4770C">
      <w:pPr>
        <w:tabs>
          <w:tab w:val="left" w:pos="624"/>
          <w:tab w:val="left" w:pos="4082"/>
        </w:tabs>
        <w:spacing w:after="120"/>
        <w:ind w:firstLine="624"/>
        <w:rPr>
          <w:sz w:val="20"/>
          <w:szCs w:val="20"/>
          <w:lang w:val="en-GB"/>
        </w:rPr>
      </w:pPr>
      <w:r w:rsidRPr="00086A97">
        <w:rPr>
          <w:i/>
          <w:iCs/>
          <w:sz w:val="20"/>
          <w:szCs w:val="20"/>
          <w:lang w:val="en-GB"/>
        </w:rPr>
        <w:t xml:space="preserve">Recalling </w:t>
      </w:r>
      <w:r w:rsidRPr="00086A97">
        <w:rPr>
          <w:iCs/>
          <w:sz w:val="20"/>
          <w:szCs w:val="20"/>
          <w:lang w:val="en-GB"/>
        </w:rPr>
        <w:t xml:space="preserve">the parties’ </w:t>
      </w:r>
      <w:r w:rsidRPr="00086A97">
        <w:rPr>
          <w:sz w:val="20"/>
          <w:szCs w:val="20"/>
          <w:lang w:val="en-GB"/>
        </w:rPr>
        <w:t>decisions on previous terms of reference for studies on the replenishment of the Multilateral Fund for the Implementation of the Montreal Protocol,</w:t>
      </w:r>
    </w:p>
    <w:p w14:paraId="71476E5F" w14:textId="77777777" w:rsidR="00E00C2F" w:rsidRPr="00086A97" w:rsidRDefault="00E00C2F" w:rsidP="00E4770C">
      <w:pPr>
        <w:tabs>
          <w:tab w:val="left" w:pos="624"/>
          <w:tab w:val="left" w:pos="4082"/>
        </w:tabs>
        <w:spacing w:after="120"/>
        <w:ind w:firstLine="624"/>
        <w:rPr>
          <w:sz w:val="20"/>
          <w:szCs w:val="20"/>
          <w:lang w:val="en-GB"/>
        </w:rPr>
      </w:pPr>
      <w:r w:rsidRPr="00086A97">
        <w:rPr>
          <w:i/>
          <w:iCs/>
          <w:sz w:val="20"/>
          <w:szCs w:val="20"/>
          <w:lang w:val="en-GB"/>
        </w:rPr>
        <w:t xml:space="preserve">Recalling also </w:t>
      </w:r>
      <w:r w:rsidRPr="00086A97">
        <w:rPr>
          <w:iCs/>
          <w:sz w:val="20"/>
          <w:szCs w:val="20"/>
          <w:lang w:val="en-GB"/>
        </w:rPr>
        <w:t xml:space="preserve">the parties’ </w:t>
      </w:r>
      <w:r w:rsidRPr="00086A97">
        <w:rPr>
          <w:sz w:val="20"/>
          <w:szCs w:val="20"/>
          <w:lang w:val="en-GB"/>
        </w:rPr>
        <w:t>decisions on previous replenishments of the Multilateral Fund,</w:t>
      </w:r>
    </w:p>
    <w:p w14:paraId="5C622A52"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1.</w:t>
      </w:r>
      <w:r w:rsidRPr="00086A97">
        <w:rPr>
          <w:sz w:val="20"/>
          <w:szCs w:val="20"/>
          <w:lang w:val="en-GB"/>
        </w:rPr>
        <w:tab/>
        <w:t>To request the Technology and Economic Assessment Panel to prepare a report for submission to the Twenty-Ninth Meeting of the Parties, and to submit it through the Open-ended Working Group at its [XXX] meeting, to enable the Twenty- Ninth Meeting of the Parties to take a decision on the appropriate level of the 2018–2020 replenishment of the Multilateral Fund;</w:t>
      </w:r>
    </w:p>
    <w:p w14:paraId="3CFE76B6"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2.</w:t>
      </w:r>
      <w:r w:rsidRPr="00086A97">
        <w:rPr>
          <w:sz w:val="20"/>
          <w:szCs w:val="20"/>
          <w:lang w:val="en-GB"/>
        </w:rPr>
        <w:tab/>
        <w:t xml:space="preserve">That, in preparing the report referred to in paragraph 1 of the present decision, the Panel should take into account, among other things: </w:t>
      </w:r>
    </w:p>
    <w:p w14:paraId="091D05AD"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(a)</w:t>
      </w:r>
      <w:r w:rsidRPr="00086A97">
        <w:rPr>
          <w:sz w:val="20"/>
          <w:szCs w:val="20"/>
          <w:lang w:val="en-GB"/>
        </w:rPr>
        <w:tab/>
        <w:t>All control measures and relevant decisions agreed upon by the parties to the Montreal Protocol and the Executive Committee, in particular those pertaining to the special needs of low</w:t>
      </w:r>
      <w:r w:rsidRPr="00086A97">
        <w:rPr>
          <w:sz w:val="20"/>
          <w:szCs w:val="20"/>
          <w:lang w:val="en-GB"/>
        </w:rPr>
        <w:noBreakHyphen/>
        <w:t>volume- and very-low-volume-consuming countries[, in addition to small and medium-sized enterprises], and the decisions of the Twenty</w:t>
      </w:r>
      <w:r w:rsidRPr="00086A97">
        <w:rPr>
          <w:sz w:val="20"/>
          <w:szCs w:val="20"/>
          <w:lang w:val="en-GB"/>
        </w:rPr>
        <w:noBreakHyphen/>
        <w:t xml:space="preserve">Eighth Meeting of the Parties and the Executive Committee at its seventy-seventh and [seventy-eighth] meetings insofar as those decisions will necessitate expenditure by the Multilateral Fund during the period 2018–2020; </w:t>
      </w:r>
    </w:p>
    <w:p w14:paraId="396F845B" w14:textId="1450DE9C"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(b)</w:t>
      </w:r>
      <w:r w:rsidRPr="00086A97">
        <w:rPr>
          <w:sz w:val="20"/>
          <w:szCs w:val="20"/>
          <w:lang w:val="en-GB"/>
        </w:rPr>
        <w:tab/>
        <w:t xml:space="preserve">The need to allocate resources to enable all parties operating under paragraph 1 of Article 5 to maintain compliance with </w:t>
      </w:r>
      <w:ins w:id="0" w:author="UNep" w:date="2016-10-11T14:07:00Z">
        <w:r w:rsidR="00827250">
          <w:rPr>
            <w:sz w:val="20"/>
            <w:szCs w:val="20"/>
            <w:lang w:val="en-GB"/>
          </w:rPr>
          <w:t>[</w:t>
        </w:r>
      </w:ins>
      <w:r w:rsidRPr="00086A97">
        <w:rPr>
          <w:sz w:val="20"/>
          <w:szCs w:val="20"/>
          <w:lang w:val="en-GB"/>
        </w:rPr>
        <w:t>Articles 2A–2E, 2G, 2H and 2I of</w:t>
      </w:r>
      <w:ins w:id="1" w:author="UNep" w:date="2016-10-11T14:07:00Z">
        <w:r w:rsidR="00827250">
          <w:rPr>
            <w:sz w:val="20"/>
            <w:szCs w:val="20"/>
            <w:lang w:val="en-GB"/>
          </w:rPr>
          <w:t>]</w:t>
        </w:r>
      </w:ins>
      <w:r w:rsidRPr="00086A97">
        <w:rPr>
          <w:sz w:val="20"/>
          <w:szCs w:val="20"/>
          <w:lang w:val="en-GB"/>
        </w:rPr>
        <w:t xml:space="preserve"> the Protocol;</w:t>
      </w:r>
      <w:r w:rsidR="002A6F7C" w:rsidRPr="00086A97">
        <w:rPr>
          <w:sz w:val="20"/>
          <w:szCs w:val="20"/>
          <w:lang w:val="en-GB"/>
        </w:rPr>
        <w:t xml:space="preserve"> </w:t>
      </w:r>
      <w:r w:rsidRPr="00086A97">
        <w:rPr>
          <w:sz w:val="20"/>
          <w:szCs w:val="20"/>
          <w:lang w:val="en-GB"/>
        </w:rPr>
        <w:t>[to be further reviewed]</w:t>
      </w:r>
      <w:r w:rsidRPr="00086A97">
        <w:rPr>
          <w:sz w:val="20"/>
          <w:szCs w:val="20"/>
          <w:lang w:val="en-GB"/>
        </w:rPr>
        <w:tab/>
      </w:r>
    </w:p>
    <w:p w14:paraId="06356DFB" w14:textId="25025BD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[(c)</w:t>
      </w:r>
      <w:r w:rsidRPr="00086A97">
        <w:rPr>
          <w:sz w:val="20"/>
          <w:szCs w:val="20"/>
          <w:lang w:val="en-GB"/>
        </w:rPr>
        <w:tab/>
        <w:t xml:space="preserve">The need to allocate resources to enable all parties operating under paragraph 1 of Article 5 to </w:t>
      </w:r>
      <w:proofErr w:type="spellStart"/>
      <w:r w:rsidRPr="00086A97">
        <w:rPr>
          <w:sz w:val="20"/>
          <w:szCs w:val="20"/>
          <w:lang w:val="en-GB"/>
        </w:rPr>
        <w:t>meet</w:t>
      </w:r>
      <w:del w:id="2" w:author="UNep" w:date="2016-10-11T13:56:00Z">
        <w:r w:rsidRPr="00086A97" w:rsidDel="00596755">
          <w:rPr>
            <w:sz w:val="20"/>
            <w:szCs w:val="20"/>
            <w:lang w:val="en-GB"/>
          </w:rPr>
          <w:delText xml:space="preserve"> </w:delText>
        </w:r>
      </w:del>
      <w:ins w:id="3" w:author="UNep" w:date="2016-10-11T13:57:00Z">
        <w:del w:id="4" w:author="KCC" w:date="2016-10-12T15:31:00Z">
          <w:r w:rsidR="00596755" w:rsidDel="00EC0FEB">
            <w:rPr>
              <w:sz w:val="20"/>
              <w:szCs w:val="20"/>
              <w:lang w:val="en-GB"/>
            </w:rPr>
            <w:delText>[</w:delText>
          </w:r>
        </w:del>
      </w:ins>
      <w:del w:id="5" w:author="KCC" w:date="2016-10-12T15:31:00Z">
        <w:r w:rsidRPr="00086A97" w:rsidDel="00EC0FEB">
          <w:rPr>
            <w:sz w:val="20"/>
            <w:szCs w:val="20"/>
            <w:lang w:val="en-GB"/>
          </w:rPr>
          <w:delText xml:space="preserve">2020 and 2025] </w:delText>
        </w:r>
      </w:del>
      <w:r w:rsidRPr="00086A97">
        <w:rPr>
          <w:sz w:val="20"/>
          <w:szCs w:val="20"/>
          <w:lang w:val="en-GB"/>
        </w:rPr>
        <w:t>compliance</w:t>
      </w:r>
      <w:proofErr w:type="spellEnd"/>
      <w:r w:rsidRPr="00086A97">
        <w:rPr>
          <w:sz w:val="20"/>
          <w:szCs w:val="20"/>
          <w:lang w:val="en-GB"/>
        </w:rPr>
        <w:t xml:space="preserve"> obligations </w:t>
      </w:r>
      <w:ins w:id="6" w:author="UNep" w:date="2016-10-11T13:55:00Z">
        <w:r w:rsidR="00596755">
          <w:rPr>
            <w:sz w:val="20"/>
            <w:szCs w:val="20"/>
            <w:lang w:val="en-GB"/>
          </w:rPr>
          <w:t>[relevant in the replenishment period</w:t>
        </w:r>
      </w:ins>
      <w:ins w:id="7" w:author="UNep" w:date="2016-10-11T13:56:00Z">
        <w:r w:rsidR="00596755">
          <w:rPr>
            <w:sz w:val="20"/>
            <w:szCs w:val="20"/>
            <w:lang w:val="en-GB"/>
          </w:rPr>
          <w:t xml:space="preserve"> 2018 - 2020</w:t>
        </w:r>
      </w:ins>
      <w:ins w:id="8" w:author="UNep" w:date="2016-10-11T13:55:00Z">
        <w:r w:rsidR="00596755">
          <w:rPr>
            <w:sz w:val="20"/>
            <w:szCs w:val="20"/>
            <w:lang w:val="en-GB"/>
          </w:rPr>
          <w:t xml:space="preserve">] </w:t>
        </w:r>
      </w:ins>
      <w:r w:rsidRPr="00086A97">
        <w:rPr>
          <w:sz w:val="20"/>
          <w:szCs w:val="20"/>
          <w:lang w:val="en-GB"/>
        </w:rPr>
        <w:t xml:space="preserve">in respect of Articles 2F of the Protocol, [to be further reviewed] </w:t>
      </w:r>
      <w:ins w:id="9" w:author="UNep" w:date="2016-10-11T14:01:00Z">
        <w:r w:rsidR="00827250">
          <w:rPr>
            <w:sz w:val="20"/>
            <w:szCs w:val="20"/>
            <w:lang w:val="en-GB"/>
          </w:rPr>
          <w:t>[to provide]</w:t>
        </w:r>
      </w:ins>
      <w:r w:rsidRPr="00086A97">
        <w:rPr>
          <w:sz w:val="20"/>
          <w:szCs w:val="20"/>
          <w:lang w:val="en-GB"/>
        </w:rPr>
        <w:t>[providing</w:t>
      </w:r>
      <w:ins w:id="10" w:author="UNep" w:date="2016-10-11T14:01:00Z">
        <w:r w:rsidR="00827250">
          <w:rPr>
            <w:sz w:val="20"/>
            <w:szCs w:val="20"/>
            <w:lang w:val="en-GB"/>
          </w:rPr>
          <w:t>]</w:t>
        </w:r>
      </w:ins>
      <w:r w:rsidRPr="00086A97">
        <w:rPr>
          <w:sz w:val="20"/>
          <w:szCs w:val="20"/>
          <w:lang w:val="en-GB"/>
        </w:rPr>
        <w:t xml:space="preserve"> [full] support for</w:t>
      </w:r>
      <w:del w:id="11" w:author="UNep" w:date="2016-10-11T14:01:00Z">
        <w:r w:rsidRPr="00086A97" w:rsidDel="00827250">
          <w:rPr>
            <w:sz w:val="20"/>
            <w:szCs w:val="20"/>
            <w:lang w:val="en-GB"/>
          </w:rPr>
          <w:delText xml:space="preserve"> </w:delText>
        </w:r>
      </w:del>
      <w:ins w:id="12" w:author="UNep" w:date="2016-10-11T14:01:00Z">
        <w:r w:rsidR="00827250">
          <w:rPr>
            <w:sz w:val="20"/>
            <w:szCs w:val="20"/>
            <w:lang w:val="en-GB"/>
          </w:rPr>
          <w:t xml:space="preserve"> [transitioning to] </w:t>
        </w:r>
      </w:ins>
      <w:r w:rsidRPr="00086A97">
        <w:rPr>
          <w:sz w:val="20"/>
          <w:szCs w:val="20"/>
          <w:lang w:val="en-GB"/>
        </w:rPr>
        <w:t xml:space="preserve">low </w:t>
      </w:r>
      <w:ins w:id="13" w:author="UNep" w:date="2016-10-11T14:02:00Z">
        <w:r w:rsidR="00827250">
          <w:rPr>
            <w:sz w:val="20"/>
            <w:szCs w:val="20"/>
            <w:lang w:val="en-GB"/>
          </w:rPr>
          <w:t xml:space="preserve">or zero </w:t>
        </w:r>
      </w:ins>
      <w:r w:rsidRPr="00086A97">
        <w:rPr>
          <w:sz w:val="20"/>
          <w:szCs w:val="20"/>
          <w:lang w:val="en-GB"/>
        </w:rPr>
        <w:t xml:space="preserve">GWP alternatives in HCFC phase-out and] taking into account [decision XIX/6 of the </w:t>
      </w:r>
      <w:r w:rsidRPr="00E7365C">
        <w:rPr>
          <w:sz w:val="20"/>
          <w:szCs w:val="20"/>
          <w:lang w:val="en-GB"/>
        </w:rPr>
        <w:t>meeting</w:t>
      </w:r>
      <w:r w:rsidRPr="00086A97">
        <w:rPr>
          <w:sz w:val="20"/>
          <w:szCs w:val="20"/>
          <w:lang w:val="en-GB"/>
        </w:rPr>
        <w:t xml:space="preserve"> of the Parties and] the extended commitment provided by parties operating under paragraph 1 of Article 5 under approved </w:t>
      </w:r>
      <w:proofErr w:type="spellStart"/>
      <w:r w:rsidRPr="00086A97">
        <w:rPr>
          <w:sz w:val="20"/>
          <w:szCs w:val="20"/>
          <w:lang w:val="en-GB"/>
        </w:rPr>
        <w:t>hydrochlorofluorocarbon</w:t>
      </w:r>
      <w:proofErr w:type="spellEnd"/>
      <w:r w:rsidRPr="00086A97">
        <w:rPr>
          <w:sz w:val="20"/>
          <w:szCs w:val="20"/>
          <w:lang w:val="en-GB"/>
        </w:rPr>
        <w:t xml:space="preserve"> phase-out management plans; ]</w:t>
      </w:r>
    </w:p>
    <w:p w14:paraId="4AC8DE45" w14:textId="285C8700" w:rsidR="00E00C2F" w:rsidRPr="00086A97" w:rsidDel="00EC0FEB" w:rsidRDefault="00EC0FEB" w:rsidP="00E4770C">
      <w:pPr>
        <w:tabs>
          <w:tab w:val="left" w:pos="624"/>
          <w:tab w:val="left" w:pos="4082"/>
        </w:tabs>
        <w:spacing w:after="120"/>
        <w:ind w:firstLine="624"/>
        <w:rPr>
          <w:del w:id="14" w:author="KCC" w:date="2016-10-12T15:36:00Z"/>
          <w:sz w:val="20"/>
          <w:szCs w:val="20"/>
          <w:lang w:val="en-GB"/>
        </w:rPr>
      </w:pPr>
      <w:ins w:id="15" w:author="KCC" w:date="2016-10-12T15:36:00Z">
        <w:r w:rsidRPr="00086A97" w:rsidDel="00EC0FEB">
          <w:rPr>
            <w:sz w:val="20"/>
            <w:szCs w:val="20"/>
            <w:lang w:val="en-GB"/>
          </w:rPr>
          <w:t xml:space="preserve"> </w:t>
        </w:r>
      </w:ins>
      <w:del w:id="16" w:author="KCC" w:date="2016-10-12T15:36:00Z">
        <w:r w:rsidR="00E00C2F" w:rsidRPr="00086A97" w:rsidDel="00EC0FEB">
          <w:rPr>
            <w:sz w:val="20"/>
            <w:szCs w:val="20"/>
            <w:lang w:val="en-GB"/>
          </w:rPr>
          <w:delText>[(d)</w:delText>
        </w:r>
        <w:r w:rsidR="00E00C2F" w:rsidRPr="00086A97" w:rsidDel="00EC0FEB">
          <w:rPr>
            <w:sz w:val="20"/>
            <w:szCs w:val="20"/>
            <w:lang w:val="en-GB"/>
          </w:rPr>
          <w:tab/>
          <w:delText>Dividing the funding relating to the 2020 target applicable to hydrochlorofluorocarbon consumption and production in an appropriate manner, including, but not limited to, one scenario that divides the funding relating to the 2020 target applicable to hydrochlorofluorocarbon consumption equally between the [2015–2017 and 2018–2020] replenishments;]</w:delText>
        </w:r>
      </w:del>
    </w:p>
    <w:p w14:paraId="1703DDBA"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(e)</w:t>
      </w:r>
      <w:r w:rsidRPr="00086A97">
        <w:rPr>
          <w:sz w:val="20"/>
          <w:szCs w:val="20"/>
          <w:lang w:val="en-GB"/>
        </w:rPr>
        <w:tab/>
        <w:t>Rules and guidelines agreed upon by the Executive Committee at all its meetings, up to and including its seventy-seventh [or seventy-eighth] meeting, for determining eligibility for the funding of investment projects and non</w:t>
      </w:r>
      <w:r w:rsidRPr="00086A97">
        <w:rPr>
          <w:sz w:val="20"/>
          <w:szCs w:val="20"/>
          <w:lang w:val="en-GB"/>
        </w:rPr>
        <w:noBreakHyphen/>
        <w:t>investment projects, including, but not limited to, institutional strengthening;</w:t>
      </w:r>
    </w:p>
    <w:p w14:paraId="0A5DE830" w14:textId="1A5E455E"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[(f)</w:t>
      </w:r>
      <w:r w:rsidRPr="00086A97">
        <w:rPr>
          <w:sz w:val="20"/>
          <w:szCs w:val="20"/>
          <w:lang w:val="en-GB"/>
        </w:rPr>
        <w:tab/>
        <w:t xml:space="preserve">The need to allocate sufficient resources [to] [commensurate with] the activities in the servicing sector in stage II [and stage III] of </w:t>
      </w:r>
      <w:proofErr w:type="spellStart"/>
      <w:r w:rsidRPr="00086A97">
        <w:rPr>
          <w:sz w:val="20"/>
          <w:szCs w:val="20"/>
          <w:lang w:val="en-GB"/>
        </w:rPr>
        <w:t>hydrochlorofluorocarbon</w:t>
      </w:r>
      <w:proofErr w:type="spellEnd"/>
      <w:r w:rsidRPr="00086A97">
        <w:rPr>
          <w:sz w:val="20"/>
          <w:szCs w:val="20"/>
          <w:lang w:val="en-GB"/>
        </w:rPr>
        <w:t xml:space="preserve"> phase-out management plans [and beyond] [up to 2020] through technical assistance such as recovery, training, [measures to manage </w:t>
      </w:r>
      <w:ins w:id="17" w:author="KCC" w:date="2016-10-12T15:51:00Z">
        <w:r w:rsidR="004B1EBA">
          <w:rPr>
            <w:sz w:val="20"/>
            <w:szCs w:val="20"/>
            <w:lang w:val="en-GB"/>
          </w:rPr>
          <w:t xml:space="preserve">disposal of </w:t>
        </w:r>
      </w:ins>
      <w:r w:rsidRPr="00086A97">
        <w:rPr>
          <w:sz w:val="20"/>
          <w:szCs w:val="20"/>
          <w:lang w:val="en-GB"/>
        </w:rPr>
        <w:t>controlled substances</w:t>
      </w:r>
      <w:del w:id="18" w:author="KCC" w:date="2016-10-12T15:51:00Z">
        <w:r w:rsidRPr="00086A97" w:rsidDel="004B1EBA">
          <w:rPr>
            <w:sz w:val="20"/>
            <w:szCs w:val="20"/>
            <w:lang w:val="en-GB"/>
          </w:rPr>
          <w:delText xml:space="preserve"> destruction projects</w:delText>
        </w:r>
      </w:del>
      <w:proofErr w:type="gramStart"/>
      <w:r w:rsidRPr="00086A97">
        <w:rPr>
          <w:sz w:val="20"/>
          <w:szCs w:val="20"/>
          <w:lang w:val="en-GB"/>
        </w:rPr>
        <w:t>, ]</w:t>
      </w:r>
      <w:proofErr w:type="gramEnd"/>
      <w:r w:rsidR="002A6F7C" w:rsidRPr="00086A97">
        <w:rPr>
          <w:sz w:val="20"/>
          <w:szCs w:val="20"/>
          <w:lang w:val="en-GB"/>
        </w:rPr>
        <w:t xml:space="preserve"> </w:t>
      </w:r>
      <w:r w:rsidRPr="00086A97">
        <w:rPr>
          <w:sz w:val="20"/>
          <w:szCs w:val="20"/>
          <w:lang w:val="en-GB"/>
        </w:rPr>
        <w:t>[equipment support] and other necessary activities;]</w:t>
      </w:r>
    </w:p>
    <w:p w14:paraId="4FA13514" w14:textId="0060E22C"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3.</w:t>
      </w:r>
      <w:r w:rsidRPr="00086A97">
        <w:rPr>
          <w:sz w:val="20"/>
          <w:szCs w:val="20"/>
          <w:lang w:val="en-GB"/>
        </w:rPr>
        <w:tab/>
        <w:t>[to be further reviewed]</w:t>
      </w:r>
      <w:r w:rsidR="00806338" w:rsidRPr="00086A97">
        <w:rPr>
          <w:sz w:val="20"/>
          <w:szCs w:val="20"/>
          <w:lang w:val="en-GB"/>
        </w:rPr>
        <w:t xml:space="preserve"> </w:t>
      </w:r>
      <w:r w:rsidRPr="00086A97">
        <w:rPr>
          <w:sz w:val="20"/>
          <w:szCs w:val="20"/>
          <w:lang w:val="en-GB"/>
        </w:rPr>
        <w:t xml:space="preserve">That, as a separate element to the funding requirement estimated in paragraph 2 of the present decision, the Panel should [provide ][update] indicative figures for additional resources that would be needed to enable parties operating under paragraph 1 of Article 5 to gradually avoid </w:t>
      </w:r>
      <w:ins w:id="19" w:author="KCC" w:date="2016-10-12T16:00:00Z">
        <w:r w:rsidR="004B1EBA">
          <w:rPr>
            <w:sz w:val="20"/>
            <w:szCs w:val="20"/>
            <w:lang w:val="en-GB"/>
          </w:rPr>
          <w:t>[</w:t>
        </w:r>
      </w:ins>
      <w:r w:rsidRPr="00086A97">
        <w:rPr>
          <w:sz w:val="20"/>
          <w:szCs w:val="20"/>
          <w:lang w:val="en-GB"/>
        </w:rPr>
        <w:t>high-global-warming-potential alternatives to ozone-depleting substances</w:t>
      </w:r>
      <w:ins w:id="20" w:author="KCC" w:date="2016-10-12T16:00:00Z">
        <w:r w:rsidR="00C61CEF">
          <w:rPr>
            <w:sz w:val="20"/>
            <w:szCs w:val="20"/>
            <w:lang w:val="en-GB"/>
          </w:rPr>
          <w:t xml:space="preserve">] </w:t>
        </w:r>
      </w:ins>
      <w:ins w:id="21" w:author="KCC" w:date="2016-10-12T16:05:00Z">
        <w:r w:rsidR="00C61CEF">
          <w:rPr>
            <w:sz w:val="20"/>
            <w:szCs w:val="20"/>
            <w:lang w:val="en-GB"/>
          </w:rPr>
          <w:t>[</w:t>
        </w:r>
      </w:ins>
      <w:ins w:id="22" w:author="KCC" w:date="2016-10-12T16:06:00Z">
        <w:r w:rsidR="00C61CEF">
          <w:rPr>
            <w:sz w:val="20"/>
            <w:szCs w:val="20"/>
            <w:lang w:val="en-GB"/>
          </w:rPr>
          <w:t xml:space="preserve">HFCs </w:t>
        </w:r>
      </w:ins>
      <w:ins w:id="23" w:author="KCC" w:date="2016-10-12T16:05:00Z">
        <w:r w:rsidR="00C61CEF">
          <w:rPr>
            <w:sz w:val="20"/>
            <w:szCs w:val="20"/>
            <w:lang w:val="en-GB"/>
          </w:rPr>
          <w:t xml:space="preserve">when phasing out </w:t>
        </w:r>
      </w:ins>
      <w:ins w:id="24" w:author="KCC" w:date="2016-10-12T16:00:00Z">
        <w:r w:rsidR="00C61CEF">
          <w:rPr>
            <w:sz w:val="20"/>
            <w:szCs w:val="20"/>
            <w:lang w:val="en-GB"/>
          </w:rPr>
          <w:t>H</w:t>
        </w:r>
      </w:ins>
      <w:ins w:id="25" w:author="KCC" w:date="2016-10-12T16:06:00Z">
        <w:r w:rsidR="00C61CEF">
          <w:rPr>
            <w:sz w:val="20"/>
            <w:szCs w:val="20"/>
            <w:lang w:val="en-GB"/>
          </w:rPr>
          <w:t>C</w:t>
        </w:r>
      </w:ins>
      <w:ins w:id="26" w:author="KCC" w:date="2016-10-12T16:00:00Z">
        <w:r w:rsidR="00C61CEF">
          <w:rPr>
            <w:sz w:val="20"/>
            <w:szCs w:val="20"/>
            <w:lang w:val="en-GB"/>
          </w:rPr>
          <w:t>FCs</w:t>
        </w:r>
      </w:ins>
      <w:ins w:id="27" w:author="KCC" w:date="2016-10-12T16:07:00Z">
        <w:r w:rsidR="00C61CEF">
          <w:rPr>
            <w:sz w:val="20"/>
            <w:szCs w:val="20"/>
            <w:lang w:val="en-GB"/>
          </w:rPr>
          <w:t>][HFCs</w:t>
        </w:r>
      </w:ins>
      <w:ins w:id="28" w:author="KCC" w:date="2016-10-12T16:01:00Z">
        <w:r w:rsidR="00C61CEF">
          <w:rPr>
            <w:sz w:val="20"/>
            <w:szCs w:val="20"/>
            <w:lang w:val="en-GB"/>
          </w:rPr>
          <w:t xml:space="preserve"> in carrying out HPMPs</w:t>
        </w:r>
      </w:ins>
      <w:ins w:id="29" w:author="KCC" w:date="2016-10-12T16:05:00Z">
        <w:r w:rsidR="00C61CEF">
          <w:rPr>
            <w:sz w:val="20"/>
            <w:szCs w:val="20"/>
            <w:lang w:val="en-GB"/>
          </w:rPr>
          <w:t>]</w:t>
        </w:r>
      </w:ins>
      <w:r w:rsidRPr="00086A97">
        <w:rPr>
          <w:sz w:val="20"/>
          <w:szCs w:val="20"/>
          <w:lang w:val="en-GB"/>
        </w:rPr>
        <w:t xml:space="preserve">, taking into account the availability of </w:t>
      </w:r>
      <w:ins w:id="30" w:author="KCC" w:date="2016-10-12T16:03:00Z">
        <w:r w:rsidR="00C61CEF" w:rsidRPr="00086A97">
          <w:rPr>
            <w:sz w:val="20"/>
            <w:szCs w:val="20"/>
            <w:lang w:val="en-GB"/>
          </w:rPr>
          <w:t>technologies</w:t>
        </w:r>
        <w:r w:rsidR="00C61CEF" w:rsidRPr="00086A97">
          <w:rPr>
            <w:sz w:val="20"/>
            <w:szCs w:val="20"/>
            <w:lang w:val="en-GB"/>
          </w:rPr>
          <w:t xml:space="preserve"> </w:t>
        </w:r>
        <w:r w:rsidR="00C61CEF">
          <w:rPr>
            <w:sz w:val="20"/>
            <w:szCs w:val="20"/>
            <w:lang w:val="en-GB"/>
          </w:rPr>
          <w:t xml:space="preserve">that are </w:t>
        </w:r>
      </w:ins>
      <w:r w:rsidRPr="00086A97">
        <w:rPr>
          <w:sz w:val="20"/>
          <w:szCs w:val="20"/>
          <w:lang w:val="en-GB"/>
        </w:rPr>
        <w:t>safe, environmentally</w:t>
      </w:r>
      <w:ins w:id="31" w:author="KCC" w:date="2016-10-12T16:08:00Z">
        <w:r w:rsidR="00C61CEF">
          <w:rPr>
            <w:sz w:val="20"/>
            <w:szCs w:val="20"/>
            <w:lang w:val="en-GB"/>
          </w:rPr>
          <w:t>-</w:t>
        </w:r>
      </w:ins>
      <w:bookmarkStart w:id="32" w:name="_GoBack"/>
      <w:bookmarkEnd w:id="32"/>
      <w:del w:id="33" w:author="KCC" w:date="2016-10-12T16:08:00Z">
        <w:r w:rsidRPr="00086A97" w:rsidDel="00C61CEF">
          <w:rPr>
            <w:sz w:val="20"/>
            <w:szCs w:val="20"/>
            <w:lang w:val="en-GB"/>
          </w:rPr>
          <w:delText xml:space="preserve"> </w:delText>
        </w:r>
      </w:del>
      <w:r w:rsidRPr="00086A97">
        <w:rPr>
          <w:sz w:val="20"/>
          <w:szCs w:val="20"/>
          <w:lang w:val="en-GB"/>
        </w:rPr>
        <w:t>friendly, technically</w:t>
      </w:r>
      <w:del w:id="34" w:author="KCC" w:date="2016-10-12T16:04:00Z">
        <w:r w:rsidRPr="00086A97" w:rsidDel="00C61CEF">
          <w:rPr>
            <w:sz w:val="20"/>
            <w:szCs w:val="20"/>
            <w:lang w:val="en-GB"/>
          </w:rPr>
          <w:delText xml:space="preserve"> </w:delText>
        </w:r>
      </w:del>
      <w:ins w:id="35" w:author="KCC" w:date="2016-10-12T16:04:00Z">
        <w:r w:rsidR="00C61CEF">
          <w:rPr>
            <w:sz w:val="20"/>
            <w:szCs w:val="20"/>
            <w:lang w:val="en-GB"/>
          </w:rPr>
          <w:t>-</w:t>
        </w:r>
      </w:ins>
      <w:r w:rsidRPr="00086A97">
        <w:rPr>
          <w:sz w:val="20"/>
          <w:szCs w:val="20"/>
          <w:lang w:val="en-GB"/>
        </w:rPr>
        <w:t>proven and economically</w:t>
      </w:r>
      <w:ins w:id="36" w:author="KCC" w:date="2016-10-12T16:04:00Z">
        <w:r w:rsidR="00C61CEF">
          <w:rPr>
            <w:sz w:val="20"/>
            <w:szCs w:val="20"/>
            <w:lang w:val="en-GB"/>
          </w:rPr>
          <w:t>-</w:t>
        </w:r>
      </w:ins>
      <w:del w:id="37" w:author="KCC" w:date="2016-10-12T16:04:00Z">
        <w:r w:rsidRPr="00086A97" w:rsidDel="00C61CEF">
          <w:rPr>
            <w:sz w:val="20"/>
            <w:szCs w:val="20"/>
            <w:lang w:val="en-GB"/>
          </w:rPr>
          <w:delText xml:space="preserve"> </w:delText>
        </w:r>
      </w:del>
      <w:r w:rsidRPr="00086A97">
        <w:rPr>
          <w:sz w:val="20"/>
          <w:szCs w:val="20"/>
          <w:lang w:val="en-GB"/>
        </w:rPr>
        <w:t>viable</w:t>
      </w:r>
      <w:del w:id="38" w:author="KCC" w:date="2016-10-12T16:03:00Z">
        <w:r w:rsidRPr="00086A97" w:rsidDel="00C61CEF">
          <w:rPr>
            <w:sz w:val="20"/>
            <w:szCs w:val="20"/>
            <w:lang w:val="en-GB"/>
          </w:rPr>
          <w:delText xml:space="preserve"> technologies</w:delText>
        </w:r>
      </w:del>
      <w:r w:rsidRPr="00086A97">
        <w:rPr>
          <w:sz w:val="20"/>
          <w:szCs w:val="20"/>
          <w:lang w:val="en-GB"/>
        </w:rPr>
        <w:t>;</w:t>
      </w:r>
    </w:p>
    <w:p w14:paraId="767E3095"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w:t>
      </w:r>
      <w:proofErr w:type="gramStart"/>
      <w:r w:rsidRPr="00086A97">
        <w:rPr>
          <w:sz w:val="20"/>
          <w:szCs w:val="20"/>
          <w:lang w:val="en-GB"/>
        </w:rPr>
        <w:t>3bis  To</w:t>
      </w:r>
      <w:proofErr w:type="gramEnd"/>
      <w:r w:rsidRPr="00086A97">
        <w:rPr>
          <w:sz w:val="20"/>
          <w:szCs w:val="20"/>
          <w:lang w:val="en-GB"/>
        </w:rPr>
        <w:t xml:space="preserve"> provide information on key issues related to funding of an HFC phase-down being considered by the </w:t>
      </w:r>
      <w:r w:rsidRPr="00E7365C">
        <w:rPr>
          <w:sz w:val="20"/>
          <w:szCs w:val="20"/>
          <w:lang w:val="en-GB"/>
        </w:rPr>
        <w:t>Parties</w:t>
      </w:r>
      <w:r w:rsidRPr="00086A97">
        <w:rPr>
          <w:sz w:val="20"/>
          <w:szCs w:val="20"/>
          <w:lang w:val="en-GB"/>
        </w:rPr>
        <w:t>; ]</w:t>
      </w:r>
    </w:p>
    <w:p w14:paraId="621AA8AE"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[Provide information on methodologies and cost calculations associated with expanding the list of eligible costs in the servicing sector when phasing down HFC;]</w:t>
      </w:r>
    </w:p>
    <w:p w14:paraId="33C6126C"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[Panel should provide indicative figures for additional resources that would be needed to enable parties not operating under paragraph 1 of Article 5 to gradually avoid high-global-warming-potential alternatives to ozone-depleting substances;]</w:t>
      </w:r>
    </w:p>
    <w:p w14:paraId="13B1B239"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4.</w:t>
      </w:r>
      <w:r w:rsidRPr="00086A97">
        <w:rPr>
          <w:sz w:val="20"/>
          <w:szCs w:val="20"/>
          <w:lang w:val="en-GB"/>
        </w:rPr>
        <w:tab/>
        <w:t>That, in preparing the said report, the Panel should consult widely all relevant persons and institutions and other relevant sources of information deemed useful;</w:t>
      </w:r>
    </w:p>
    <w:p w14:paraId="230EFC57"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5.</w:t>
      </w:r>
      <w:r w:rsidRPr="00086A97">
        <w:rPr>
          <w:sz w:val="20"/>
          <w:szCs w:val="20"/>
          <w:lang w:val="en-GB"/>
        </w:rPr>
        <w:tab/>
        <w:t>That the Panel should strive to complete the report referred to above in good time to enable it to be distributed to all parties two months before the [XXX] meeting of the Open</w:t>
      </w:r>
      <w:r w:rsidRPr="00086A97">
        <w:rPr>
          <w:sz w:val="20"/>
          <w:szCs w:val="20"/>
          <w:lang w:val="en-GB"/>
        </w:rPr>
        <w:noBreakHyphen/>
        <w:t>ended Working Group;</w:t>
      </w:r>
    </w:p>
    <w:p w14:paraId="10F361F6" w14:textId="77777777" w:rsidR="00E00C2F" w:rsidRPr="00086A97" w:rsidRDefault="00E00C2F" w:rsidP="00E4770C">
      <w:pPr>
        <w:tabs>
          <w:tab w:val="left" w:pos="624"/>
          <w:tab w:val="left" w:pos="4082"/>
        </w:tabs>
        <w:spacing w:after="120"/>
        <w:ind w:firstLine="624"/>
        <w:rPr>
          <w:sz w:val="20"/>
          <w:szCs w:val="20"/>
          <w:lang w:val="en-GB"/>
        </w:rPr>
      </w:pPr>
      <w:r w:rsidRPr="00086A97">
        <w:rPr>
          <w:sz w:val="20"/>
          <w:szCs w:val="20"/>
          <w:lang w:val="en-GB"/>
        </w:rPr>
        <w:t>6.</w:t>
      </w:r>
      <w:r w:rsidRPr="00086A97">
        <w:rPr>
          <w:sz w:val="20"/>
          <w:szCs w:val="20"/>
          <w:lang w:val="en-GB"/>
        </w:rPr>
        <w:tab/>
        <w:t>That the Panel should provide indicative figures for the periods 2021–2023 and 2024</w:t>
      </w:r>
      <w:r w:rsidRPr="00086A97">
        <w:rPr>
          <w:sz w:val="20"/>
          <w:szCs w:val="20"/>
          <w:lang w:val="en-GB"/>
        </w:rPr>
        <w:noBreakHyphen/>
        <w:t>2026 to support a stable and sufficient level of funding, on the understanding that those figures will be updated in subsequent replenishment studies;</w:t>
      </w:r>
    </w:p>
    <w:p w14:paraId="6401D15D" w14:textId="77777777" w:rsidR="00E00C2F" w:rsidRPr="00086A97" w:rsidRDefault="00E00C2F" w:rsidP="00E00C2F">
      <w:pPr>
        <w:rPr>
          <w:lang w:val="en-GB"/>
        </w:rPr>
      </w:pPr>
    </w:p>
    <w:sectPr w:rsidR="00E00C2F" w:rsidRPr="00086A97" w:rsidSect="00E4770C">
      <w:headerReference w:type="even" r:id="rId20"/>
      <w:headerReference w:type="default" r:id="rId21"/>
      <w:footerReference w:type="even" r:id="rId22"/>
      <w:footerReference w:type="default" r:id="rId23"/>
      <w:headerReference w:type="first" r:id="rId24"/>
      <w:footnotePr>
        <w:numRestart w:val="eachPage"/>
      </w:footnotePr>
      <w:type w:val="continuous"/>
      <w:pgSz w:w="11907" w:h="16840" w:code="9"/>
      <w:pgMar w:top="907" w:right="992" w:bottom="709" w:left="1418" w:header="539" w:footer="97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3BE4BE" w14:textId="77777777" w:rsidR="00E1412A" w:rsidRDefault="00E1412A">
      <w:r>
        <w:separator/>
      </w:r>
    </w:p>
  </w:endnote>
  <w:endnote w:type="continuationSeparator" w:id="0">
    <w:p w14:paraId="6F0329F8" w14:textId="77777777" w:rsidR="00E1412A" w:rsidRDefault="00E1412A">
      <w:r>
        <w:continuationSeparator/>
      </w:r>
    </w:p>
  </w:endnote>
  <w:endnote w:type="continuationNotice" w:id="1">
    <w:p w14:paraId="008AB39C" w14:textId="77777777" w:rsidR="00E1412A" w:rsidRDefault="00E14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
    <w:altName w:val="Arial"/>
    <w:charset w:val="00"/>
    <w:family w:val="swiss"/>
    <w:pitch w:val="variable"/>
    <w:sig w:usb0="00000007" w:usb1="00000000" w:usb2="00000000" w:usb3="00000000" w:csb0="00000013"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47E80" w14:textId="77777777" w:rsidR="00AA27D8" w:rsidRPr="00871224" w:rsidRDefault="00AA27D8" w:rsidP="00D4321A">
    <w:pPr>
      <w:pStyle w:val="Footer"/>
    </w:pPr>
    <w:r>
      <w:rPr>
        <w:rStyle w:val="PageNumber"/>
      </w:rPr>
      <w:fldChar w:fldCharType="begin"/>
    </w:r>
    <w:r>
      <w:rPr>
        <w:rStyle w:val="PageNumber"/>
      </w:rPr>
      <w:instrText xml:space="preserve"> PAGE </w:instrText>
    </w:r>
    <w:r>
      <w:rPr>
        <w:rStyle w:val="PageNumber"/>
      </w:rPr>
      <w:fldChar w:fldCharType="separate"/>
    </w:r>
    <w:r w:rsidR="00C61CEF">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C1F2B" w14:textId="77777777" w:rsidR="00AA27D8" w:rsidRPr="00871224" w:rsidRDefault="00AA27D8" w:rsidP="00D4321A">
    <w:pPr>
      <w:pStyle w:val="Footer"/>
      <w:jc w:val="right"/>
    </w:pPr>
    <w:r>
      <w:rPr>
        <w:rStyle w:val="PageNumber"/>
      </w:rPr>
      <w:fldChar w:fldCharType="begin"/>
    </w:r>
    <w:r>
      <w:rPr>
        <w:rStyle w:val="PageNumber"/>
      </w:rPr>
      <w:instrText xml:space="preserve"> PAGE </w:instrText>
    </w:r>
    <w:r>
      <w:rPr>
        <w:rStyle w:val="PageNumber"/>
      </w:rPr>
      <w:fldChar w:fldCharType="separate"/>
    </w:r>
    <w:r w:rsidR="00E4770C">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1DBB7" w14:textId="77777777" w:rsidR="00E1412A" w:rsidRDefault="00E1412A" w:rsidP="00152A45">
      <w:pPr>
        <w:spacing w:before="60"/>
        <w:ind w:left="624"/>
      </w:pPr>
      <w:r>
        <w:separator/>
      </w:r>
    </w:p>
  </w:footnote>
  <w:footnote w:type="continuationSeparator" w:id="0">
    <w:p w14:paraId="30151C05" w14:textId="77777777" w:rsidR="00E1412A" w:rsidRDefault="00E1412A">
      <w:r>
        <w:continuationSeparator/>
      </w:r>
    </w:p>
  </w:footnote>
  <w:footnote w:type="continuationNotice" w:id="1">
    <w:p w14:paraId="297104BA" w14:textId="77777777" w:rsidR="00E1412A" w:rsidRDefault="00E141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C800A" w14:textId="645F242C" w:rsidR="00AA27D8" w:rsidRPr="00030BA0" w:rsidRDefault="00AA27D8" w:rsidP="00D4321A">
    <w:pPr>
      <w:pStyle w:val="Header"/>
      <w:rPr>
        <w:szCs w:val="18"/>
      </w:rPr>
    </w:pPr>
    <w:r w:rsidRPr="00EA260D">
      <w:rPr>
        <w:szCs w:val="18"/>
      </w:rPr>
      <w:t>UNEP/OzL.Pro.WG.1/3</w:t>
    </w:r>
    <w:r>
      <w:rPr>
        <w:szCs w:val="18"/>
      </w:rPr>
      <w:t>8</w:t>
    </w:r>
    <w:r w:rsidRPr="00EA260D">
      <w:rPr>
        <w:szCs w:val="18"/>
      </w:rPr>
      <w:t>/</w:t>
    </w:r>
    <w:r>
      <w:rPr>
        <w:szCs w:val="18"/>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99CF3" w14:textId="30FB89B9" w:rsidR="00AA27D8" w:rsidRDefault="00AA27D8" w:rsidP="00D4321A">
    <w:pPr>
      <w:pStyle w:val="Header"/>
      <w:jc w:val="right"/>
    </w:pPr>
    <w:r w:rsidRPr="009363F2">
      <w:t>UNEP/OzL.Pro</w:t>
    </w:r>
    <w:r w:rsidRPr="000B65C9">
      <w:t>.WG.1/38/</w:t>
    </w:r>
    <w: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17C3" w14:textId="3CDF3A9A" w:rsidR="00AA27D8" w:rsidRDefault="00AA27D8" w:rsidP="00D4321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0320E7C"/>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nsid w:val="FFFFFF81"/>
    <w:multiLevelType w:val="singleLevel"/>
    <w:tmpl w:val="3FD05A68"/>
    <w:lvl w:ilvl="0">
      <w:start w:val="1"/>
      <w:numFmt w:val="bullet"/>
      <w:lvlText w:val=""/>
      <w:lvlJc w:val="left"/>
      <w:pPr>
        <w:tabs>
          <w:tab w:val="num" w:pos="1209"/>
        </w:tabs>
        <w:ind w:left="1209" w:hanging="360"/>
      </w:pPr>
      <w:rPr>
        <w:rFonts w:ascii="Symbol" w:hAnsi="Symbol" w:hint="default"/>
      </w:rPr>
    </w:lvl>
  </w:abstractNum>
  <w:abstractNum w:abstractNumId="2">
    <w:nsid w:val="171113A7"/>
    <w:multiLevelType w:val="multilevel"/>
    <w:tmpl w:val="48241D10"/>
    <w:numStyleLink w:val="Normallist"/>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21C1127A"/>
    <w:multiLevelType w:val="hybridMultilevel"/>
    <w:tmpl w:val="18CED8B2"/>
    <w:lvl w:ilvl="0" w:tplc="7E6677A2">
      <w:start w:val="1"/>
      <w:numFmt w:val="upperLetter"/>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5">
    <w:nsid w:val="23DA0FE5"/>
    <w:multiLevelType w:val="hybridMultilevel"/>
    <w:tmpl w:val="7D0E14D4"/>
    <w:lvl w:ilvl="0" w:tplc="27B6F94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AE429F4"/>
    <w:multiLevelType w:val="hybridMultilevel"/>
    <w:tmpl w:val="1C764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60D7A"/>
    <w:multiLevelType w:val="hybridMultilevel"/>
    <w:tmpl w:val="19460EF8"/>
    <w:lvl w:ilvl="0" w:tplc="37A89052">
      <w:start w:val="1"/>
      <w:numFmt w:val="lowerLetter"/>
      <w:lvlText w:val="(%1)"/>
      <w:lvlJc w:val="left"/>
      <w:pPr>
        <w:ind w:left="3116" w:hanging="1245"/>
      </w:pPr>
      <w:rPr>
        <w:rFonts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47380541"/>
    <w:multiLevelType w:val="hybridMultilevel"/>
    <w:tmpl w:val="9EB290E4"/>
    <w:lvl w:ilvl="0" w:tplc="B150C7D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56205328"/>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2">
    <w:nsid w:val="5760470A"/>
    <w:multiLevelType w:val="hybridMultilevel"/>
    <w:tmpl w:val="19460EF8"/>
    <w:lvl w:ilvl="0" w:tplc="37A89052">
      <w:start w:val="1"/>
      <w:numFmt w:val="lowerLetter"/>
      <w:lvlText w:val="(%1)"/>
      <w:lvlJc w:val="left"/>
      <w:pPr>
        <w:ind w:left="3116" w:hanging="1245"/>
      </w:pPr>
      <w:rPr>
        <w:rFonts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13">
    <w:nsid w:val="67D63837"/>
    <w:multiLevelType w:val="hybridMultilevel"/>
    <w:tmpl w:val="5D841338"/>
    <w:lvl w:ilvl="0" w:tplc="159C689A">
      <w:start w:val="1"/>
      <w:numFmt w:val="decimal"/>
      <w:pStyle w:val="Normalnumber"/>
      <w:lvlText w:val="%1."/>
      <w:lvlJc w:val="left"/>
      <w:pPr>
        <w:ind w:left="1967" w:hanging="360"/>
      </w:pPr>
    </w:lvl>
    <w:lvl w:ilvl="1" w:tplc="BC2ECB8C">
      <w:start w:val="1"/>
      <w:numFmt w:val="lowerLetter"/>
      <w:lvlText w:val="(%2)"/>
      <w:lvlJc w:val="left"/>
      <w:pPr>
        <w:ind w:left="2687" w:hanging="360"/>
      </w:pPr>
      <w:rPr>
        <w:rFonts w:ascii="Times New Roman" w:eastAsia="Times New Roman" w:hAnsi="Times New Roman" w:cs="Times New Roman"/>
      </w:r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nsid w:val="6BA55AEC"/>
    <w:multiLevelType w:val="multilevel"/>
    <w:tmpl w:val="130CEFD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Letter"/>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5">
    <w:nsid w:val="7DCA74CF"/>
    <w:multiLevelType w:val="multilevel"/>
    <w:tmpl w:val="E44831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8"/>
  </w:num>
  <w:num w:numId="3">
    <w:abstractNumId w:val="10"/>
  </w:num>
  <w:num w:numId="4">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5">
    <w:abstractNumId w:val="0"/>
  </w:num>
  <w:num w:numId="6">
    <w:abstractNumId w:val="4"/>
  </w:num>
  <w:num w:numId="7">
    <w:abstractNumId w:val="14"/>
  </w:num>
  <w:num w:numId="8">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9">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10">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11">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12">
    <w:abstractNumId w:val="1"/>
  </w:num>
  <w:num w:numId="13">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14">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15">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16">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17">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18">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19">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0">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21">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2">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23">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4">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25">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6">
    <w:abstractNumId w:val="15"/>
  </w:num>
  <w:num w:numId="27">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8">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29">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0">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1">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32">
    <w:abstractNumId w:val="2"/>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33">
    <w:abstractNumId w:val="9"/>
  </w:num>
  <w:num w:numId="34">
    <w:abstractNumId w:val="6"/>
  </w:num>
  <w:num w:numId="35">
    <w:abstractNumId w:val="2"/>
  </w:num>
  <w:num w:numId="36">
    <w:abstractNumId w:val="11"/>
  </w:num>
  <w:num w:numId="37">
    <w:abstractNumId w:val="5"/>
  </w:num>
  <w:num w:numId="38">
    <w:abstractNumId w:val="7"/>
  </w:num>
  <w:num w:numId="39">
    <w:abstractNumId w:val="12"/>
  </w:num>
  <w:num w:numId="40">
    <w:abstractNumId w:val="13"/>
  </w:num>
  <w:num w:numId="41">
    <w:abstractNumId w:val="13"/>
    <w:lvlOverride w:ilvl="0">
      <w:startOverride w:val="1"/>
    </w:lvlOverride>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lvlOverride w:ilvl="0">
      <w:startOverride w:val="1"/>
    </w:lvlOverride>
  </w:num>
  <w:num w:numId="66">
    <w:abstractNumId w:val="13"/>
    <w:lvlOverride w:ilvl="0">
      <w:startOverride w:val="1"/>
    </w:lvlOverride>
  </w:num>
  <w:num w:numId="67">
    <w:abstractNumId w:val="13"/>
    <w:lvlOverride w:ilvl="0">
      <w:startOverride w:val="1"/>
    </w:lvlOverride>
  </w:num>
  <w:num w:numId="68">
    <w:abstractNumId w:val="13"/>
  </w:num>
  <w:num w:numId="69">
    <w:abstractNumId w:val="13"/>
  </w:num>
  <w:num w:numId="70">
    <w:abstractNumId w:val="13"/>
    <w:lvlOverride w:ilvl="0">
      <w:startOverride w:val="1"/>
    </w:lvlOverride>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 w:numId="80">
    <w:abstractNumId w:val="13"/>
  </w:num>
  <w:num w:numId="81">
    <w:abstractNumId w:val="13"/>
  </w:num>
  <w:num w:numId="82">
    <w:abstractNumId w:val="13"/>
  </w:num>
  <w:num w:numId="83">
    <w:abstractNumId w:val="13"/>
  </w:num>
  <w:num w:numId="84">
    <w:abstractNumId w:val="13"/>
  </w:num>
  <w:num w:numId="85">
    <w:abstractNumId w:val="13"/>
  </w:num>
  <w:num w:numId="86">
    <w:abstractNumId w:val="13"/>
  </w:num>
  <w:num w:numId="87">
    <w:abstractNumId w:val="13"/>
  </w:num>
  <w:num w:numId="88">
    <w:abstractNumId w:val="13"/>
  </w:num>
  <w:num w:numId="89">
    <w:abstractNumId w:val="13"/>
  </w:num>
  <w:num w:numId="90">
    <w:abstractNumId w:val="13"/>
  </w:num>
  <w:num w:numId="91">
    <w:abstractNumId w:val="13"/>
  </w:num>
  <w:num w:numId="92">
    <w:abstractNumId w:val="13"/>
  </w:num>
  <w:num w:numId="93">
    <w:abstractNumId w:val="13"/>
  </w:num>
  <w:num w:numId="94">
    <w:abstractNumId w:val="13"/>
  </w:num>
  <w:num w:numId="95">
    <w:abstractNumId w:val="13"/>
  </w:num>
  <w:num w:numId="96">
    <w:abstractNumId w:val="13"/>
  </w:num>
  <w:num w:numId="97">
    <w:abstractNumId w:val="13"/>
  </w:num>
  <w:num w:numId="98">
    <w:abstractNumId w:val="13"/>
  </w:num>
  <w:num w:numId="99">
    <w:abstractNumId w:val="13"/>
  </w:num>
  <w:num w:numId="100">
    <w:abstractNumId w:val="13"/>
  </w:num>
  <w:num w:numId="101">
    <w:abstractNumId w:val="13"/>
  </w:num>
  <w:num w:numId="102">
    <w:abstractNumId w:val="13"/>
  </w:num>
  <w:num w:numId="103">
    <w:abstractNumId w:val="13"/>
  </w:num>
  <w:num w:numId="104">
    <w:abstractNumId w:val="13"/>
  </w:num>
  <w:num w:numId="105">
    <w:abstractNumId w:val="13"/>
  </w:num>
  <w:num w:numId="106">
    <w:abstractNumId w:val="13"/>
  </w:num>
  <w:num w:numId="107">
    <w:abstractNumId w:val="13"/>
  </w:num>
  <w:num w:numId="108">
    <w:abstractNumId w:val="13"/>
  </w:num>
  <w:num w:numId="109">
    <w:abstractNumId w:val="13"/>
  </w:num>
  <w:num w:numId="110">
    <w:abstractNumId w:val="13"/>
  </w:num>
  <w:num w:numId="111">
    <w:abstractNumId w:val="13"/>
  </w:num>
  <w:num w:numId="112">
    <w:abstractNumId w:val="13"/>
  </w:num>
  <w:num w:numId="113">
    <w:abstractNumId w:val="13"/>
  </w:num>
  <w:num w:numId="114">
    <w:abstractNumId w:val="13"/>
  </w:num>
  <w:num w:numId="115">
    <w:abstractNumId w:val="13"/>
  </w:num>
  <w:num w:numId="116">
    <w:abstractNumId w:val="13"/>
  </w:num>
  <w:num w:numId="117">
    <w:abstractNumId w:val="13"/>
  </w:num>
  <w:num w:numId="118">
    <w:abstractNumId w:val="13"/>
  </w:num>
  <w:num w:numId="119">
    <w:abstractNumId w:val="13"/>
  </w:num>
  <w:num w:numId="120">
    <w:abstractNumId w:val="13"/>
  </w:num>
  <w:num w:numId="121">
    <w:abstractNumId w:val="13"/>
  </w:num>
  <w:num w:numId="122">
    <w:abstractNumId w:val="13"/>
  </w:num>
  <w:num w:numId="123">
    <w:abstractNumId w:val="13"/>
  </w:num>
  <w:num w:numId="124">
    <w:abstractNumId w:val="13"/>
  </w:num>
  <w:num w:numId="125">
    <w:abstractNumId w:val="13"/>
  </w:num>
  <w:num w:numId="126">
    <w:abstractNumId w:val="13"/>
  </w:num>
  <w:num w:numId="127">
    <w:abstractNumId w:val="13"/>
  </w:num>
  <w:num w:numId="128">
    <w:abstractNumId w:val="13"/>
  </w:num>
  <w:num w:numId="129">
    <w:abstractNumId w:val="13"/>
  </w:num>
  <w:num w:numId="130">
    <w:abstractNumId w:val="13"/>
  </w:num>
  <w:num w:numId="131">
    <w:abstractNumId w:val="13"/>
  </w:num>
  <w:num w:numId="132">
    <w:abstractNumId w:val="13"/>
  </w:num>
  <w:num w:numId="133">
    <w:abstractNumId w:val="13"/>
  </w:num>
  <w:num w:numId="134">
    <w:abstractNumId w:val="13"/>
  </w:num>
  <w:num w:numId="135">
    <w:abstractNumId w:val="13"/>
  </w:num>
  <w:num w:numId="136">
    <w:abstractNumId w:val="13"/>
  </w:num>
  <w:num w:numId="137">
    <w:abstractNumId w:val="13"/>
  </w:num>
  <w:num w:numId="138">
    <w:abstractNumId w:val="13"/>
  </w:num>
  <w:num w:numId="139">
    <w:abstractNumId w:val="13"/>
  </w:num>
  <w:num w:numId="140">
    <w:abstractNumId w:val="13"/>
  </w:num>
  <w:num w:numId="141">
    <w:abstractNumId w:val="13"/>
  </w:num>
  <w:num w:numId="142">
    <w:abstractNumId w:val="13"/>
  </w:num>
  <w:num w:numId="143">
    <w:abstractNumId w:val="13"/>
  </w:num>
  <w:num w:numId="144">
    <w:abstractNumId w:val="13"/>
  </w:num>
  <w:num w:numId="145">
    <w:abstractNumId w:val="13"/>
  </w:num>
  <w:num w:numId="146">
    <w:abstractNumId w:val="13"/>
  </w:num>
  <w:num w:numId="147">
    <w:abstractNumId w:val="13"/>
  </w:num>
  <w:num w:numId="148">
    <w:abstractNumId w:val="13"/>
  </w:num>
  <w:num w:numId="149">
    <w:abstractNumId w:val="13"/>
  </w:num>
  <w:num w:numId="150">
    <w:abstractNumId w:val="13"/>
  </w:num>
  <w:num w:numId="151">
    <w:abstractNumId w:val="13"/>
  </w:num>
  <w:num w:numId="152">
    <w:abstractNumId w:val="13"/>
  </w:num>
  <w:num w:numId="153">
    <w:abstractNumId w:val="13"/>
  </w:num>
  <w:num w:numId="154">
    <w:abstractNumId w:val="13"/>
  </w:num>
  <w:num w:numId="155">
    <w:abstractNumId w:val="13"/>
  </w:num>
  <w:num w:numId="156">
    <w:abstractNumId w:val="13"/>
  </w:num>
  <w:num w:numId="157">
    <w:abstractNumId w:val="13"/>
  </w:num>
  <w:num w:numId="158">
    <w:abstractNumId w:val="13"/>
  </w:num>
  <w:num w:numId="159">
    <w:abstractNumId w:val="13"/>
  </w:num>
  <w:num w:numId="160">
    <w:abstractNumId w:val="13"/>
  </w:num>
  <w:num w:numId="161">
    <w:abstractNumId w:val="13"/>
  </w:num>
  <w:num w:numId="162">
    <w:abstractNumId w:val="13"/>
  </w:num>
  <w:num w:numId="163">
    <w:abstractNumId w:val="13"/>
  </w:num>
  <w:num w:numId="164">
    <w:abstractNumId w:val="13"/>
  </w:num>
  <w:num w:numId="165">
    <w:abstractNumId w:val="13"/>
  </w:num>
  <w:num w:numId="166">
    <w:abstractNumId w:val="13"/>
  </w:num>
  <w:num w:numId="167">
    <w:abstractNumId w:val="13"/>
  </w:num>
  <w:num w:numId="168">
    <w:abstractNumId w:val="13"/>
  </w:num>
  <w:num w:numId="169">
    <w:abstractNumId w:val="13"/>
  </w:num>
  <w:num w:numId="170">
    <w:abstractNumId w:val="13"/>
  </w:num>
  <w:num w:numId="171">
    <w:abstractNumId w:val="13"/>
  </w:num>
  <w:num w:numId="172">
    <w:abstractNumId w:val="13"/>
  </w:num>
  <w:num w:numId="173">
    <w:abstractNumId w:val="10"/>
    <w:lvlOverride w:ilvl="0">
      <w:lvl w:ilvl="0">
        <w:start w:val="1"/>
        <w:numFmt w:val="decimal"/>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174">
    <w:abstractNumId w:val="13"/>
  </w:num>
  <w:numIdMacAtCleanup w:val="1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ep">
    <w15:presenceInfo w15:providerId="None" w15:userId="UNep"/>
  </w15:person>
  <w15:person w15:author="KCC">
    <w15:presenceInfo w15:providerId="None" w15:userId="K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2B"/>
    <w:rsid w:val="00007C2E"/>
    <w:rsid w:val="000101AF"/>
    <w:rsid w:val="00011556"/>
    <w:rsid w:val="00015836"/>
    <w:rsid w:val="00015A5E"/>
    <w:rsid w:val="0002123B"/>
    <w:rsid w:val="00021251"/>
    <w:rsid w:val="0002610F"/>
    <w:rsid w:val="000264D8"/>
    <w:rsid w:val="0002782B"/>
    <w:rsid w:val="00030B5B"/>
    <w:rsid w:val="00032458"/>
    <w:rsid w:val="00032AE0"/>
    <w:rsid w:val="000345B6"/>
    <w:rsid w:val="00036964"/>
    <w:rsid w:val="00041233"/>
    <w:rsid w:val="00042CCE"/>
    <w:rsid w:val="00044627"/>
    <w:rsid w:val="00045119"/>
    <w:rsid w:val="00046218"/>
    <w:rsid w:val="0004744A"/>
    <w:rsid w:val="000516F6"/>
    <w:rsid w:val="0005509B"/>
    <w:rsid w:val="000558C9"/>
    <w:rsid w:val="00060476"/>
    <w:rsid w:val="00062408"/>
    <w:rsid w:val="0006257D"/>
    <w:rsid w:val="00062A83"/>
    <w:rsid w:val="0006314E"/>
    <w:rsid w:val="00065F9D"/>
    <w:rsid w:val="000664B6"/>
    <w:rsid w:val="00067295"/>
    <w:rsid w:val="00067461"/>
    <w:rsid w:val="00073D1D"/>
    <w:rsid w:val="000744A4"/>
    <w:rsid w:val="000746C0"/>
    <w:rsid w:val="000749D8"/>
    <w:rsid w:val="00076324"/>
    <w:rsid w:val="00077946"/>
    <w:rsid w:val="00077A75"/>
    <w:rsid w:val="0008029C"/>
    <w:rsid w:val="00081C3F"/>
    <w:rsid w:val="00082AA6"/>
    <w:rsid w:val="00082C90"/>
    <w:rsid w:val="0008419E"/>
    <w:rsid w:val="0008452E"/>
    <w:rsid w:val="000848CA"/>
    <w:rsid w:val="00084D08"/>
    <w:rsid w:val="00086A97"/>
    <w:rsid w:val="000876AE"/>
    <w:rsid w:val="0009026F"/>
    <w:rsid w:val="00092741"/>
    <w:rsid w:val="000A2191"/>
    <w:rsid w:val="000A2D4B"/>
    <w:rsid w:val="000A5F67"/>
    <w:rsid w:val="000A6ED3"/>
    <w:rsid w:val="000A7865"/>
    <w:rsid w:val="000A7C31"/>
    <w:rsid w:val="000B1D98"/>
    <w:rsid w:val="000B2075"/>
    <w:rsid w:val="000B2EAB"/>
    <w:rsid w:val="000B3DD7"/>
    <w:rsid w:val="000B53D0"/>
    <w:rsid w:val="000B65C9"/>
    <w:rsid w:val="000B74B9"/>
    <w:rsid w:val="000C031B"/>
    <w:rsid w:val="000C0C72"/>
    <w:rsid w:val="000C0F82"/>
    <w:rsid w:val="000C356F"/>
    <w:rsid w:val="000C4B93"/>
    <w:rsid w:val="000C6B64"/>
    <w:rsid w:val="000D068B"/>
    <w:rsid w:val="000D2ECB"/>
    <w:rsid w:val="000E05F3"/>
    <w:rsid w:val="000E15A2"/>
    <w:rsid w:val="000E19F1"/>
    <w:rsid w:val="000E3E62"/>
    <w:rsid w:val="000E5B52"/>
    <w:rsid w:val="000E6647"/>
    <w:rsid w:val="000E67B2"/>
    <w:rsid w:val="000F0F33"/>
    <w:rsid w:val="000F1857"/>
    <w:rsid w:val="000F30F5"/>
    <w:rsid w:val="000F363F"/>
    <w:rsid w:val="000F4240"/>
    <w:rsid w:val="000F56DB"/>
    <w:rsid w:val="000F6C69"/>
    <w:rsid w:val="000F7CD6"/>
    <w:rsid w:val="0010069A"/>
    <w:rsid w:val="00100DA4"/>
    <w:rsid w:val="001015B9"/>
    <w:rsid w:val="001054C9"/>
    <w:rsid w:val="00105528"/>
    <w:rsid w:val="00110333"/>
    <w:rsid w:val="00111467"/>
    <w:rsid w:val="00111790"/>
    <w:rsid w:val="001130AD"/>
    <w:rsid w:val="00116C0B"/>
    <w:rsid w:val="00124841"/>
    <w:rsid w:val="001265E1"/>
    <w:rsid w:val="0013233D"/>
    <w:rsid w:val="00132A36"/>
    <w:rsid w:val="00134B73"/>
    <w:rsid w:val="001418C0"/>
    <w:rsid w:val="00142FE8"/>
    <w:rsid w:val="00144068"/>
    <w:rsid w:val="001442F0"/>
    <w:rsid w:val="001459BE"/>
    <w:rsid w:val="00145D54"/>
    <w:rsid w:val="0015096F"/>
    <w:rsid w:val="00152A45"/>
    <w:rsid w:val="001560A7"/>
    <w:rsid w:val="00156357"/>
    <w:rsid w:val="00164D07"/>
    <w:rsid w:val="001716B3"/>
    <w:rsid w:val="001726A7"/>
    <w:rsid w:val="00173343"/>
    <w:rsid w:val="00174217"/>
    <w:rsid w:val="00184CC5"/>
    <w:rsid w:val="00186E4A"/>
    <w:rsid w:val="001928F1"/>
    <w:rsid w:val="00192D4E"/>
    <w:rsid w:val="001952E1"/>
    <w:rsid w:val="00197BEA"/>
    <w:rsid w:val="001A1ED6"/>
    <w:rsid w:val="001A28E7"/>
    <w:rsid w:val="001A2902"/>
    <w:rsid w:val="001A2AD5"/>
    <w:rsid w:val="001A5C3A"/>
    <w:rsid w:val="001B2D14"/>
    <w:rsid w:val="001B377C"/>
    <w:rsid w:val="001B3C77"/>
    <w:rsid w:val="001B62CC"/>
    <w:rsid w:val="001B6D0F"/>
    <w:rsid w:val="001C1332"/>
    <w:rsid w:val="001C2403"/>
    <w:rsid w:val="001C2F0B"/>
    <w:rsid w:val="001C2F80"/>
    <w:rsid w:val="001C4242"/>
    <w:rsid w:val="001C4AD0"/>
    <w:rsid w:val="001C5E3E"/>
    <w:rsid w:val="001D4469"/>
    <w:rsid w:val="001D666A"/>
    <w:rsid w:val="001D6E04"/>
    <w:rsid w:val="001D75FD"/>
    <w:rsid w:val="001E14D9"/>
    <w:rsid w:val="001E1636"/>
    <w:rsid w:val="001E259B"/>
    <w:rsid w:val="001E3ABD"/>
    <w:rsid w:val="001E465B"/>
    <w:rsid w:val="001F1182"/>
    <w:rsid w:val="001F1882"/>
    <w:rsid w:val="001F417C"/>
    <w:rsid w:val="0020385C"/>
    <w:rsid w:val="00206F94"/>
    <w:rsid w:val="0021396D"/>
    <w:rsid w:val="0021472C"/>
    <w:rsid w:val="002268D9"/>
    <w:rsid w:val="00227705"/>
    <w:rsid w:val="00231AEC"/>
    <w:rsid w:val="00231E7A"/>
    <w:rsid w:val="0023213D"/>
    <w:rsid w:val="00233DE1"/>
    <w:rsid w:val="0023635E"/>
    <w:rsid w:val="00237251"/>
    <w:rsid w:val="00242BC6"/>
    <w:rsid w:val="00247732"/>
    <w:rsid w:val="00247F97"/>
    <w:rsid w:val="002505D8"/>
    <w:rsid w:val="0025446A"/>
    <w:rsid w:val="00255D88"/>
    <w:rsid w:val="002617A0"/>
    <w:rsid w:val="00261F95"/>
    <w:rsid w:val="00262A2B"/>
    <w:rsid w:val="00262F84"/>
    <w:rsid w:val="00263210"/>
    <w:rsid w:val="00266D14"/>
    <w:rsid w:val="00270B01"/>
    <w:rsid w:val="00274CFE"/>
    <w:rsid w:val="00276A79"/>
    <w:rsid w:val="00284333"/>
    <w:rsid w:val="0029112B"/>
    <w:rsid w:val="00291E02"/>
    <w:rsid w:val="002928D6"/>
    <w:rsid w:val="00292C61"/>
    <w:rsid w:val="00292F3C"/>
    <w:rsid w:val="002A1AA2"/>
    <w:rsid w:val="002A1C3C"/>
    <w:rsid w:val="002A2806"/>
    <w:rsid w:val="002A488F"/>
    <w:rsid w:val="002A55FF"/>
    <w:rsid w:val="002A5BC6"/>
    <w:rsid w:val="002A6A37"/>
    <w:rsid w:val="002A6F7C"/>
    <w:rsid w:val="002B06B9"/>
    <w:rsid w:val="002B0F5D"/>
    <w:rsid w:val="002B330E"/>
    <w:rsid w:val="002B44A0"/>
    <w:rsid w:val="002B4F61"/>
    <w:rsid w:val="002B631B"/>
    <w:rsid w:val="002B665F"/>
    <w:rsid w:val="002C07C8"/>
    <w:rsid w:val="002C4907"/>
    <w:rsid w:val="002C4C57"/>
    <w:rsid w:val="002C4FC1"/>
    <w:rsid w:val="002C505E"/>
    <w:rsid w:val="002C7C03"/>
    <w:rsid w:val="002D0683"/>
    <w:rsid w:val="002D1CD1"/>
    <w:rsid w:val="002D3A87"/>
    <w:rsid w:val="002D42F2"/>
    <w:rsid w:val="002D451D"/>
    <w:rsid w:val="002D6DF5"/>
    <w:rsid w:val="002E12D3"/>
    <w:rsid w:val="002E1B3A"/>
    <w:rsid w:val="002E2867"/>
    <w:rsid w:val="002E3CBA"/>
    <w:rsid w:val="002E41B0"/>
    <w:rsid w:val="002E5558"/>
    <w:rsid w:val="002E734F"/>
    <w:rsid w:val="002F113D"/>
    <w:rsid w:val="002F1C2F"/>
    <w:rsid w:val="002F40DC"/>
    <w:rsid w:val="002F5947"/>
    <w:rsid w:val="0030066E"/>
    <w:rsid w:val="00305747"/>
    <w:rsid w:val="00306885"/>
    <w:rsid w:val="00307750"/>
    <w:rsid w:val="00310917"/>
    <w:rsid w:val="00320BE7"/>
    <w:rsid w:val="00321F5A"/>
    <w:rsid w:val="00323168"/>
    <w:rsid w:val="00323640"/>
    <w:rsid w:val="003250FC"/>
    <w:rsid w:val="00325C7C"/>
    <w:rsid w:val="003270C2"/>
    <w:rsid w:val="00331002"/>
    <w:rsid w:val="003318DE"/>
    <w:rsid w:val="003377B5"/>
    <w:rsid w:val="00341840"/>
    <w:rsid w:val="00342175"/>
    <w:rsid w:val="0034252A"/>
    <w:rsid w:val="003432D6"/>
    <w:rsid w:val="0034538E"/>
    <w:rsid w:val="0034640F"/>
    <w:rsid w:val="003466F1"/>
    <w:rsid w:val="003508E2"/>
    <w:rsid w:val="00351A2D"/>
    <w:rsid w:val="00353E60"/>
    <w:rsid w:val="003548F5"/>
    <w:rsid w:val="00355BA2"/>
    <w:rsid w:val="00357936"/>
    <w:rsid w:val="00357C71"/>
    <w:rsid w:val="00360F53"/>
    <w:rsid w:val="0036211E"/>
    <w:rsid w:val="00365657"/>
    <w:rsid w:val="00370087"/>
    <w:rsid w:val="00371244"/>
    <w:rsid w:val="003762DF"/>
    <w:rsid w:val="00376426"/>
    <w:rsid w:val="00377153"/>
    <w:rsid w:val="00380876"/>
    <w:rsid w:val="00381169"/>
    <w:rsid w:val="00381F02"/>
    <w:rsid w:val="00382128"/>
    <w:rsid w:val="00382B69"/>
    <w:rsid w:val="00384781"/>
    <w:rsid w:val="003872DE"/>
    <w:rsid w:val="00391069"/>
    <w:rsid w:val="00391E62"/>
    <w:rsid w:val="003930D5"/>
    <w:rsid w:val="00395721"/>
    <w:rsid w:val="00395E81"/>
    <w:rsid w:val="003A0EC0"/>
    <w:rsid w:val="003A13B2"/>
    <w:rsid w:val="003A6D2D"/>
    <w:rsid w:val="003A7A7B"/>
    <w:rsid w:val="003A7E8D"/>
    <w:rsid w:val="003B1D54"/>
    <w:rsid w:val="003C03F1"/>
    <w:rsid w:val="003C0724"/>
    <w:rsid w:val="003C1C01"/>
    <w:rsid w:val="003C59A8"/>
    <w:rsid w:val="003C7646"/>
    <w:rsid w:val="003D37B0"/>
    <w:rsid w:val="003D5683"/>
    <w:rsid w:val="003D5AFE"/>
    <w:rsid w:val="003E16AD"/>
    <w:rsid w:val="003E1C6C"/>
    <w:rsid w:val="003E555E"/>
    <w:rsid w:val="003F0DEE"/>
    <w:rsid w:val="003F2175"/>
    <w:rsid w:val="003F2938"/>
    <w:rsid w:val="003F3DE1"/>
    <w:rsid w:val="003F5D77"/>
    <w:rsid w:val="003F77B8"/>
    <w:rsid w:val="004000BD"/>
    <w:rsid w:val="004011C8"/>
    <w:rsid w:val="004062FC"/>
    <w:rsid w:val="004138D2"/>
    <w:rsid w:val="00416022"/>
    <w:rsid w:val="00416315"/>
    <w:rsid w:val="00416920"/>
    <w:rsid w:val="00417071"/>
    <w:rsid w:val="00424068"/>
    <w:rsid w:val="00424463"/>
    <w:rsid w:val="004276F8"/>
    <w:rsid w:val="00430F64"/>
    <w:rsid w:val="00431033"/>
    <w:rsid w:val="00431471"/>
    <w:rsid w:val="00431A73"/>
    <w:rsid w:val="00432102"/>
    <w:rsid w:val="004325A1"/>
    <w:rsid w:val="00433BEB"/>
    <w:rsid w:val="00433CEA"/>
    <w:rsid w:val="00434CF3"/>
    <w:rsid w:val="004363CB"/>
    <w:rsid w:val="0043672C"/>
    <w:rsid w:val="00436C1C"/>
    <w:rsid w:val="00437B60"/>
    <w:rsid w:val="00440C0B"/>
    <w:rsid w:val="00440C9F"/>
    <w:rsid w:val="004414F9"/>
    <w:rsid w:val="00442148"/>
    <w:rsid w:val="004422F8"/>
    <w:rsid w:val="0044340F"/>
    <w:rsid w:val="00444F92"/>
    <w:rsid w:val="00445DEF"/>
    <w:rsid w:val="00446FD2"/>
    <w:rsid w:val="00450E22"/>
    <w:rsid w:val="00453B2A"/>
    <w:rsid w:val="00455E53"/>
    <w:rsid w:val="004565F0"/>
    <w:rsid w:val="00457111"/>
    <w:rsid w:val="00462DB5"/>
    <w:rsid w:val="004638D2"/>
    <w:rsid w:val="00463DBE"/>
    <w:rsid w:val="00472B4D"/>
    <w:rsid w:val="0047383C"/>
    <w:rsid w:val="004753A4"/>
    <w:rsid w:val="0047718C"/>
    <w:rsid w:val="00482A2B"/>
    <w:rsid w:val="00482B3D"/>
    <w:rsid w:val="004849AE"/>
    <w:rsid w:val="00486876"/>
    <w:rsid w:val="0048721D"/>
    <w:rsid w:val="004873D3"/>
    <w:rsid w:val="004904AF"/>
    <w:rsid w:val="00491F52"/>
    <w:rsid w:val="00492E0F"/>
    <w:rsid w:val="004967E1"/>
    <w:rsid w:val="00496D68"/>
    <w:rsid w:val="00497DFC"/>
    <w:rsid w:val="004A0932"/>
    <w:rsid w:val="004A0BD2"/>
    <w:rsid w:val="004A2091"/>
    <w:rsid w:val="004A40E0"/>
    <w:rsid w:val="004A4409"/>
    <w:rsid w:val="004A717C"/>
    <w:rsid w:val="004B1EBA"/>
    <w:rsid w:val="004B517A"/>
    <w:rsid w:val="004B6DC6"/>
    <w:rsid w:val="004B78FF"/>
    <w:rsid w:val="004B7F60"/>
    <w:rsid w:val="004C6181"/>
    <w:rsid w:val="004C7CD9"/>
    <w:rsid w:val="004D0531"/>
    <w:rsid w:val="004D0D80"/>
    <w:rsid w:val="004D0D95"/>
    <w:rsid w:val="004D2552"/>
    <w:rsid w:val="004D25C3"/>
    <w:rsid w:val="004D4319"/>
    <w:rsid w:val="004E03A7"/>
    <w:rsid w:val="004E0578"/>
    <w:rsid w:val="004E0C76"/>
    <w:rsid w:val="004E448E"/>
    <w:rsid w:val="004E698D"/>
    <w:rsid w:val="004E6C02"/>
    <w:rsid w:val="004F08C7"/>
    <w:rsid w:val="004F0F60"/>
    <w:rsid w:val="004F2E19"/>
    <w:rsid w:val="004F3A14"/>
    <w:rsid w:val="004F5C34"/>
    <w:rsid w:val="004F787B"/>
    <w:rsid w:val="004F7B3A"/>
    <w:rsid w:val="005014AF"/>
    <w:rsid w:val="005014E0"/>
    <w:rsid w:val="00501C5B"/>
    <w:rsid w:val="005042FA"/>
    <w:rsid w:val="00506F52"/>
    <w:rsid w:val="00510090"/>
    <w:rsid w:val="00511D6B"/>
    <w:rsid w:val="005126DC"/>
    <w:rsid w:val="00512FDC"/>
    <w:rsid w:val="0052221B"/>
    <w:rsid w:val="00522897"/>
    <w:rsid w:val="00525D7B"/>
    <w:rsid w:val="005277BE"/>
    <w:rsid w:val="00527E9A"/>
    <w:rsid w:val="00532564"/>
    <w:rsid w:val="00537111"/>
    <w:rsid w:val="0053728D"/>
    <w:rsid w:val="00544462"/>
    <w:rsid w:val="00544B1F"/>
    <w:rsid w:val="005462D3"/>
    <w:rsid w:val="00550A4A"/>
    <w:rsid w:val="00550F6F"/>
    <w:rsid w:val="00551EA7"/>
    <w:rsid w:val="0055269A"/>
    <w:rsid w:val="005538BE"/>
    <w:rsid w:val="00553E73"/>
    <w:rsid w:val="00553EB2"/>
    <w:rsid w:val="005555DD"/>
    <w:rsid w:val="00563F16"/>
    <w:rsid w:val="00564586"/>
    <w:rsid w:val="00567DAB"/>
    <w:rsid w:val="005704AE"/>
    <w:rsid w:val="005704C6"/>
    <w:rsid w:val="00577ED4"/>
    <w:rsid w:val="0058069D"/>
    <w:rsid w:val="00584899"/>
    <w:rsid w:val="005879CD"/>
    <w:rsid w:val="005959A9"/>
    <w:rsid w:val="005964E0"/>
    <w:rsid w:val="00596688"/>
    <w:rsid w:val="00596755"/>
    <w:rsid w:val="005A02E5"/>
    <w:rsid w:val="005A160C"/>
    <w:rsid w:val="005A2AF6"/>
    <w:rsid w:val="005A42D0"/>
    <w:rsid w:val="005A5638"/>
    <w:rsid w:val="005A5641"/>
    <w:rsid w:val="005A62F9"/>
    <w:rsid w:val="005A6CDD"/>
    <w:rsid w:val="005A7917"/>
    <w:rsid w:val="005B02F1"/>
    <w:rsid w:val="005B14C8"/>
    <w:rsid w:val="005B2141"/>
    <w:rsid w:val="005B28C9"/>
    <w:rsid w:val="005B3C88"/>
    <w:rsid w:val="005B437A"/>
    <w:rsid w:val="005B6A2A"/>
    <w:rsid w:val="005B7188"/>
    <w:rsid w:val="005B7404"/>
    <w:rsid w:val="005C011E"/>
    <w:rsid w:val="005C1F61"/>
    <w:rsid w:val="005C78AE"/>
    <w:rsid w:val="005C7F89"/>
    <w:rsid w:val="005D16BB"/>
    <w:rsid w:val="005D3CCD"/>
    <w:rsid w:val="005D7CD4"/>
    <w:rsid w:val="005E14E7"/>
    <w:rsid w:val="005E25AA"/>
    <w:rsid w:val="005E3A93"/>
    <w:rsid w:val="005E4302"/>
    <w:rsid w:val="005E4F50"/>
    <w:rsid w:val="005E5440"/>
    <w:rsid w:val="005E63F2"/>
    <w:rsid w:val="005E651D"/>
    <w:rsid w:val="005E7400"/>
    <w:rsid w:val="005F0098"/>
    <w:rsid w:val="005F01E3"/>
    <w:rsid w:val="005F1F55"/>
    <w:rsid w:val="005F4ACE"/>
    <w:rsid w:val="005F5508"/>
    <w:rsid w:val="005F6D09"/>
    <w:rsid w:val="005F6FD4"/>
    <w:rsid w:val="006017D5"/>
    <w:rsid w:val="006019C2"/>
    <w:rsid w:val="0060375E"/>
    <w:rsid w:val="0060396B"/>
    <w:rsid w:val="00606B2A"/>
    <w:rsid w:val="00610481"/>
    <w:rsid w:val="00611CA5"/>
    <w:rsid w:val="006121AE"/>
    <w:rsid w:val="00612F31"/>
    <w:rsid w:val="00614821"/>
    <w:rsid w:val="00614EF8"/>
    <w:rsid w:val="006158E9"/>
    <w:rsid w:val="006172DE"/>
    <w:rsid w:val="00620AC7"/>
    <w:rsid w:val="006225AC"/>
    <w:rsid w:val="006240EC"/>
    <w:rsid w:val="00624CAE"/>
    <w:rsid w:val="006260E6"/>
    <w:rsid w:val="00630E16"/>
    <w:rsid w:val="0063189E"/>
    <w:rsid w:val="00633B5E"/>
    <w:rsid w:val="006345A9"/>
    <w:rsid w:val="0063461D"/>
    <w:rsid w:val="006358A1"/>
    <w:rsid w:val="006361B0"/>
    <w:rsid w:val="00636339"/>
    <w:rsid w:val="00636E40"/>
    <w:rsid w:val="00641E6D"/>
    <w:rsid w:val="006427D8"/>
    <w:rsid w:val="00644653"/>
    <w:rsid w:val="00646BE7"/>
    <w:rsid w:val="00646F44"/>
    <w:rsid w:val="00647F32"/>
    <w:rsid w:val="00650138"/>
    <w:rsid w:val="0065183D"/>
    <w:rsid w:val="00654A6F"/>
    <w:rsid w:val="00655DE7"/>
    <w:rsid w:val="0066028B"/>
    <w:rsid w:val="00661509"/>
    <w:rsid w:val="006628AB"/>
    <w:rsid w:val="0066499D"/>
    <w:rsid w:val="00667A41"/>
    <w:rsid w:val="0067599D"/>
    <w:rsid w:val="0067654A"/>
    <w:rsid w:val="00677253"/>
    <w:rsid w:val="00677A34"/>
    <w:rsid w:val="00680EEB"/>
    <w:rsid w:val="006813C6"/>
    <w:rsid w:val="00683910"/>
    <w:rsid w:val="006843E0"/>
    <w:rsid w:val="0068571A"/>
    <w:rsid w:val="00685D2C"/>
    <w:rsid w:val="0069128E"/>
    <w:rsid w:val="006935EC"/>
    <w:rsid w:val="00693A5A"/>
    <w:rsid w:val="006971BF"/>
    <w:rsid w:val="006A0054"/>
    <w:rsid w:val="006A0D31"/>
    <w:rsid w:val="006A2253"/>
    <w:rsid w:val="006A40AE"/>
    <w:rsid w:val="006A42C2"/>
    <w:rsid w:val="006A5DC7"/>
    <w:rsid w:val="006A62D3"/>
    <w:rsid w:val="006A76A5"/>
    <w:rsid w:val="006B06A5"/>
    <w:rsid w:val="006B263A"/>
    <w:rsid w:val="006B2E05"/>
    <w:rsid w:val="006C22F1"/>
    <w:rsid w:val="006C2FB4"/>
    <w:rsid w:val="006C4454"/>
    <w:rsid w:val="006C4974"/>
    <w:rsid w:val="006C65DE"/>
    <w:rsid w:val="006C6EE8"/>
    <w:rsid w:val="006C73B1"/>
    <w:rsid w:val="006D2AE8"/>
    <w:rsid w:val="006E029F"/>
    <w:rsid w:val="006E0C69"/>
    <w:rsid w:val="006E14CE"/>
    <w:rsid w:val="006E25DA"/>
    <w:rsid w:val="006E269B"/>
    <w:rsid w:val="006E2D9D"/>
    <w:rsid w:val="006E3464"/>
    <w:rsid w:val="006E3A4C"/>
    <w:rsid w:val="006E3B72"/>
    <w:rsid w:val="006E3E4D"/>
    <w:rsid w:val="006E6C10"/>
    <w:rsid w:val="006E702B"/>
    <w:rsid w:val="006F1E01"/>
    <w:rsid w:val="006F2EF8"/>
    <w:rsid w:val="006F450B"/>
    <w:rsid w:val="006F4E6C"/>
    <w:rsid w:val="006F620D"/>
    <w:rsid w:val="006F6D3D"/>
    <w:rsid w:val="006F7035"/>
    <w:rsid w:val="006F721D"/>
    <w:rsid w:val="00701598"/>
    <w:rsid w:val="00703B2E"/>
    <w:rsid w:val="0070624E"/>
    <w:rsid w:val="00706E31"/>
    <w:rsid w:val="007101B8"/>
    <w:rsid w:val="0071082A"/>
    <w:rsid w:val="007108C9"/>
    <w:rsid w:val="00713617"/>
    <w:rsid w:val="00713DD5"/>
    <w:rsid w:val="00714B02"/>
    <w:rsid w:val="00715AED"/>
    <w:rsid w:val="00715CDC"/>
    <w:rsid w:val="007170D9"/>
    <w:rsid w:val="00720563"/>
    <w:rsid w:val="00720956"/>
    <w:rsid w:val="007212A0"/>
    <w:rsid w:val="0072664D"/>
    <w:rsid w:val="00726988"/>
    <w:rsid w:val="00730508"/>
    <w:rsid w:val="00733812"/>
    <w:rsid w:val="00734135"/>
    <w:rsid w:val="007343F2"/>
    <w:rsid w:val="007359BB"/>
    <w:rsid w:val="0073777B"/>
    <w:rsid w:val="00742D30"/>
    <w:rsid w:val="0075146F"/>
    <w:rsid w:val="007538A4"/>
    <w:rsid w:val="00754717"/>
    <w:rsid w:val="00760DDB"/>
    <w:rsid w:val="007612B2"/>
    <w:rsid w:val="00761E2B"/>
    <w:rsid w:val="00762D21"/>
    <w:rsid w:val="00762DC1"/>
    <w:rsid w:val="007642A3"/>
    <w:rsid w:val="00771536"/>
    <w:rsid w:val="007728D3"/>
    <w:rsid w:val="007737CF"/>
    <w:rsid w:val="00774A5C"/>
    <w:rsid w:val="007765DB"/>
    <w:rsid w:val="0077674A"/>
    <w:rsid w:val="00784A28"/>
    <w:rsid w:val="007872E0"/>
    <w:rsid w:val="0079008B"/>
    <w:rsid w:val="007913EA"/>
    <w:rsid w:val="007971B5"/>
    <w:rsid w:val="007974C9"/>
    <w:rsid w:val="007A0B34"/>
    <w:rsid w:val="007A13FE"/>
    <w:rsid w:val="007A2BAC"/>
    <w:rsid w:val="007A2DC1"/>
    <w:rsid w:val="007A45E9"/>
    <w:rsid w:val="007A4C7F"/>
    <w:rsid w:val="007A7CAA"/>
    <w:rsid w:val="007B0CB4"/>
    <w:rsid w:val="007B161D"/>
    <w:rsid w:val="007B3B4C"/>
    <w:rsid w:val="007B43A9"/>
    <w:rsid w:val="007B59CC"/>
    <w:rsid w:val="007B68EB"/>
    <w:rsid w:val="007C0DDE"/>
    <w:rsid w:val="007C15D7"/>
    <w:rsid w:val="007C2378"/>
    <w:rsid w:val="007C590C"/>
    <w:rsid w:val="007C5F33"/>
    <w:rsid w:val="007C72E7"/>
    <w:rsid w:val="007D1499"/>
    <w:rsid w:val="007D14EE"/>
    <w:rsid w:val="007D1B3A"/>
    <w:rsid w:val="007D598E"/>
    <w:rsid w:val="007D6730"/>
    <w:rsid w:val="007E4675"/>
    <w:rsid w:val="007E513C"/>
    <w:rsid w:val="007E72A2"/>
    <w:rsid w:val="007E7EB7"/>
    <w:rsid w:val="007F026C"/>
    <w:rsid w:val="007F3470"/>
    <w:rsid w:val="007F4CF9"/>
    <w:rsid w:val="007F7B8B"/>
    <w:rsid w:val="00800251"/>
    <w:rsid w:val="008012ED"/>
    <w:rsid w:val="00802061"/>
    <w:rsid w:val="008024B1"/>
    <w:rsid w:val="00802A53"/>
    <w:rsid w:val="00805534"/>
    <w:rsid w:val="00806338"/>
    <w:rsid w:val="00812561"/>
    <w:rsid w:val="00812AA5"/>
    <w:rsid w:val="00813C7E"/>
    <w:rsid w:val="0081546A"/>
    <w:rsid w:val="0081637F"/>
    <w:rsid w:val="00816537"/>
    <w:rsid w:val="00816DA7"/>
    <w:rsid w:val="008171E0"/>
    <w:rsid w:val="00820C60"/>
    <w:rsid w:val="00820EC7"/>
    <w:rsid w:val="008239C9"/>
    <w:rsid w:val="00823B15"/>
    <w:rsid w:val="008242DC"/>
    <w:rsid w:val="008261D9"/>
    <w:rsid w:val="00826789"/>
    <w:rsid w:val="00827250"/>
    <w:rsid w:val="00833B81"/>
    <w:rsid w:val="00833F57"/>
    <w:rsid w:val="00837698"/>
    <w:rsid w:val="00840136"/>
    <w:rsid w:val="00842C67"/>
    <w:rsid w:val="00845836"/>
    <w:rsid w:val="00845896"/>
    <w:rsid w:val="00853562"/>
    <w:rsid w:val="0085595A"/>
    <w:rsid w:val="00855EBB"/>
    <w:rsid w:val="00856B66"/>
    <w:rsid w:val="00857D1C"/>
    <w:rsid w:val="00862BB3"/>
    <w:rsid w:val="00864E14"/>
    <w:rsid w:val="00864FEF"/>
    <w:rsid w:val="00865268"/>
    <w:rsid w:val="008667C1"/>
    <w:rsid w:val="008676A1"/>
    <w:rsid w:val="00872AA5"/>
    <w:rsid w:val="00873B1B"/>
    <w:rsid w:val="00876A2C"/>
    <w:rsid w:val="00884284"/>
    <w:rsid w:val="008856A7"/>
    <w:rsid w:val="00885760"/>
    <w:rsid w:val="00891DA6"/>
    <w:rsid w:val="008A22A9"/>
    <w:rsid w:val="008A3249"/>
    <w:rsid w:val="008A3BAF"/>
    <w:rsid w:val="008A3BEF"/>
    <w:rsid w:val="008A41F9"/>
    <w:rsid w:val="008A57B2"/>
    <w:rsid w:val="008A5D64"/>
    <w:rsid w:val="008A6B27"/>
    <w:rsid w:val="008B481B"/>
    <w:rsid w:val="008B6722"/>
    <w:rsid w:val="008C15C5"/>
    <w:rsid w:val="008D796A"/>
    <w:rsid w:val="008D7D46"/>
    <w:rsid w:val="008E1F4F"/>
    <w:rsid w:val="008E214E"/>
    <w:rsid w:val="008E304A"/>
    <w:rsid w:val="008E3575"/>
    <w:rsid w:val="008E447F"/>
    <w:rsid w:val="008E629F"/>
    <w:rsid w:val="008E62F8"/>
    <w:rsid w:val="008E6560"/>
    <w:rsid w:val="008F1107"/>
    <w:rsid w:val="008F1F44"/>
    <w:rsid w:val="008F27B4"/>
    <w:rsid w:val="008F29C9"/>
    <w:rsid w:val="008F4B15"/>
    <w:rsid w:val="008F5E9E"/>
    <w:rsid w:val="008F6C8B"/>
    <w:rsid w:val="00900D11"/>
    <w:rsid w:val="009036C7"/>
    <w:rsid w:val="0090595B"/>
    <w:rsid w:val="00906019"/>
    <w:rsid w:val="00913C30"/>
    <w:rsid w:val="009146AE"/>
    <w:rsid w:val="009159FF"/>
    <w:rsid w:val="009170FD"/>
    <w:rsid w:val="009237C7"/>
    <w:rsid w:val="00923C3C"/>
    <w:rsid w:val="00924638"/>
    <w:rsid w:val="009246D8"/>
    <w:rsid w:val="0092772C"/>
    <w:rsid w:val="009313B1"/>
    <w:rsid w:val="00931C66"/>
    <w:rsid w:val="00931F70"/>
    <w:rsid w:val="00933259"/>
    <w:rsid w:val="009363F2"/>
    <w:rsid w:val="0093794C"/>
    <w:rsid w:val="00940B10"/>
    <w:rsid w:val="00941FBC"/>
    <w:rsid w:val="00942B4B"/>
    <w:rsid w:val="00942CDB"/>
    <w:rsid w:val="009443D5"/>
    <w:rsid w:val="00946360"/>
    <w:rsid w:val="009479C8"/>
    <w:rsid w:val="00950B6A"/>
    <w:rsid w:val="0095281B"/>
    <w:rsid w:val="00952DD9"/>
    <w:rsid w:val="0095344E"/>
    <w:rsid w:val="00953D77"/>
    <w:rsid w:val="00956866"/>
    <w:rsid w:val="00960DE3"/>
    <w:rsid w:val="00962C8B"/>
    <w:rsid w:val="0096511D"/>
    <w:rsid w:val="009661F5"/>
    <w:rsid w:val="009662D4"/>
    <w:rsid w:val="00971D5A"/>
    <w:rsid w:val="00971E0D"/>
    <w:rsid w:val="00972353"/>
    <w:rsid w:val="0097266E"/>
    <w:rsid w:val="00973AD7"/>
    <w:rsid w:val="00973DD4"/>
    <w:rsid w:val="0097559C"/>
    <w:rsid w:val="009767FF"/>
    <w:rsid w:val="00981747"/>
    <w:rsid w:val="009825BC"/>
    <w:rsid w:val="00985A96"/>
    <w:rsid w:val="00987915"/>
    <w:rsid w:val="009906DC"/>
    <w:rsid w:val="009922A4"/>
    <w:rsid w:val="00992635"/>
    <w:rsid w:val="009939E5"/>
    <w:rsid w:val="0099595A"/>
    <w:rsid w:val="00996A00"/>
    <w:rsid w:val="0099737D"/>
    <w:rsid w:val="00997CC6"/>
    <w:rsid w:val="009A09E9"/>
    <w:rsid w:val="009A0D72"/>
    <w:rsid w:val="009A0F49"/>
    <w:rsid w:val="009A2E4B"/>
    <w:rsid w:val="009A5EF6"/>
    <w:rsid w:val="009B105F"/>
    <w:rsid w:val="009B1169"/>
    <w:rsid w:val="009B484A"/>
    <w:rsid w:val="009B7DED"/>
    <w:rsid w:val="009C284D"/>
    <w:rsid w:val="009C5EB4"/>
    <w:rsid w:val="009C608F"/>
    <w:rsid w:val="009C6B6A"/>
    <w:rsid w:val="009D06B9"/>
    <w:rsid w:val="009D26FA"/>
    <w:rsid w:val="009D406B"/>
    <w:rsid w:val="009D509A"/>
    <w:rsid w:val="009D6FD8"/>
    <w:rsid w:val="009E1247"/>
    <w:rsid w:val="009E2679"/>
    <w:rsid w:val="009E269D"/>
    <w:rsid w:val="009E380D"/>
    <w:rsid w:val="009E6609"/>
    <w:rsid w:val="009E7131"/>
    <w:rsid w:val="009E72DF"/>
    <w:rsid w:val="009E7802"/>
    <w:rsid w:val="009F146B"/>
    <w:rsid w:val="009F2279"/>
    <w:rsid w:val="009F3B24"/>
    <w:rsid w:val="009F4836"/>
    <w:rsid w:val="009F4EB1"/>
    <w:rsid w:val="009F7E60"/>
    <w:rsid w:val="009F7E8F"/>
    <w:rsid w:val="00A028E3"/>
    <w:rsid w:val="00A038C7"/>
    <w:rsid w:val="00A05FB2"/>
    <w:rsid w:val="00A07460"/>
    <w:rsid w:val="00A10FB5"/>
    <w:rsid w:val="00A14356"/>
    <w:rsid w:val="00A15CB8"/>
    <w:rsid w:val="00A16DF0"/>
    <w:rsid w:val="00A17212"/>
    <w:rsid w:val="00A17EC8"/>
    <w:rsid w:val="00A211D9"/>
    <w:rsid w:val="00A216AA"/>
    <w:rsid w:val="00A26FC9"/>
    <w:rsid w:val="00A270B3"/>
    <w:rsid w:val="00A272C2"/>
    <w:rsid w:val="00A30032"/>
    <w:rsid w:val="00A30678"/>
    <w:rsid w:val="00A3113B"/>
    <w:rsid w:val="00A3170A"/>
    <w:rsid w:val="00A3375A"/>
    <w:rsid w:val="00A33CD7"/>
    <w:rsid w:val="00A35E81"/>
    <w:rsid w:val="00A36290"/>
    <w:rsid w:val="00A36A51"/>
    <w:rsid w:val="00A40140"/>
    <w:rsid w:val="00A405FB"/>
    <w:rsid w:val="00A40F09"/>
    <w:rsid w:val="00A43238"/>
    <w:rsid w:val="00A4413A"/>
    <w:rsid w:val="00A44AFF"/>
    <w:rsid w:val="00A4761B"/>
    <w:rsid w:val="00A5340A"/>
    <w:rsid w:val="00A5436F"/>
    <w:rsid w:val="00A5535E"/>
    <w:rsid w:val="00A560DD"/>
    <w:rsid w:val="00A56A32"/>
    <w:rsid w:val="00A57064"/>
    <w:rsid w:val="00A618EE"/>
    <w:rsid w:val="00A65395"/>
    <w:rsid w:val="00A70103"/>
    <w:rsid w:val="00A71737"/>
    <w:rsid w:val="00A730F6"/>
    <w:rsid w:val="00A74662"/>
    <w:rsid w:val="00A75E37"/>
    <w:rsid w:val="00A80AD3"/>
    <w:rsid w:val="00A81261"/>
    <w:rsid w:val="00A82255"/>
    <w:rsid w:val="00A847F6"/>
    <w:rsid w:val="00A9286E"/>
    <w:rsid w:val="00A93A50"/>
    <w:rsid w:val="00A93BD8"/>
    <w:rsid w:val="00A967AF"/>
    <w:rsid w:val="00AA16FD"/>
    <w:rsid w:val="00AA27D8"/>
    <w:rsid w:val="00AA4047"/>
    <w:rsid w:val="00AA4FEA"/>
    <w:rsid w:val="00AA5EA2"/>
    <w:rsid w:val="00AA6935"/>
    <w:rsid w:val="00AB3BB9"/>
    <w:rsid w:val="00AB4784"/>
    <w:rsid w:val="00AB66D8"/>
    <w:rsid w:val="00AB6974"/>
    <w:rsid w:val="00AB757F"/>
    <w:rsid w:val="00AC164A"/>
    <w:rsid w:val="00AC1F1C"/>
    <w:rsid w:val="00AC4955"/>
    <w:rsid w:val="00AC6907"/>
    <w:rsid w:val="00AD2A91"/>
    <w:rsid w:val="00AD2E8C"/>
    <w:rsid w:val="00AD6205"/>
    <w:rsid w:val="00AD7995"/>
    <w:rsid w:val="00AE23D9"/>
    <w:rsid w:val="00AF0C2C"/>
    <w:rsid w:val="00AF13C1"/>
    <w:rsid w:val="00AF1BCE"/>
    <w:rsid w:val="00AF203E"/>
    <w:rsid w:val="00AF5107"/>
    <w:rsid w:val="00AF5816"/>
    <w:rsid w:val="00AF6747"/>
    <w:rsid w:val="00B00BAA"/>
    <w:rsid w:val="00B01ACC"/>
    <w:rsid w:val="00B035ED"/>
    <w:rsid w:val="00B055A2"/>
    <w:rsid w:val="00B05D85"/>
    <w:rsid w:val="00B07982"/>
    <w:rsid w:val="00B1042C"/>
    <w:rsid w:val="00B1324F"/>
    <w:rsid w:val="00B170D4"/>
    <w:rsid w:val="00B23C61"/>
    <w:rsid w:val="00B23D0D"/>
    <w:rsid w:val="00B240B7"/>
    <w:rsid w:val="00B261F5"/>
    <w:rsid w:val="00B266A6"/>
    <w:rsid w:val="00B26802"/>
    <w:rsid w:val="00B270A5"/>
    <w:rsid w:val="00B307B9"/>
    <w:rsid w:val="00B30889"/>
    <w:rsid w:val="00B33001"/>
    <w:rsid w:val="00B3593E"/>
    <w:rsid w:val="00B42E7A"/>
    <w:rsid w:val="00B43415"/>
    <w:rsid w:val="00B44B32"/>
    <w:rsid w:val="00B45855"/>
    <w:rsid w:val="00B55B71"/>
    <w:rsid w:val="00B5674B"/>
    <w:rsid w:val="00B574BB"/>
    <w:rsid w:val="00B648C8"/>
    <w:rsid w:val="00B6599C"/>
    <w:rsid w:val="00B66AF7"/>
    <w:rsid w:val="00B66DE4"/>
    <w:rsid w:val="00B741E7"/>
    <w:rsid w:val="00B77656"/>
    <w:rsid w:val="00B837F7"/>
    <w:rsid w:val="00B845C9"/>
    <w:rsid w:val="00B858F8"/>
    <w:rsid w:val="00B93B83"/>
    <w:rsid w:val="00B949C8"/>
    <w:rsid w:val="00B94EFC"/>
    <w:rsid w:val="00B9561D"/>
    <w:rsid w:val="00B97C0B"/>
    <w:rsid w:val="00BA41D9"/>
    <w:rsid w:val="00BA5033"/>
    <w:rsid w:val="00BA5D1B"/>
    <w:rsid w:val="00BA5FC1"/>
    <w:rsid w:val="00BA7DC6"/>
    <w:rsid w:val="00BB0188"/>
    <w:rsid w:val="00BB4372"/>
    <w:rsid w:val="00BB4C6B"/>
    <w:rsid w:val="00BB7CEB"/>
    <w:rsid w:val="00BB7DB3"/>
    <w:rsid w:val="00BC3411"/>
    <w:rsid w:val="00BC6DD8"/>
    <w:rsid w:val="00BD00FF"/>
    <w:rsid w:val="00BD0DD4"/>
    <w:rsid w:val="00BD142C"/>
    <w:rsid w:val="00BD1731"/>
    <w:rsid w:val="00BD3792"/>
    <w:rsid w:val="00BD4E1B"/>
    <w:rsid w:val="00BD4EE0"/>
    <w:rsid w:val="00BE314B"/>
    <w:rsid w:val="00BE64CE"/>
    <w:rsid w:val="00BE7D6A"/>
    <w:rsid w:val="00BF0C46"/>
    <w:rsid w:val="00BF138B"/>
    <w:rsid w:val="00BF14A7"/>
    <w:rsid w:val="00BF27BC"/>
    <w:rsid w:val="00BF29AE"/>
    <w:rsid w:val="00BF37AA"/>
    <w:rsid w:val="00BF4CEB"/>
    <w:rsid w:val="00BF5F58"/>
    <w:rsid w:val="00C03B39"/>
    <w:rsid w:val="00C047AE"/>
    <w:rsid w:val="00C04C0A"/>
    <w:rsid w:val="00C0746A"/>
    <w:rsid w:val="00C077BD"/>
    <w:rsid w:val="00C106A4"/>
    <w:rsid w:val="00C11228"/>
    <w:rsid w:val="00C112F9"/>
    <w:rsid w:val="00C12271"/>
    <w:rsid w:val="00C12893"/>
    <w:rsid w:val="00C160A9"/>
    <w:rsid w:val="00C2118A"/>
    <w:rsid w:val="00C23C79"/>
    <w:rsid w:val="00C24950"/>
    <w:rsid w:val="00C24D16"/>
    <w:rsid w:val="00C268C2"/>
    <w:rsid w:val="00C373FE"/>
    <w:rsid w:val="00C41BFA"/>
    <w:rsid w:val="00C4247B"/>
    <w:rsid w:val="00C44CDF"/>
    <w:rsid w:val="00C46473"/>
    <w:rsid w:val="00C47A0D"/>
    <w:rsid w:val="00C504E4"/>
    <w:rsid w:val="00C50747"/>
    <w:rsid w:val="00C51D30"/>
    <w:rsid w:val="00C56CB6"/>
    <w:rsid w:val="00C57D3F"/>
    <w:rsid w:val="00C61CEF"/>
    <w:rsid w:val="00C630DF"/>
    <w:rsid w:val="00C64F32"/>
    <w:rsid w:val="00C66A2A"/>
    <w:rsid w:val="00C71628"/>
    <w:rsid w:val="00C72B6C"/>
    <w:rsid w:val="00C72C71"/>
    <w:rsid w:val="00C73DD6"/>
    <w:rsid w:val="00C767D0"/>
    <w:rsid w:val="00C814C1"/>
    <w:rsid w:val="00C81973"/>
    <w:rsid w:val="00C81E09"/>
    <w:rsid w:val="00C83010"/>
    <w:rsid w:val="00C83FFE"/>
    <w:rsid w:val="00C848C8"/>
    <w:rsid w:val="00C851F7"/>
    <w:rsid w:val="00C865BD"/>
    <w:rsid w:val="00C86ACF"/>
    <w:rsid w:val="00C91E4E"/>
    <w:rsid w:val="00C92CD9"/>
    <w:rsid w:val="00C93C0C"/>
    <w:rsid w:val="00C96ACE"/>
    <w:rsid w:val="00C96EA4"/>
    <w:rsid w:val="00C97447"/>
    <w:rsid w:val="00C97666"/>
    <w:rsid w:val="00C97948"/>
    <w:rsid w:val="00CA050A"/>
    <w:rsid w:val="00CA1D89"/>
    <w:rsid w:val="00CA4969"/>
    <w:rsid w:val="00CA5310"/>
    <w:rsid w:val="00CA5AAC"/>
    <w:rsid w:val="00CB1016"/>
    <w:rsid w:val="00CB2660"/>
    <w:rsid w:val="00CB5B6B"/>
    <w:rsid w:val="00CB7871"/>
    <w:rsid w:val="00CC0E18"/>
    <w:rsid w:val="00CD0A37"/>
    <w:rsid w:val="00CD0B5E"/>
    <w:rsid w:val="00CD0C24"/>
    <w:rsid w:val="00CD0D0E"/>
    <w:rsid w:val="00CD3160"/>
    <w:rsid w:val="00CD3EAC"/>
    <w:rsid w:val="00CD4A25"/>
    <w:rsid w:val="00CE099D"/>
    <w:rsid w:val="00CE0BA2"/>
    <w:rsid w:val="00CE0C26"/>
    <w:rsid w:val="00CE0E67"/>
    <w:rsid w:val="00CE45D6"/>
    <w:rsid w:val="00CE61FA"/>
    <w:rsid w:val="00CE68F7"/>
    <w:rsid w:val="00CE77F8"/>
    <w:rsid w:val="00CF78C5"/>
    <w:rsid w:val="00D00BD9"/>
    <w:rsid w:val="00D03052"/>
    <w:rsid w:val="00D040A3"/>
    <w:rsid w:val="00D04F7A"/>
    <w:rsid w:val="00D0584B"/>
    <w:rsid w:val="00D05C6F"/>
    <w:rsid w:val="00D07C57"/>
    <w:rsid w:val="00D11D90"/>
    <w:rsid w:val="00D12806"/>
    <w:rsid w:val="00D14054"/>
    <w:rsid w:val="00D14170"/>
    <w:rsid w:val="00D2225C"/>
    <w:rsid w:val="00D24E4E"/>
    <w:rsid w:val="00D35840"/>
    <w:rsid w:val="00D359B8"/>
    <w:rsid w:val="00D3638E"/>
    <w:rsid w:val="00D363C2"/>
    <w:rsid w:val="00D40F2D"/>
    <w:rsid w:val="00D4321A"/>
    <w:rsid w:val="00D446A5"/>
    <w:rsid w:val="00D44D37"/>
    <w:rsid w:val="00D4787A"/>
    <w:rsid w:val="00D57A21"/>
    <w:rsid w:val="00D62275"/>
    <w:rsid w:val="00D63EC7"/>
    <w:rsid w:val="00D64668"/>
    <w:rsid w:val="00D721D2"/>
    <w:rsid w:val="00D739E2"/>
    <w:rsid w:val="00D7537C"/>
    <w:rsid w:val="00D76328"/>
    <w:rsid w:val="00D772A8"/>
    <w:rsid w:val="00D821C0"/>
    <w:rsid w:val="00D867E1"/>
    <w:rsid w:val="00D87964"/>
    <w:rsid w:val="00D90175"/>
    <w:rsid w:val="00D938DA"/>
    <w:rsid w:val="00D938ED"/>
    <w:rsid w:val="00D94442"/>
    <w:rsid w:val="00D97A56"/>
    <w:rsid w:val="00D97DCD"/>
    <w:rsid w:val="00DA5BA6"/>
    <w:rsid w:val="00DB1F50"/>
    <w:rsid w:val="00DC0D5E"/>
    <w:rsid w:val="00DC1401"/>
    <w:rsid w:val="00DC305C"/>
    <w:rsid w:val="00DC3A37"/>
    <w:rsid w:val="00DC4F56"/>
    <w:rsid w:val="00DC68FD"/>
    <w:rsid w:val="00DC7D4A"/>
    <w:rsid w:val="00DD0614"/>
    <w:rsid w:val="00DD0C57"/>
    <w:rsid w:val="00DD1DA3"/>
    <w:rsid w:val="00DD1ECF"/>
    <w:rsid w:val="00DD3CEA"/>
    <w:rsid w:val="00DD40C4"/>
    <w:rsid w:val="00DD5CB9"/>
    <w:rsid w:val="00DE19AE"/>
    <w:rsid w:val="00DE2354"/>
    <w:rsid w:val="00DE45F8"/>
    <w:rsid w:val="00DE4911"/>
    <w:rsid w:val="00DE522A"/>
    <w:rsid w:val="00DF002F"/>
    <w:rsid w:val="00DF1811"/>
    <w:rsid w:val="00DF27D3"/>
    <w:rsid w:val="00DF28C3"/>
    <w:rsid w:val="00DF32F9"/>
    <w:rsid w:val="00DF3C8A"/>
    <w:rsid w:val="00DF64B2"/>
    <w:rsid w:val="00DF6796"/>
    <w:rsid w:val="00E00C2F"/>
    <w:rsid w:val="00E00D99"/>
    <w:rsid w:val="00E01B4B"/>
    <w:rsid w:val="00E03C1E"/>
    <w:rsid w:val="00E05766"/>
    <w:rsid w:val="00E104C5"/>
    <w:rsid w:val="00E10C95"/>
    <w:rsid w:val="00E11197"/>
    <w:rsid w:val="00E12FAD"/>
    <w:rsid w:val="00E1412A"/>
    <w:rsid w:val="00E16856"/>
    <w:rsid w:val="00E207F5"/>
    <w:rsid w:val="00E23C41"/>
    <w:rsid w:val="00E253FF"/>
    <w:rsid w:val="00E31CAA"/>
    <w:rsid w:val="00E32034"/>
    <w:rsid w:val="00E345E5"/>
    <w:rsid w:val="00E34B04"/>
    <w:rsid w:val="00E34CF6"/>
    <w:rsid w:val="00E37FDC"/>
    <w:rsid w:val="00E40CFE"/>
    <w:rsid w:val="00E41C55"/>
    <w:rsid w:val="00E43574"/>
    <w:rsid w:val="00E4770C"/>
    <w:rsid w:val="00E47B8A"/>
    <w:rsid w:val="00E51B96"/>
    <w:rsid w:val="00E543EE"/>
    <w:rsid w:val="00E56874"/>
    <w:rsid w:val="00E61505"/>
    <w:rsid w:val="00E6160A"/>
    <w:rsid w:val="00E635B3"/>
    <w:rsid w:val="00E65462"/>
    <w:rsid w:val="00E66341"/>
    <w:rsid w:val="00E666AA"/>
    <w:rsid w:val="00E66F41"/>
    <w:rsid w:val="00E67D12"/>
    <w:rsid w:val="00E7365C"/>
    <w:rsid w:val="00E75220"/>
    <w:rsid w:val="00E80424"/>
    <w:rsid w:val="00E80509"/>
    <w:rsid w:val="00E83418"/>
    <w:rsid w:val="00E8411F"/>
    <w:rsid w:val="00E86EA1"/>
    <w:rsid w:val="00E90C38"/>
    <w:rsid w:val="00E9148B"/>
    <w:rsid w:val="00E92390"/>
    <w:rsid w:val="00E92D0E"/>
    <w:rsid w:val="00E9344E"/>
    <w:rsid w:val="00E97341"/>
    <w:rsid w:val="00EA2595"/>
    <w:rsid w:val="00EA260D"/>
    <w:rsid w:val="00EA2771"/>
    <w:rsid w:val="00EA3551"/>
    <w:rsid w:val="00EA5026"/>
    <w:rsid w:val="00EA6A44"/>
    <w:rsid w:val="00EA6F9B"/>
    <w:rsid w:val="00EB4B31"/>
    <w:rsid w:val="00EB552D"/>
    <w:rsid w:val="00EB6E83"/>
    <w:rsid w:val="00EC0FEB"/>
    <w:rsid w:val="00EC1ECA"/>
    <w:rsid w:val="00EC3D5F"/>
    <w:rsid w:val="00EC654E"/>
    <w:rsid w:val="00EC7E82"/>
    <w:rsid w:val="00ED026D"/>
    <w:rsid w:val="00ED04C1"/>
    <w:rsid w:val="00ED06E9"/>
    <w:rsid w:val="00ED4839"/>
    <w:rsid w:val="00ED6294"/>
    <w:rsid w:val="00EE498A"/>
    <w:rsid w:val="00EE54CA"/>
    <w:rsid w:val="00EE5917"/>
    <w:rsid w:val="00EE7CC0"/>
    <w:rsid w:val="00EE7E32"/>
    <w:rsid w:val="00EF7D37"/>
    <w:rsid w:val="00F035AC"/>
    <w:rsid w:val="00F03E9F"/>
    <w:rsid w:val="00F05C17"/>
    <w:rsid w:val="00F06B84"/>
    <w:rsid w:val="00F10176"/>
    <w:rsid w:val="00F106ED"/>
    <w:rsid w:val="00F10AF9"/>
    <w:rsid w:val="00F11B48"/>
    <w:rsid w:val="00F13965"/>
    <w:rsid w:val="00F13BCD"/>
    <w:rsid w:val="00F15503"/>
    <w:rsid w:val="00F17269"/>
    <w:rsid w:val="00F214AA"/>
    <w:rsid w:val="00F24ED4"/>
    <w:rsid w:val="00F315B2"/>
    <w:rsid w:val="00F34C70"/>
    <w:rsid w:val="00F35A4C"/>
    <w:rsid w:val="00F362AD"/>
    <w:rsid w:val="00F36BBF"/>
    <w:rsid w:val="00F40A88"/>
    <w:rsid w:val="00F40B12"/>
    <w:rsid w:val="00F47803"/>
    <w:rsid w:val="00F50440"/>
    <w:rsid w:val="00F521DE"/>
    <w:rsid w:val="00F556D4"/>
    <w:rsid w:val="00F6321C"/>
    <w:rsid w:val="00F640D5"/>
    <w:rsid w:val="00F66AEC"/>
    <w:rsid w:val="00F6794F"/>
    <w:rsid w:val="00F67E81"/>
    <w:rsid w:val="00F713ED"/>
    <w:rsid w:val="00F74400"/>
    <w:rsid w:val="00F75EF6"/>
    <w:rsid w:val="00F77112"/>
    <w:rsid w:val="00F8001D"/>
    <w:rsid w:val="00F80281"/>
    <w:rsid w:val="00F8103D"/>
    <w:rsid w:val="00F833C1"/>
    <w:rsid w:val="00F84095"/>
    <w:rsid w:val="00F8555D"/>
    <w:rsid w:val="00F92483"/>
    <w:rsid w:val="00F974D5"/>
    <w:rsid w:val="00FA42A0"/>
    <w:rsid w:val="00FA5310"/>
    <w:rsid w:val="00FA55FB"/>
    <w:rsid w:val="00FB3C31"/>
    <w:rsid w:val="00FB3C61"/>
    <w:rsid w:val="00FB3F42"/>
    <w:rsid w:val="00FB49A9"/>
    <w:rsid w:val="00FB5471"/>
    <w:rsid w:val="00FB604E"/>
    <w:rsid w:val="00FB6B5F"/>
    <w:rsid w:val="00FB7723"/>
    <w:rsid w:val="00FC0CDD"/>
    <w:rsid w:val="00FC2754"/>
    <w:rsid w:val="00FC2AAE"/>
    <w:rsid w:val="00FC4C1F"/>
    <w:rsid w:val="00FC7343"/>
    <w:rsid w:val="00FD04F5"/>
    <w:rsid w:val="00FD0BA9"/>
    <w:rsid w:val="00FD7E4D"/>
    <w:rsid w:val="00FE5C4C"/>
    <w:rsid w:val="00FE793A"/>
    <w:rsid w:val="00FF1F94"/>
    <w:rsid w:val="00FF550B"/>
    <w:rsid w:val="00FF5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C0392C6"/>
  <w15:docId w15:val="{1832CE65-64CD-410C-AAEE-EB91DCB3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9C8"/>
    <w:pPr>
      <w:tabs>
        <w:tab w:val="left" w:pos="1247"/>
        <w:tab w:val="left" w:pos="1814"/>
        <w:tab w:val="left" w:pos="2381"/>
        <w:tab w:val="left" w:pos="2948"/>
        <w:tab w:val="left" w:pos="3515"/>
      </w:tabs>
    </w:pPr>
    <w:rPr>
      <w:lang w:val="fr-FR"/>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rPr>
  </w:style>
  <w:style w:type="paragraph" w:styleId="Heading3">
    <w:name w:val="heading 3"/>
    <w:basedOn w:val="Normal"/>
    <w:next w:val="Normal"/>
    <w:qFormat/>
    <w:rsid w:val="009479C8"/>
    <w:pPr>
      <w:spacing w:after="120"/>
      <w:ind w:left="1247" w:hanging="680"/>
      <w:outlineLvl w:val="2"/>
    </w:pPr>
    <w:rPr>
      <w:b/>
    </w:rPr>
  </w:style>
  <w:style w:type="paragraph" w:styleId="Heading4">
    <w:name w:val="heading 4"/>
    <w:basedOn w:val="Heading3"/>
    <w:next w:val="Normal"/>
    <w:qFormat/>
    <w:rsid w:val="009479C8"/>
    <w:pPr>
      <w:keepNext/>
      <w:outlineLvl w:val="3"/>
    </w:pPr>
  </w:style>
  <w:style w:type="paragraph" w:styleId="Heading5">
    <w:name w:val="heading 5"/>
    <w:basedOn w:val="Normal"/>
    <w:next w:val="Normal"/>
    <w:qFormat/>
    <w:rsid w:val="007774FB"/>
    <w:pPr>
      <w:keepNext/>
      <w:outlineLvl w:val="4"/>
    </w:pPr>
    <w:rPr>
      <w:rFonts w:ascii="Univers" w:hAnsi="Univers"/>
      <w:b/>
    </w:rPr>
  </w:style>
  <w:style w:type="paragraph" w:styleId="Heading6">
    <w:name w:val="heading 6"/>
    <w:basedOn w:val="Normal"/>
    <w:next w:val="Normal"/>
    <w:qFormat/>
    <w:rsid w:val="007774FB"/>
    <w:pPr>
      <w:keepNext/>
      <w:ind w:left="578"/>
      <w:outlineLvl w:val="5"/>
    </w:pPr>
    <w:rPr>
      <w:b/>
      <w:bCs/>
    </w:rPr>
  </w:style>
  <w:style w:type="paragraph" w:styleId="Heading7">
    <w:name w:val="heading 7"/>
    <w:basedOn w:val="Normal"/>
    <w:next w:val="Normal"/>
    <w:qFormat/>
    <w:rsid w:val="009479C8"/>
    <w:pPr>
      <w:keepNext/>
      <w:widowControl w:val="0"/>
      <w:jc w:val="center"/>
      <w:outlineLvl w:val="6"/>
    </w:pPr>
    <w:rPr>
      <w:snapToGrid w:val="0"/>
      <w:u w:val="single"/>
      <w:lang w:val="en-US"/>
    </w:rPr>
  </w:style>
  <w:style w:type="paragraph" w:styleId="Heading8">
    <w:name w:val="heading 8"/>
    <w:basedOn w:val="Normal"/>
    <w:next w:val="Normal"/>
    <w:qFormat/>
    <w:rsid w:val="009479C8"/>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9479C8"/>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Helvetica" w:hAnsi="Helvetica"/>
        <w:b/>
        <w:i w:val="0"/>
        <w:caps/>
        <w:smallCaps w:val="0"/>
        <w:color w:val="auto"/>
        <w:sz w:val="27"/>
        <w:szCs w:val="27"/>
      </w:rPr>
    </w:tblStylePr>
    <w:tblStylePr w:type="lastRow">
      <w:pPr>
        <w:wordWrap/>
        <w:ind w:rightChars="0" w:right="567"/>
      </w:pPr>
      <w:rPr>
        <w:rFonts w:ascii="Helvetica" w:hAnsi="Helvetica"/>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Helvetica" w:hAnsi="Helvetica"/>
        <w:b/>
        <w:i w:val="0"/>
        <w:color w:val="auto"/>
        <w:sz w:val="64"/>
        <w:szCs w:val="64"/>
      </w:rPr>
    </w:tblStylePr>
    <w:tblStylePr w:type="nwCell">
      <w:rPr>
        <w:rFonts w:ascii="Helvetica" w:hAnsi="Helvetica"/>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9479C8"/>
    <w:pPr>
      <w:keepNext/>
      <w:keepLines/>
      <w:suppressAutoHyphens/>
      <w:ind w:right="3402"/>
    </w:pPr>
    <w:rPr>
      <w:b/>
    </w:rPr>
  </w:style>
  <w:style w:type="paragraph" w:customStyle="1" w:styleId="AATitle2">
    <w:name w:val="AA_Title2"/>
    <w:basedOn w:val="AATitle"/>
    <w:rsid w:val="009479C8"/>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rsid w:val="007774FB"/>
    <w:pPr>
      <w:keepNext/>
      <w:keepLines/>
      <w:tabs>
        <w:tab w:val="right" w:pos="851"/>
      </w:tabs>
      <w:suppressAutoHyphens/>
      <w:spacing w:before="80" w:after="120"/>
      <w:ind w:left="1247" w:right="284" w:hanging="1247"/>
    </w:pPr>
    <w:rPr>
      <w:b/>
    </w:rPr>
  </w:style>
  <w:style w:type="paragraph" w:customStyle="1" w:styleId="CH3">
    <w:name w:val="CH3"/>
    <w:basedOn w:val="Normal"/>
    <w:next w:val="Normal"/>
    <w:rsid w:val="009479C8"/>
    <w:pPr>
      <w:keepNext/>
      <w:keepLines/>
      <w:tabs>
        <w:tab w:val="right" w:pos="851"/>
      </w:tabs>
      <w:suppressAutoHyphens/>
      <w:spacing w:after="120"/>
      <w:ind w:left="1247" w:right="284" w:hanging="1247"/>
    </w:pPr>
    <w:rPr>
      <w:b/>
    </w:rPr>
  </w:style>
  <w:style w:type="paragraph" w:customStyle="1" w:styleId="CH4">
    <w:name w:val="CH4"/>
    <w:basedOn w:val="Normal"/>
    <w:next w:val="Normal"/>
    <w:rsid w:val="009479C8"/>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9479C8"/>
    <w:pPr>
      <w:keepNext/>
      <w:keepLines/>
      <w:tabs>
        <w:tab w:val="right" w:pos="851"/>
      </w:tabs>
      <w:suppressAutoHyphens/>
      <w:spacing w:after="120"/>
      <w:ind w:left="1247" w:right="284" w:hanging="1247"/>
    </w:pPr>
    <w:rPr>
      <w:b/>
    </w:rPr>
  </w:style>
  <w:style w:type="paragraph" w:styleId="Footer">
    <w:name w:val="footer"/>
    <w:basedOn w:val="Normal"/>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semiHidden/>
    <w:rsid w:val="007774FB"/>
    <w:rPr>
      <w:rFonts w:ascii="Times New Roman" w:hAnsi="Times New Roman"/>
      <w:color w:val="auto"/>
      <w:sz w:val="20"/>
      <w:szCs w:val="18"/>
      <w:vertAlign w:val="superscript"/>
    </w:rPr>
  </w:style>
  <w:style w:type="paragraph" w:styleId="FootnoteText">
    <w:name w:val="footnote text"/>
    <w:basedOn w:val="Normal"/>
    <w:semiHidden/>
    <w:rsid w:val="007774FB"/>
    <w:pPr>
      <w:spacing w:before="20" w:after="40"/>
      <w:ind w:left="1247"/>
    </w:pPr>
    <w:rPr>
      <w:sz w:val="18"/>
    </w:rPr>
  </w:style>
  <w:style w:type="paragraph" w:styleId="Header">
    <w:name w:val="header"/>
    <w:basedOn w:val="Normal"/>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3"/>
      </w:numPr>
    </w:pPr>
  </w:style>
  <w:style w:type="paragraph" w:customStyle="1" w:styleId="NormalNonumber">
    <w:name w:val="Normal_No_number"/>
    <w:basedOn w:val="Normal"/>
    <w:link w:val="NormalNonumberChar"/>
    <w:autoRedefine/>
    <w:rsid w:val="00E1412A"/>
    <w:pPr>
      <w:tabs>
        <w:tab w:val="left" w:pos="4082"/>
      </w:tabs>
      <w:spacing w:after="120"/>
      <w:ind w:left="1247" w:firstLine="624"/>
    </w:pPr>
    <w:rPr>
      <w:sz w:val="20"/>
      <w:szCs w:val="20"/>
      <w:lang w:val="en-GB"/>
    </w:rPr>
  </w:style>
  <w:style w:type="paragraph" w:customStyle="1" w:styleId="Normalnumber">
    <w:name w:val="Normal_number"/>
    <w:basedOn w:val="Normal"/>
    <w:link w:val="NormalnumberChar"/>
    <w:rsid w:val="002E3CBA"/>
    <w:pPr>
      <w:numPr>
        <w:numId w:val="40"/>
      </w:numPr>
      <w:tabs>
        <w:tab w:val="clear" w:pos="1247"/>
        <w:tab w:val="clear" w:pos="1814"/>
        <w:tab w:val="clear" w:pos="2381"/>
        <w:tab w:val="clear" w:pos="2948"/>
        <w:tab w:val="clear" w:pos="3515"/>
        <w:tab w:val="left" w:pos="624"/>
      </w:tabs>
      <w:spacing w:after="120"/>
    </w:pPr>
    <w:rPr>
      <w:sz w:val="20"/>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9479C8"/>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9479C8"/>
    <w:pPr>
      <w:keepNext/>
      <w:keepLines/>
      <w:suppressAutoHyphens/>
      <w:spacing w:after="60"/>
      <w:ind w:left="1247"/>
    </w:pPr>
    <w:rPr>
      <w:b/>
      <w:bCs/>
    </w:rPr>
  </w:style>
  <w:style w:type="paragraph" w:customStyle="1" w:styleId="Titlefigure">
    <w:name w:val="Title_figure"/>
    <w:basedOn w:val="Titletable"/>
    <w:next w:val="NormalNonumber"/>
    <w:rsid w:val="009479C8"/>
    <w:rPr>
      <w:bCs w:val="0"/>
    </w:rPr>
  </w:style>
  <w:style w:type="paragraph" w:styleId="TOC1">
    <w:name w:val="toc 1"/>
    <w:basedOn w:val="Normal"/>
    <w:next w:val="Normal"/>
    <w:rsid w:val="009479C8"/>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9479C8"/>
    <w:pPr>
      <w:tabs>
        <w:tab w:val="clear" w:pos="1814"/>
        <w:tab w:val="clear" w:pos="2948"/>
        <w:tab w:val="clear" w:pos="3515"/>
        <w:tab w:val="right" w:leader="dot" w:pos="9486"/>
      </w:tabs>
      <w:ind w:left="2381" w:hanging="567"/>
    </w:pPr>
  </w:style>
  <w:style w:type="paragraph" w:styleId="TOC3">
    <w:name w:val="toc 3"/>
    <w:basedOn w:val="Normal"/>
    <w:next w:val="Normal"/>
    <w:rsid w:val="009479C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9479C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uiPriority w:val="99"/>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rsid w:val="0005232B"/>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paragraph" w:customStyle="1" w:styleId="Normal-pool">
    <w:name w:val="Normal-pool"/>
    <w:rsid w:val="00885760"/>
    <w:pPr>
      <w:tabs>
        <w:tab w:val="left" w:pos="1247"/>
        <w:tab w:val="left" w:pos="1814"/>
        <w:tab w:val="left" w:pos="2381"/>
        <w:tab w:val="left" w:pos="2948"/>
        <w:tab w:val="left" w:pos="3515"/>
        <w:tab w:val="left" w:pos="4082"/>
      </w:tabs>
    </w:pPr>
    <w:rPr>
      <w:sz w:val="20"/>
      <w:lang w:val="en-GB"/>
    </w:rPr>
  </w:style>
  <w:style w:type="paragraph" w:customStyle="1" w:styleId="ColorfulList-Accent11">
    <w:name w:val="Colorful List - Accent 11"/>
    <w:basedOn w:val="Normal"/>
    <w:uiPriority w:val="34"/>
    <w:qFormat/>
    <w:rsid w:val="009479C8"/>
    <w:pPr>
      <w:ind w:left="720"/>
    </w:pPr>
  </w:style>
  <w:style w:type="character" w:styleId="CommentReference">
    <w:name w:val="annotation reference"/>
    <w:rsid w:val="004D2552"/>
    <w:rPr>
      <w:sz w:val="16"/>
      <w:szCs w:val="16"/>
    </w:rPr>
  </w:style>
  <w:style w:type="paragraph" w:styleId="CommentText">
    <w:name w:val="annotation text"/>
    <w:basedOn w:val="Normal"/>
    <w:link w:val="CommentTextChar"/>
    <w:rsid w:val="009479C8"/>
  </w:style>
  <w:style w:type="character" w:customStyle="1" w:styleId="CommentTextChar">
    <w:name w:val="Comment Text Char"/>
    <w:link w:val="CommentText"/>
    <w:rsid w:val="004D2552"/>
    <w:rPr>
      <w:lang w:val="fr-FR"/>
    </w:rPr>
  </w:style>
  <w:style w:type="paragraph" w:styleId="CommentSubject">
    <w:name w:val="annotation subject"/>
    <w:basedOn w:val="CommentText"/>
    <w:next w:val="CommentText"/>
    <w:link w:val="CommentSubjectChar"/>
    <w:rsid w:val="009479C8"/>
    <w:rPr>
      <w:b/>
      <w:bCs/>
    </w:rPr>
  </w:style>
  <w:style w:type="character" w:customStyle="1" w:styleId="CommentSubjectChar">
    <w:name w:val="Comment Subject Char"/>
    <w:link w:val="CommentSubject"/>
    <w:rsid w:val="004D2552"/>
    <w:rPr>
      <w:b/>
      <w:bCs/>
      <w:lang w:val="fr-FR"/>
    </w:rPr>
  </w:style>
  <w:style w:type="character" w:customStyle="1" w:styleId="NormalnumberChar">
    <w:name w:val="Normal_number Char"/>
    <w:link w:val="Normalnumber"/>
    <w:locked/>
    <w:rsid w:val="002E3CBA"/>
    <w:rPr>
      <w:sz w:val="20"/>
    </w:rPr>
  </w:style>
  <w:style w:type="paragraph" w:customStyle="1" w:styleId="NoteLevel11">
    <w:name w:val="Note Level 11"/>
    <w:basedOn w:val="Normal"/>
    <w:uiPriority w:val="99"/>
    <w:unhideWhenUsed/>
    <w:rsid w:val="00DF32F9"/>
    <w:pPr>
      <w:keepNext/>
      <w:numPr>
        <w:numId w:val="5"/>
      </w:numPr>
      <w:tabs>
        <w:tab w:val="clear" w:pos="1247"/>
        <w:tab w:val="clear" w:pos="1814"/>
        <w:tab w:val="clear" w:pos="2381"/>
        <w:tab w:val="clear" w:pos="2948"/>
        <w:tab w:val="clear" w:pos="3515"/>
      </w:tabs>
      <w:contextualSpacing/>
      <w:outlineLvl w:val="0"/>
    </w:pPr>
    <w:rPr>
      <w:rFonts w:ascii="Verdana" w:eastAsiaTheme="minorEastAsia" w:hAnsi="Verdana" w:cstheme="minorBidi"/>
      <w:lang w:val="en-GB" w:eastAsia="fr-FR"/>
    </w:rPr>
  </w:style>
  <w:style w:type="paragraph" w:customStyle="1" w:styleId="NoteLevel21">
    <w:name w:val="Note Level 21"/>
    <w:basedOn w:val="Normal"/>
    <w:uiPriority w:val="99"/>
    <w:unhideWhenUsed/>
    <w:rsid w:val="00DF32F9"/>
    <w:pPr>
      <w:keepNext/>
      <w:numPr>
        <w:ilvl w:val="1"/>
        <w:numId w:val="5"/>
      </w:numPr>
      <w:tabs>
        <w:tab w:val="clear" w:pos="1247"/>
        <w:tab w:val="clear" w:pos="1814"/>
        <w:tab w:val="clear" w:pos="2381"/>
        <w:tab w:val="clear" w:pos="2948"/>
        <w:tab w:val="clear" w:pos="3515"/>
      </w:tabs>
      <w:contextualSpacing/>
      <w:outlineLvl w:val="1"/>
    </w:pPr>
    <w:rPr>
      <w:rFonts w:ascii="Verdana" w:eastAsiaTheme="minorEastAsia" w:hAnsi="Verdana" w:cstheme="minorBidi"/>
      <w:lang w:val="en-GB" w:eastAsia="fr-FR"/>
    </w:rPr>
  </w:style>
  <w:style w:type="paragraph" w:customStyle="1" w:styleId="NoteLevel31">
    <w:name w:val="Note Level 31"/>
    <w:basedOn w:val="Normal"/>
    <w:uiPriority w:val="99"/>
    <w:unhideWhenUsed/>
    <w:rsid w:val="00DF32F9"/>
    <w:pPr>
      <w:keepNext/>
      <w:numPr>
        <w:ilvl w:val="2"/>
        <w:numId w:val="5"/>
      </w:numPr>
      <w:tabs>
        <w:tab w:val="clear" w:pos="1247"/>
        <w:tab w:val="clear" w:pos="1814"/>
        <w:tab w:val="clear" w:pos="2381"/>
        <w:tab w:val="clear" w:pos="2948"/>
        <w:tab w:val="clear" w:pos="3515"/>
      </w:tabs>
      <w:contextualSpacing/>
      <w:outlineLvl w:val="2"/>
    </w:pPr>
    <w:rPr>
      <w:rFonts w:ascii="Verdana" w:eastAsiaTheme="minorEastAsia" w:hAnsi="Verdana" w:cstheme="minorBidi"/>
      <w:lang w:val="en-GB" w:eastAsia="fr-FR"/>
    </w:rPr>
  </w:style>
  <w:style w:type="paragraph" w:customStyle="1" w:styleId="NoteLevel41">
    <w:name w:val="Note Level 41"/>
    <w:basedOn w:val="Normal"/>
    <w:uiPriority w:val="99"/>
    <w:unhideWhenUsed/>
    <w:rsid w:val="00DF32F9"/>
    <w:pPr>
      <w:keepNext/>
      <w:numPr>
        <w:ilvl w:val="3"/>
        <w:numId w:val="5"/>
      </w:numPr>
      <w:tabs>
        <w:tab w:val="clear" w:pos="1247"/>
        <w:tab w:val="clear" w:pos="1814"/>
        <w:tab w:val="clear" w:pos="2381"/>
        <w:tab w:val="clear" w:pos="2948"/>
        <w:tab w:val="clear" w:pos="3515"/>
      </w:tabs>
      <w:contextualSpacing/>
      <w:outlineLvl w:val="3"/>
    </w:pPr>
    <w:rPr>
      <w:rFonts w:ascii="Verdana" w:eastAsiaTheme="minorEastAsia" w:hAnsi="Verdana" w:cstheme="minorBidi"/>
      <w:lang w:val="en-GB" w:eastAsia="fr-FR"/>
    </w:rPr>
  </w:style>
  <w:style w:type="paragraph" w:customStyle="1" w:styleId="NoteLevel51">
    <w:name w:val="Note Level 51"/>
    <w:basedOn w:val="Normal"/>
    <w:uiPriority w:val="99"/>
    <w:unhideWhenUsed/>
    <w:rsid w:val="00DF32F9"/>
    <w:pPr>
      <w:keepNext/>
      <w:numPr>
        <w:ilvl w:val="4"/>
        <w:numId w:val="5"/>
      </w:numPr>
      <w:tabs>
        <w:tab w:val="clear" w:pos="1247"/>
        <w:tab w:val="clear" w:pos="1814"/>
        <w:tab w:val="clear" w:pos="2381"/>
        <w:tab w:val="clear" w:pos="2948"/>
        <w:tab w:val="clear" w:pos="3515"/>
      </w:tabs>
      <w:contextualSpacing/>
      <w:outlineLvl w:val="4"/>
    </w:pPr>
    <w:rPr>
      <w:rFonts w:ascii="Verdana" w:eastAsiaTheme="minorEastAsia" w:hAnsi="Verdana" w:cstheme="minorBidi"/>
      <w:lang w:val="en-GB" w:eastAsia="fr-FR"/>
    </w:rPr>
  </w:style>
  <w:style w:type="paragraph" w:customStyle="1" w:styleId="NoteLevel61">
    <w:name w:val="Note Level 61"/>
    <w:basedOn w:val="Normal"/>
    <w:uiPriority w:val="99"/>
    <w:unhideWhenUsed/>
    <w:rsid w:val="00DF32F9"/>
    <w:pPr>
      <w:keepNext/>
      <w:numPr>
        <w:ilvl w:val="5"/>
        <w:numId w:val="5"/>
      </w:numPr>
      <w:tabs>
        <w:tab w:val="clear" w:pos="1247"/>
        <w:tab w:val="clear" w:pos="1814"/>
        <w:tab w:val="clear" w:pos="2381"/>
        <w:tab w:val="clear" w:pos="2948"/>
        <w:tab w:val="clear" w:pos="3515"/>
      </w:tabs>
      <w:contextualSpacing/>
      <w:outlineLvl w:val="5"/>
    </w:pPr>
    <w:rPr>
      <w:rFonts w:ascii="Verdana" w:eastAsiaTheme="minorEastAsia" w:hAnsi="Verdana" w:cstheme="minorBidi"/>
      <w:lang w:val="en-GB" w:eastAsia="fr-FR"/>
    </w:rPr>
  </w:style>
  <w:style w:type="paragraph" w:customStyle="1" w:styleId="NoteLevel71">
    <w:name w:val="Note Level 71"/>
    <w:basedOn w:val="Normal"/>
    <w:uiPriority w:val="99"/>
    <w:unhideWhenUsed/>
    <w:rsid w:val="00DF32F9"/>
    <w:pPr>
      <w:keepNext/>
      <w:numPr>
        <w:ilvl w:val="6"/>
        <w:numId w:val="5"/>
      </w:numPr>
      <w:tabs>
        <w:tab w:val="clear" w:pos="1247"/>
        <w:tab w:val="clear" w:pos="1814"/>
        <w:tab w:val="clear" w:pos="2381"/>
        <w:tab w:val="clear" w:pos="2948"/>
        <w:tab w:val="clear" w:pos="3515"/>
      </w:tabs>
      <w:contextualSpacing/>
      <w:outlineLvl w:val="6"/>
    </w:pPr>
    <w:rPr>
      <w:rFonts w:ascii="Verdana" w:eastAsiaTheme="minorEastAsia" w:hAnsi="Verdana" w:cstheme="minorBidi"/>
      <w:lang w:val="en-GB" w:eastAsia="fr-FR"/>
    </w:rPr>
  </w:style>
  <w:style w:type="paragraph" w:customStyle="1" w:styleId="NoteLevel81">
    <w:name w:val="Note Level 81"/>
    <w:basedOn w:val="Normal"/>
    <w:uiPriority w:val="99"/>
    <w:unhideWhenUsed/>
    <w:rsid w:val="00DF32F9"/>
    <w:pPr>
      <w:keepNext/>
      <w:numPr>
        <w:ilvl w:val="7"/>
        <w:numId w:val="5"/>
      </w:numPr>
      <w:tabs>
        <w:tab w:val="clear" w:pos="1247"/>
        <w:tab w:val="clear" w:pos="1814"/>
        <w:tab w:val="clear" w:pos="2381"/>
        <w:tab w:val="clear" w:pos="2948"/>
        <w:tab w:val="clear" w:pos="3515"/>
      </w:tabs>
      <w:contextualSpacing/>
      <w:outlineLvl w:val="7"/>
    </w:pPr>
    <w:rPr>
      <w:rFonts w:ascii="Verdana" w:eastAsiaTheme="minorEastAsia" w:hAnsi="Verdana" w:cstheme="minorBidi"/>
      <w:lang w:val="en-GB" w:eastAsia="fr-FR"/>
    </w:rPr>
  </w:style>
  <w:style w:type="paragraph" w:customStyle="1" w:styleId="NoteLevel91">
    <w:name w:val="Note Level 91"/>
    <w:basedOn w:val="Normal"/>
    <w:uiPriority w:val="99"/>
    <w:unhideWhenUsed/>
    <w:rsid w:val="00DF32F9"/>
    <w:pPr>
      <w:keepNext/>
      <w:numPr>
        <w:ilvl w:val="8"/>
        <w:numId w:val="5"/>
      </w:numPr>
      <w:tabs>
        <w:tab w:val="clear" w:pos="1247"/>
        <w:tab w:val="clear" w:pos="1814"/>
        <w:tab w:val="clear" w:pos="2381"/>
        <w:tab w:val="clear" w:pos="2948"/>
        <w:tab w:val="clear" w:pos="3515"/>
      </w:tabs>
      <w:contextualSpacing/>
      <w:outlineLvl w:val="8"/>
    </w:pPr>
    <w:rPr>
      <w:rFonts w:ascii="Verdana" w:eastAsiaTheme="minorEastAsia" w:hAnsi="Verdana" w:cstheme="minorBidi"/>
      <w:lang w:val="en-GB" w:eastAsia="fr-FR"/>
    </w:rPr>
  </w:style>
  <w:style w:type="paragraph" w:customStyle="1" w:styleId="NoteLevel12">
    <w:name w:val="Note Level 12"/>
    <w:basedOn w:val="Normal"/>
    <w:uiPriority w:val="99"/>
    <w:unhideWhenUsed/>
    <w:rsid w:val="009479C8"/>
    <w:pPr>
      <w:keepNext/>
      <w:tabs>
        <w:tab w:val="clear" w:pos="1247"/>
        <w:tab w:val="clear" w:pos="1814"/>
        <w:tab w:val="clear" w:pos="2381"/>
        <w:tab w:val="clear" w:pos="2948"/>
        <w:tab w:val="clear" w:pos="3515"/>
      </w:tabs>
      <w:contextualSpacing/>
      <w:outlineLvl w:val="0"/>
    </w:pPr>
    <w:rPr>
      <w:rFonts w:ascii="Verdana" w:eastAsiaTheme="minorEastAsia" w:hAnsi="Verdana" w:cstheme="minorBidi"/>
      <w:lang w:val="en-GB" w:eastAsia="fr-FR"/>
    </w:rPr>
  </w:style>
  <w:style w:type="paragraph" w:customStyle="1" w:styleId="NoteLevel22">
    <w:name w:val="Note Level 22"/>
    <w:basedOn w:val="Normal"/>
    <w:uiPriority w:val="99"/>
    <w:unhideWhenUsed/>
    <w:rsid w:val="009479C8"/>
    <w:pPr>
      <w:keepNext/>
      <w:tabs>
        <w:tab w:val="clear" w:pos="1247"/>
        <w:tab w:val="clear" w:pos="1814"/>
        <w:tab w:val="clear" w:pos="2381"/>
        <w:tab w:val="clear" w:pos="2948"/>
        <w:tab w:val="clear" w:pos="3515"/>
      </w:tabs>
      <w:contextualSpacing/>
      <w:outlineLvl w:val="1"/>
    </w:pPr>
    <w:rPr>
      <w:rFonts w:ascii="Verdana" w:eastAsiaTheme="minorEastAsia" w:hAnsi="Verdana" w:cstheme="minorBidi"/>
      <w:lang w:val="en-GB" w:eastAsia="fr-FR"/>
    </w:rPr>
  </w:style>
  <w:style w:type="paragraph" w:customStyle="1" w:styleId="NoteLevel32">
    <w:name w:val="Note Level 32"/>
    <w:basedOn w:val="Normal"/>
    <w:uiPriority w:val="99"/>
    <w:unhideWhenUsed/>
    <w:rsid w:val="009479C8"/>
    <w:pPr>
      <w:keepNext/>
      <w:tabs>
        <w:tab w:val="clear" w:pos="1247"/>
        <w:tab w:val="clear" w:pos="1814"/>
        <w:tab w:val="clear" w:pos="2381"/>
        <w:tab w:val="clear" w:pos="2948"/>
        <w:tab w:val="clear" w:pos="3515"/>
      </w:tabs>
      <w:contextualSpacing/>
      <w:outlineLvl w:val="2"/>
    </w:pPr>
    <w:rPr>
      <w:rFonts w:ascii="Verdana" w:eastAsiaTheme="minorEastAsia" w:hAnsi="Verdana" w:cstheme="minorBidi"/>
      <w:lang w:val="en-GB" w:eastAsia="fr-FR"/>
    </w:rPr>
  </w:style>
  <w:style w:type="paragraph" w:customStyle="1" w:styleId="NoteLevel42">
    <w:name w:val="Note Level 42"/>
    <w:basedOn w:val="Normal"/>
    <w:uiPriority w:val="99"/>
    <w:unhideWhenUsed/>
    <w:rsid w:val="009479C8"/>
    <w:pPr>
      <w:keepNext/>
      <w:tabs>
        <w:tab w:val="clear" w:pos="1247"/>
        <w:tab w:val="clear" w:pos="1814"/>
        <w:tab w:val="clear" w:pos="2381"/>
        <w:tab w:val="clear" w:pos="2948"/>
        <w:tab w:val="clear" w:pos="3515"/>
      </w:tabs>
      <w:contextualSpacing/>
      <w:outlineLvl w:val="3"/>
    </w:pPr>
    <w:rPr>
      <w:rFonts w:ascii="Verdana" w:eastAsiaTheme="minorEastAsia" w:hAnsi="Verdana" w:cstheme="minorBidi"/>
      <w:lang w:val="en-GB" w:eastAsia="fr-FR"/>
    </w:rPr>
  </w:style>
  <w:style w:type="paragraph" w:customStyle="1" w:styleId="NoteLevel52">
    <w:name w:val="Note Level 52"/>
    <w:basedOn w:val="Normal"/>
    <w:uiPriority w:val="99"/>
    <w:unhideWhenUsed/>
    <w:rsid w:val="009479C8"/>
    <w:pPr>
      <w:keepNext/>
      <w:tabs>
        <w:tab w:val="clear" w:pos="1247"/>
        <w:tab w:val="clear" w:pos="1814"/>
        <w:tab w:val="clear" w:pos="2381"/>
        <w:tab w:val="clear" w:pos="2948"/>
        <w:tab w:val="clear" w:pos="3515"/>
      </w:tabs>
      <w:contextualSpacing/>
      <w:outlineLvl w:val="4"/>
    </w:pPr>
    <w:rPr>
      <w:rFonts w:ascii="Verdana" w:eastAsiaTheme="minorEastAsia" w:hAnsi="Verdana" w:cstheme="minorBidi"/>
      <w:lang w:val="en-GB" w:eastAsia="fr-FR"/>
    </w:rPr>
  </w:style>
  <w:style w:type="paragraph" w:customStyle="1" w:styleId="NoteLevel62">
    <w:name w:val="Note Level 62"/>
    <w:basedOn w:val="Normal"/>
    <w:uiPriority w:val="99"/>
    <w:unhideWhenUsed/>
    <w:rsid w:val="009479C8"/>
    <w:pPr>
      <w:keepNext/>
      <w:tabs>
        <w:tab w:val="clear" w:pos="1247"/>
        <w:tab w:val="clear" w:pos="1814"/>
        <w:tab w:val="clear" w:pos="2381"/>
        <w:tab w:val="clear" w:pos="2948"/>
        <w:tab w:val="clear" w:pos="3515"/>
      </w:tabs>
      <w:contextualSpacing/>
      <w:outlineLvl w:val="5"/>
    </w:pPr>
    <w:rPr>
      <w:rFonts w:ascii="Verdana" w:eastAsiaTheme="minorEastAsia" w:hAnsi="Verdana" w:cstheme="minorBidi"/>
      <w:lang w:val="en-GB" w:eastAsia="fr-FR"/>
    </w:rPr>
  </w:style>
  <w:style w:type="paragraph" w:customStyle="1" w:styleId="NoteLevel72">
    <w:name w:val="Note Level 72"/>
    <w:basedOn w:val="Normal"/>
    <w:uiPriority w:val="99"/>
    <w:unhideWhenUsed/>
    <w:rsid w:val="009479C8"/>
    <w:pPr>
      <w:keepNext/>
      <w:tabs>
        <w:tab w:val="clear" w:pos="1247"/>
        <w:tab w:val="clear" w:pos="1814"/>
        <w:tab w:val="clear" w:pos="2381"/>
        <w:tab w:val="clear" w:pos="2948"/>
        <w:tab w:val="clear" w:pos="3515"/>
      </w:tabs>
      <w:contextualSpacing/>
      <w:outlineLvl w:val="6"/>
    </w:pPr>
    <w:rPr>
      <w:rFonts w:ascii="Verdana" w:eastAsiaTheme="minorEastAsia" w:hAnsi="Verdana" w:cstheme="minorBidi"/>
      <w:lang w:val="en-GB" w:eastAsia="fr-FR"/>
    </w:rPr>
  </w:style>
  <w:style w:type="paragraph" w:customStyle="1" w:styleId="NoteLevel82">
    <w:name w:val="Note Level 82"/>
    <w:basedOn w:val="Normal"/>
    <w:uiPriority w:val="99"/>
    <w:unhideWhenUsed/>
    <w:rsid w:val="009479C8"/>
    <w:pPr>
      <w:keepNext/>
      <w:tabs>
        <w:tab w:val="clear" w:pos="1247"/>
        <w:tab w:val="clear" w:pos="1814"/>
        <w:tab w:val="clear" w:pos="2381"/>
        <w:tab w:val="clear" w:pos="2948"/>
        <w:tab w:val="clear" w:pos="3515"/>
      </w:tabs>
      <w:contextualSpacing/>
      <w:outlineLvl w:val="7"/>
    </w:pPr>
    <w:rPr>
      <w:rFonts w:ascii="Verdana" w:eastAsiaTheme="minorEastAsia" w:hAnsi="Verdana" w:cstheme="minorBidi"/>
      <w:lang w:val="en-GB" w:eastAsia="fr-FR"/>
    </w:rPr>
  </w:style>
  <w:style w:type="paragraph" w:customStyle="1" w:styleId="NoteLevel92">
    <w:name w:val="Note Level 92"/>
    <w:basedOn w:val="Normal"/>
    <w:uiPriority w:val="99"/>
    <w:unhideWhenUsed/>
    <w:rsid w:val="009479C8"/>
    <w:pPr>
      <w:keepNext/>
      <w:tabs>
        <w:tab w:val="clear" w:pos="1247"/>
        <w:tab w:val="clear" w:pos="1814"/>
        <w:tab w:val="clear" w:pos="2381"/>
        <w:tab w:val="clear" w:pos="2948"/>
        <w:tab w:val="clear" w:pos="3515"/>
      </w:tabs>
      <w:contextualSpacing/>
      <w:outlineLvl w:val="8"/>
    </w:pPr>
    <w:rPr>
      <w:rFonts w:ascii="Verdana" w:eastAsiaTheme="minorEastAsia" w:hAnsi="Verdana" w:cstheme="minorBidi"/>
      <w:lang w:val="en-GB" w:eastAsia="fr-FR"/>
    </w:rPr>
  </w:style>
  <w:style w:type="paragraph" w:styleId="Revision">
    <w:name w:val="Revision"/>
    <w:hidden/>
    <w:uiPriority w:val="99"/>
    <w:semiHidden/>
    <w:rsid w:val="009479C8"/>
    <w:rPr>
      <w:lang w:val="fr-FR"/>
    </w:rPr>
  </w:style>
  <w:style w:type="paragraph" w:styleId="ListParagraph">
    <w:name w:val="List Paragraph"/>
    <w:basedOn w:val="Normal"/>
    <w:uiPriority w:val="34"/>
    <w:qFormat/>
    <w:rsid w:val="003250FC"/>
    <w:pPr>
      <w:ind w:left="720"/>
      <w:contextualSpacing/>
    </w:pPr>
  </w:style>
  <w:style w:type="character" w:customStyle="1" w:styleId="BBTitleChar">
    <w:name w:val="BB_Title Char"/>
    <w:link w:val="BBTitle"/>
    <w:rsid w:val="00610481"/>
    <w:rPr>
      <w:b/>
      <w:sz w:val="28"/>
      <w:szCs w:val="28"/>
      <w:lang w:val="fr-FR"/>
    </w:rPr>
  </w:style>
  <w:style w:type="character" w:customStyle="1" w:styleId="NormalNonumberChar">
    <w:name w:val="Normal_No_number Char"/>
    <w:link w:val="NormalNonumber"/>
    <w:locked/>
    <w:rsid w:val="00436C1C"/>
    <w:rPr>
      <w:sz w:val="20"/>
      <w:szCs w:val="20"/>
      <w:lang w:val="en-GB"/>
    </w:rPr>
  </w:style>
  <w:style w:type="character" w:customStyle="1" w:styleId="apple-converted-space">
    <w:name w:val="apple-converted-space"/>
    <w:basedOn w:val="DefaultParagraphFont"/>
    <w:rsid w:val="009B484A"/>
  </w:style>
  <w:style w:type="character" w:customStyle="1" w:styleId="preferred">
    <w:name w:val="preferred"/>
    <w:basedOn w:val="DefaultParagraphFont"/>
    <w:rsid w:val="009B4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Document_x0020_Symbol xmlns="79A6D762-E53D-4C69-9E82-EC91CE30057C">-</Document_x0020_Symbol>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 ma:contentTypeID="0x010100D5D974043ED08647A480C25843FD9782" ma:contentTypeVersion="" ma:contentTypeDescription="Create a new document." ma:contentTypeScope="" ma:versionID="ef9e6a2af05aa8516c4685b5b3f31f6f">
  <xsd:schema xmlns:xsd="http://www.w3.org/2001/XMLSchema" xmlns:xs="http://www.w3.org/2001/XMLSchema" xmlns:p="http://schemas.microsoft.com/office/2006/metadata/properties" xmlns:ns2="79A6D762-E53D-4C69-9E82-EC91CE30057C" targetNamespace="http://schemas.microsoft.com/office/2006/metadata/properties" ma:root="true" ma:fieldsID="cdbd080a350bacc93c5a1a2d6162f9c9" ns2:_="">
    <xsd:import namespace="79A6D762-E53D-4C69-9E82-EC91CE30057C"/>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A6D762-E53D-4C69-9E82-EC91CE30057C"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3B1D22-8E0F-4E29-B11E-C26944E3AE03}"/>
</file>

<file path=customXml/itemProps10.xml><?xml version="1.0" encoding="utf-8"?>
<ds:datastoreItem xmlns:ds="http://schemas.openxmlformats.org/officeDocument/2006/customXml" ds:itemID="{787A8B2D-55CC-4234-BB09-2072A446055F}"/>
</file>

<file path=customXml/itemProps11.xml><?xml version="1.0" encoding="utf-8"?>
<ds:datastoreItem xmlns:ds="http://schemas.openxmlformats.org/officeDocument/2006/customXml" ds:itemID="{BBB2AD8C-0323-41EA-A23D-5BC9A98B3EDA}"/>
</file>

<file path=customXml/itemProps12.xml><?xml version="1.0" encoding="utf-8"?>
<ds:datastoreItem xmlns:ds="http://schemas.openxmlformats.org/officeDocument/2006/customXml" ds:itemID="{9893C63A-192B-484D-B84B-5B6ED06279F8}"/>
</file>

<file path=customXml/itemProps13.xml><?xml version="1.0" encoding="utf-8"?>
<ds:datastoreItem xmlns:ds="http://schemas.openxmlformats.org/officeDocument/2006/customXml" ds:itemID="{71BCF1F7-AA39-48A1-91B1-6C20A6E87310}"/>
</file>

<file path=customXml/itemProps2.xml><?xml version="1.0" encoding="utf-8"?>
<ds:datastoreItem xmlns:ds="http://schemas.openxmlformats.org/officeDocument/2006/customXml" ds:itemID="{3BB2566F-DEC3-4E34-82F3-E6801308A1FB}"/>
</file>

<file path=customXml/itemProps3.xml><?xml version="1.0" encoding="utf-8"?>
<ds:datastoreItem xmlns:ds="http://schemas.openxmlformats.org/officeDocument/2006/customXml" ds:itemID="{B7409023-3E26-471F-A51D-2D74E1D455D0}"/>
</file>

<file path=customXml/itemProps4.xml><?xml version="1.0" encoding="utf-8"?>
<ds:datastoreItem xmlns:ds="http://schemas.openxmlformats.org/officeDocument/2006/customXml" ds:itemID="{4D5A5267-7F00-4E32-8770-0D416A5ABD52}"/>
</file>

<file path=customXml/itemProps5.xml><?xml version="1.0" encoding="utf-8"?>
<ds:datastoreItem xmlns:ds="http://schemas.openxmlformats.org/officeDocument/2006/customXml" ds:itemID="{2EA8CD5D-7C4A-4248-8C72-E30DAE5D21D7}"/>
</file>

<file path=customXml/itemProps6.xml><?xml version="1.0" encoding="utf-8"?>
<ds:datastoreItem xmlns:ds="http://schemas.openxmlformats.org/officeDocument/2006/customXml" ds:itemID="{F0FE1911-771F-475F-8769-226493C940DA}"/>
</file>

<file path=customXml/itemProps7.xml><?xml version="1.0" encoding="utf-8"?>
<ds:datastoreItem xmlns:ds="http://schemas.openxmlformats.org/officeDocument/2006/customXml" ds:itemID="{F905A4CA-A23D-4556-99F2-02B5868AE4EE}"/>
</file>

<file path=customXml/itemProps8.xml><?xml version="1.0" encoding="utf-8"?>
<ds:datastoreItem xmlns:ds="http://schemas.openxmlformats.org/officeDocument/2006/customXml" ds:itemID="{AEF4AC4B-BE58-4F1B-B876-DFA7F93B2F3F}"/>
</file>

<file path=customXml/itemProps9.xml><?xml version="1.0" encoding="utf-8"?>
<ds:datastoreItem xmlns:ds="http://schemas.openxmlformats.org/officeDocument/2006/customXml" ds:itemID="{891F19F0-0849-4786-8E0A-C9FC5BEC43D9}"/>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Report of the thirty-eighth meeting of the Open-ended Working Group of the Parties to the Montreal Protocol on Substances that Deplete the Ozone Layer</vt:lpstr>
    </vt:vector>
  </TitlesOfParts>
  <Company>HP</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mbauj</dc:creator>
  <cp:lastModifiedBy>KCC</cp:lastModifiedBy>
  <cp:revision>2</cp:revision>
  <cp:lastPrinted>2016-09-05T13:00:00Z</cp:lastPrinted>
  <dcterms:created xsi:type="dcterms:W3CDTF">2016-10-12T14:12:00Z</dcterms:created>
  <dcterms:modified xsi:type="dcterms:W3CDTF">2016-10-12T14:12:00Z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11.0000000000000</vt:lpwstr>
  </property>
  <property fmtid="{D5CDD505-2E9C-101B-9397-08002B2CF9AE}" pid="5" name="Document Tilte">
    <vt:lpwstr>Provisional agenda</vt:lpwstr>
  </property>
  <property fmtid="{D5CDD505-2E9C-101B-9397-08002B2CF9AE}" pid="6" name="Hide">
    <vt:lpwstr/>
  </property>
  <property fmtid="{D5CDD505-2E9C-101B-9397-08002B2CF9AE}" pid="7" name="ContentTypeId">
    <vt:lpwstr>0x010100D5D974043ED08647A480C25843FD9782</vt:lpwstr>
  </property>
</Properties>
</file>